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009CD" w14:textId="77777777" w:rsidR="00A63308" w:rsidRPr="00A02EAE" w:rsidRDefault="00D339CC" w:rsidP="00C77EAF">
      <w:pPr>
        <w:rPr>
          <w:rFonts w:cstheme="minorHAnsi"/>
          <w:sz w:val="24"/>
          <w:szCs w:val="24"/>
          <w:lang w:val="en-US"/>
        </w:rPr>
      </w:pPr>
      <w:r w:rsidRPr="00A02EAE">
        <w:rPr>
          <w:rFonts w:cstheme="minorHAnsi"/>
          <w:noProof/>
          <w:lang w:val="en-US" w:eastAsia="pt-BR"/>
        </w:rPr>
        <mc:AlternateContent>
          <mc:Choice Requires="wps">
            <w:drawing>
              <wp:anchor distT="0" distB="0" distL="114300" distR="114300" simplePos="0" relativeHeight="251679744"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E0152B" id="Retângulo 17" o:spid="_x0000_s1026" style="position:absolute;margin-left:-17.55pt;margin-top:-37.4pt;width:526.45pt;height:765.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46516F8A" w14:textId="06BC7DC4" w:rsidR="0071145F" w:rsidRPr="00A02EAE"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A02EAE">
        <w:rPr>
          <w:rFonts w:asciiTheme="minorHAnsi" w:eastAsiaTheme="minorHAnsi" w:hAnsiTheme="minorHAnsi" w:cstheme="minorHAnsi"/>
          <w:b/>
          <w:sz w:val="22"/>
          <w:szCs w:val="22"/>
          <w:lang w:val="en-US" w:eastAsia="en-US"/>
        </w:rPr>
        <w:t xml:space="preserve">MINISTRY OF DEVELOPMENT, INDUSTRY, </w:t>
      </w:r>
      <w:r w:rsidR="00C81575" w:rsidRPr="00A02EAE">
        <w:rPr>
          <w:rFonts w:asciiTheme="minorHAnsi" w:eastAsiaTheme="minorHAnsi" w:hAnsiTheme="minorHAnsi" w:cstheme="minorHAnsi"/>
          <w:b/>
          <w:sz w:val="22"/>
          <w:szCs w:val="22"/>
          <w:lang w:val="en-US" w:eastAsia="en-US"/>
        </w:rPr>
        <w:t>COMMERCE</w:t>
      </w:r>
      <w:r w:rsidRPr="00A02EAE">
        <w:rPr>
          <w:rFonts w:asciiTheme="minorHAnsi" w:eastAsiaTheme="minorHAnsi" w:hAnsiTheme="minorHAnsi" w:cstheme="minorHAnsi"/>
          <w:b/>
          <w:sz w:val="22"/>
          <w:szCs w:val="22"/>
          <w:lang w:val="en-US" w:eastAsia="en-US"/>
        </w:rPr>
        <w:t xml:space="preserve"> AND SERVICES (MDIC) </w:t>
      </w:r>
    </w:p>
    <w:p w14:paraId="3D30D1E8" w14:textId="77777777" w:rsidR="0071145F" w:rsidRPr="00A02EAE"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A02EAE">
        <w:rPr>
          <w:rFonts w:asciiTheme="minorHAnsi" w:eastAsiaTheme="minorHAnsi" w:hAnsiTheme="minorHAnsi" w:cstheme="minorHAnsi"/>
          <w:b/>
          <w:sz w:val="22"/>
          <w:szCs w:val="22"/>
          <w:lang w:val="en-US" w:eastAsia="en-US"/>
        </w:rPr>
        <w:t>SECRETARIAT OF FOREIGN TRADE (SECEX)</w:t>
      </w:r>
    </w:p>
    <w:p w14:paraId="5A10E7DF" w14:textId="77777777" w:rsidR="0071145F" w:rsidRPr="00A02EAE"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A02EAE">
        <w:rPr>
          <w:rFonts w:asciiTheme="minorHAnsi" w:eastAsiaTheme="minorHAnsi" w:hAnsiTheme="minorHAnsi" w:cstheme="minorHAnsi"/>
          <w:b/>
          <w:sz w:val="22"/>
          <w:szCs w:val="22"/>
          <w:lang w:val="en-US" w:eastAsia="en-US"/>
        </w:rPr>
        <w:t>DEPARTMENT OF TRADE REMEDIES (DECOM)</w:t>
      </w:r>
    </w:p>
    <w:p w14:paraId="2A32A217" w14:textId="77777777" w:rsidR="00F33664" w:rsidRPr="00A02EAE" w:rsidRDefault="00F33664" w:rsidP="00F33664">
      <w:pPr>
        <w:jc w:val="center"/>
        <w:rPr>
          <w:rFonts w:cstheme="minorHAnsi"/>
          <w:sz w:val="36"/>
          <w:szCs w:val="36"/>
          <w:lang w:val="en-US"/>
        </w:rPr>
      </w:pPr>
    </w:p>
    <w:p w14:paraId="73810D3E" w14:textId="77777777" w:rsidR="00F33664" w:rsidRPr="00A02EAE" w:rsidRDefault="00F33664" w:rsidP="00F33664">
      <w:pPr>
        <w:jc w:val="center"/>
        <w:rPr>
          <w:rFonts w:cstheme="minorHAnsi"/>
          <w:sz w:val="36"/>
          <w:szCs w:val="36"/>
          <w:lang w:val="en-US"/>
        </w:rPr>
      </w:pPr>
    </w:p>
    <w:p w14:paraId="38E5E8E7" w14:textId="17109109" w:rsidR="009F2020" w:rsidRPr="00A02EAE" w:rsidRDefault="00B247C2" w:rsidP="00F33664">
      <w:pPr>
        <w:jc w:val="center"/>
        <w:rPr>
          <w:rFonts w:cstheme="minorHAnsi"/>
          <w:sz w:val="36"/>
          <w:szCs w:val="36"/>
          <w:lang w:val="en-US"/>
        </w:rPr>
      </w:pPr>
      <w:r w:rsidRPr="00A02EAE">
        <w:rPr>
          <w:rFonts w:cstheme="minorHAnsi"/>
          <w:sz w:val="36"/>
          <w:szCs w:val="36"/>
          <w:lang w:val="en-US"/>
        </w:rPr>
        <w:t xml:space="preserve"> </w:t>
      </w:r>
    </w:p>
    <w:p w14:paraId="6724B69D" w14:textId="77777777" w:rsidR="009F2020" w:rsidRPr="00A02EAE" w:rsidRDefault="009F2020" w:rsidP="00F33664">
      <w:pPr>
        <w:jc w:val="center"/>
        <w:rPr>
          <w:rFonts w:cstheme="minorHAnsi"/>
          <w:sz w:val="36"/>
          <w:szCs w:val="36"/>
          <w:lang w:val="en-US"/>
        </w:rPr>
      </w:pPr>
    </w:p>
    <w:p w14:paraId="067E96EE" w14:textId="77777777" w:rsidR="004E4C23" w:rsidRPr="00A02EAE" w:rsidRDefault="004E4C23" w:rsidP="00F33664">
      <w:pPr>
        <w:jc w:val="center"/>
        <w:rPr>
          <w:rFonts w:cstheme="minorHAnsi"/>
          <w:sz w:val="36"/>
          <w:szCs w:val="36"/>
          <w:lang w:val="en-US"/>
        </w:rPr>
      </w:pPr>
    </w:p>
    <w:p w14:paraId="4170DF89" w14:textId="77777777" w:rsidR="004E4C23" w:rsidRPr="00A02EAE" w:rsidRDefault="004E4C23" w:rsidP="00F33664">
      <w:pPr>
        <w:jc w:val="center"/>
        <w:rPr>
          <w:rFonts w:cstheme="minorHAnsi"/>
          <w:sz w:val="36"/>
          <w:szCs w:val="36"/>
          <w:lang w:val="en-US"/>
        </w:rPr>
      </w:pPr>
    </w:p>
    <w:p w14:paraId="223C51A7" w14:textId="77777777" w:rsidR="00A63308" w:rsidRPr="00A02EAE" w:rsidRDefault="00F33664" w:rsidP="00F33664">
      <w:pPr>
        <w:jc w:val="center"/>
        <w:rPr>
          <w:rFonts w:cstheme="minorHAnsi"/>
          <w:b/>
          <w:sz w:val="32"/>
          <w:szCs w:val="32"/>
          <w:lang w:val="en-US"/>
        </w:rPr>
      </w:pPr>
      <w:r w:rsidRPr="00A02EAE">
        <w:rPr>
          <w:rFonts w:cstheme="minorHAnsi"/>
          <w:b/>
          <w:sz w:val="32"/>
          <w:szCs w:val="32"/>
          <w:lang w:val="en-US"/>
        </w:rPr>
        <w:t>PRODUCER/EXPORTER QUESTIONNAIRE</w:t>
      </w:r>
    </w:p>
    <w:p w14:paraId="7F15470F" w14:textId="77777777" w:rsidR="00F33664" w:rsidRPr="00A02EAE" w:rsidRDefault="00F33664" w:rsidP="00A63308">
      <w:pPr>
        <w:jc w:val="both"/>
        <w:rPr>
          <w:rFonts w:cstheme="minorHAnsi"/>
          <w:sz w:val="24"/>
          <w:szCs w:val="24"/>
          <w:lang w:val="en-US"/>
        </w:rPr>
      </w:pPr>
    </w:p>
    <w:p w14:paraId="6E541105" w14:textId="77777777" w:rsidR="00F33664" w:rsidRPr="00A02EAE" w:rsidRDefault="00F33664" w:rsidP="00A63308">
      <w:pPr>
        <w:jc w:val="both"/>
        <w:rPr>
          <w:rFonts w:cstheme="minorHAnsi"/>
          <w:sz w:val="24"/>
          <w:szCs w:val="24"/>
          <w:lang w:val="en-US"/>
        </w:rPr>
      </w:pPr>
    </w:p>
    <w:p w14:paraId="2A1DCF59" w14:textId="77777777" w:rsidR="00F33664" w:rsidRPr="00A02EAE" w:rsidRDefault="00F33664" w:rsidP="00A63308">
      <w:pPr>
        <w:jc w:val="both"/>
        <w:rPr>
          <w:rFonts w:cstheme="minorHAnsi"/>
          <w:sz w:val="24"/>
          <w:szCs w:val="24"/>
          <w:lang w:val="en-US"/>
        </w:rPr>
      </w:pPr>
    </w:p>
    <w:p w14:paraId="54A85DC6" w14:textId="45CA9420" w:rsidR="007E1ACA" w:rsidRPr="00A02EAE" w:rsidRDefault="007E1ACA" w:rsidP="007E1ACA">
      <w:pPr>
        <w:jc w:val="both"/>
        <w:rPr>
          <w:rFonts w:cstheme="minorHAnsi"/>
          <w:sz w:val="24"/>
          <w:szCs w:val="24"/>
          <w:lang w:val="en-US"/>
        </w:rPr>
      </w:pPr>
      <w:r w:rsidRPr="00A02EAE">
        <w:rPr>
          <w:rFonts w:cstheme="minorHAnsi"/>
          <w:sz w:val="24"/>
          <w:szCs w:val="24"/>
          <w:lang w:val="en-US"/>
        </w:rPr>
        <w:t xml:space="preserve">Investigation of the practice of dumping in </w:t>
      </w:r>
      <w:r w:rsidR="00F637AC" w:rsidRPr="00A02EAE">
        <w:rPr>
          <w:rFonts w:cstheme="minorHAnsi"/>
          <w:sz w:val="24"/>
          <w:szCs w:val="24"/>
          <w:lang w:val="en-US"/>
        </w:rPr>
        <w:t xml:space="preserve">high-carbon steel wires, high-strength, with circular cross-section, cold-drawn, with smooth or indented surface, of low or normal relaxation </w:t>
      </w:r>
      <w:r w:rsidRPr="00A02EAE">
        <w:rPr>
          <w:rFonts w:cstheme="minorHAnsi"/>
          <w:sz w:val="24"/>
          <w:szCs w:val="24"/>
          <w:lang w:val="en-US"/>
        </w:rPr>
        <w:t xml:space="preserve">exports to Brazil, usually classified under </w:t>
      </w:r>
      <w:r w:rsidR="00E72607" w:rsidRPr="00A02EAE">
        <w:rPr>
          <w:rFonts w:cstheme="minorHAnsi"/>
          <w:sz w:val="24"/>
          <w:szCs w:val="24"/>
          <w:lang w:val="en-US"/>
        </w:rPr>
        <w:t>sub</w:t>
      </w:r>
      <w:r w:rsidRPr="00A02EAE">
        <w:rPr>
          <w:rFonts w:cstheme="minorHAnsi"/>
          <w:sz w:val="24"/>
          <w:szCs w:val="24"/>
          <w:lang w:val="en-US"/>
        </w:rPr>
        <w:t xml:space="preserve">items </w:t>
      </w:r>
      <w:r w:rsidR="000977FE" w:rsidRPr="00A02EAE">
        <w:rPr>
          <w:rFonts w:cstheme="minorHAnsi"/>
          <w:sz w:val="24"/>
          <w:szCs w:val="24"/>
          <w:lang w:val="en-US"/>
        </w:rPr>
        <w:t xml:space="preserve">7217.10.19 </w:t>
      </w:r>
      <w:r w:rsidR="00B7198B">
        <w:rPr>
          <w:rFonts w:cstheme="minorHAnsi"/>
          <w:sz w:val="24"/>
          <w:szCs w:val="24"/>
          <w:lang w:val="en-US"/>
        </w:rPr>
        <w:t>and</w:t>
      </w:r>
      <w:r w:rsidR="000977FE" w:rsidRPr="00A02EAE">
        <w:rPr>
          <w:rFonts w:cstheme="minorHAnsi"/>
          <w:sz w:val="24"/>
          <w:szCs w:val="24"/>
          <w:lang w:val="en-US"/>
        </w:rPr>
        <w:t xml:space="preserve"> 7217.10.90 </w:t>
      </w:r>
      <w:r w:rsidRPr="00A02EAE">
        <w:rPr>
          <w:rFonts w:cstheme="minorHAnsi"/>
          <w:sz w:val="24"/>
          <w:szCs w:val="24"/>
          <w:lang w:val="en-US"/>
        </w:rPr>
        <w:t xml:space="preserve">of the MERCOSUR Common Nomenclature (NCM – Nomenclatura Comum do MERCOSUL), </w:t>
      </w:r>
      <w:r w:rsidR="00C26D11" w:rsidRPr="00A02EAE">
        <w:rPr>
          <w:rFonts w:cstheme="minorHAnsi"/>
          <w:sz w:val="24"/>
          <w:szCs w:val="24"/>
          <w:lang w:val="en-US"/>
        </w:rPr>
        <w:t>originating in</w:t>
      </w:r>
      <w:r w:rsidR="000977FE" w:rsidRPr="00A02EAE">
        <w:rPr>
          <w:rFonts w:cstheme="minorHAnsi"/>
          <w:sz w:val="24"/>
          <w:szCs w:val="24"/>
          <w:lang w:val="en-US"/>
        </w:rPr>
        <w:t xml:space="preserve"> </w:t>
      </w:r>
      <w:r w:rsidR="00DB3381" w:rsidRPr="00A02EAE">
        <w:rPr>
          <w:rFonts w:cstheme="minorHAnsi"/>
          <w:sz w:val="24"/>
          <w:szCs w:val="24"/>
          <w:lang w:val="en-US"/>
        </w:rPr>
        <w:t>Egypt</w:t>
      </w:r>
      <w:r w:rsidR="00DB3381">
        <w:rPr>
          <w:rFonts w:cstheme="minorHAnsi"/>
          <w:sz w:val="24"/>
          <w:szCs w:val="24"/>
          <w:lang w:val="en-US"/>
        </w:rPr>
        <w:t>,</w:t>
      </w:r>
      <w:r w:rsidR="00DB3381" w:rsidRPr="00A02EAE">
        <w:rPr>
          <w:rFonts w:cstheme="minorHAnsi"/>
          <w:sz w:val="24"/>
          <w:szCs w:val="24"/>
          <w:lang w:val="en-US"/>
        </w:rPr>
        <w:t xml:space="preserve"> Malaysia</w:t>
      </w:r>
      <w:r w:rsidR="000977FE" w:rsidRPr="00A02EAE">
        <w:rPr>
          <w:rFonts w:cstheme="minorHAnsi"/>
          <w:sz w:val="24"/>
          <w:szCs w:val="24"/>
          <w:lang w:val="en-US"/>
        </w:rPr>
        <w:t xml:space="preserve"> and</w:t>
      </w:r>
      <w:r w:rsidR="00DB3381">
        <w:rPr>
          <w:rFonts w:cstheme="minorHAnsi"/>
          <w:sz w:val="24"/>
          <w:szCs w:val="24"/>
          <w:lang w:val="en-US"/>
        </w:rPr>
        <w:t xml:space="preserve"> </w:t>
      </w:r>
      <w:r w:rsidR="00DB3381" w:rsidRPr="00A02EAE">
        <w:rPr>
          <w:rFonts w:cstheme="minorHAnsi"/>
          <w:sz w:val="24"/>
          <w:szCs w:val="24"/>
          <w:lang w:val="en-US"/>
        </w:rPr>
        <w:t>Spain</w:t>
      </w:r>
      <w:r w:rsidRPr="00A02EAE">
        <w:rPr>
          <w:rFonts w:cstheme="minorHAnsi"/>
          <w:sz w:val="24"/>
          <w:szCs w:val="24"/>
          <w:lang w:val="en-US"/>
        </w:rPr>
        <w:t>, and of injury to the domestic industry due to such practice.</w:t>
      </w:r>
    </w:p>
    <w:p w14:paraId="5A2269F7" w14:textId="77777777" w:rsidR="00A63308" w:rsidRPr="00A02EAE" w:rsidRDefault="00A63308" w:rsidP="00A63308">
      <w:pPr>
        <w:jc w:val="both"/>
        <w:rPr>
          <w:rFonts w:cstheme="minorHAnsi"/>
          <w:sz w:val="24"/>
          <w:szCs w:val="24"/>
          <w:lang w:val="en-US"/>
        </w:rPr>
      </w:pPr>
    </w:p>
    <w:p w14:paraId="75481E4A" w14:textId="77777777" w:rsidR="001D6577" w:rsidRPr="00A02EAE" w:rsidRDefault="001D6577">
      <w:pPr>
        <w:rPr>
          <w:rFonts w:cstheme="minorHAnsi"/>
          <w:sz w:val="24"/>
          <w:szCs w:val="24"/>
          <w:lang w:val="en-US"/>
        </w:rPr>
      </w:pPr>
    </w:p>
    <w:p w14:paraId="6ABEFCDC" w14:textId="77777777" w:rsidR="001D6577" w:rsidRPr="00A02EAE" w:rsidRDefault="001D6577">
      <w:pPr>
        <w:rPr>
          <w:rFonts w:cstheme="minorHAnsi"/>
          <w:sz w:val="24"/>
          <w:szCs w:val="24"/>
          <w:lang w:val="en-US"/>
        </w:rPr>
      </w:pPr>
    </w:p>
    <w:p w14:paraId="3BF7670D" w14:textId="77777777" w:rsidR="00A63308" w:rsidRPr="00A02EAE" w:rsidRDefault="00A63308">
      <w:pPr>
        <w:rPr>
          <w:rFonts w:cstheme="minorHAnsi"/>
          <w:sz w:val="24"/>
          <w:szCs w:val="24"/>
          <w:lang w:val="en-US"/>
        </w:rPr>
      </w:pPr>
    </w:p>
    <w:p w14:paraId="60369F29" w14:textId="693C2CB3" w:rsidR="00BB4922" w:rsidRPr="00DB3381" w:rsidRDefault="00BB4922" w:rsidP="007E1ACA">
      <w:pPr>
        <w:spacing w:after="0"/>
        <w:jc w:val="center"/>
        <w:rPr>
          <w:rFonts w:cstheme="minorHAnsi"/>
          <w:sz w:val="24"/>
          <w:szCs w:val="24"/>
          <w:lang w:val="en-US"/>
        </w:rPr>
      </w:pPr>
      <w:bookmarkStart w:id="0" w:name="_Hlk80261779"/>
      <w:r w:rsidRPr="00DB3381">
        <w:rPr>
          <w:rFonts w:cstheme="minorHAnsi"/>
          <w:sz w:val="24"/>
          <w:szCs w:val="24"/>
          <w:lang w:val="en-US"/>
        </w:rPr>
        <w:t xml:space="preserve">Process Sei </w:t>
      </w:r>
      <w:r w:rsidR="00DB1083" w:rsidRPr="00DB3381">
        <w:rPr>
          <w:rFonts w:cstheme="minorHAnsi"/>
          <w:sz w:val="24"/>
          <w:szCs w:val="24"/>
          <w:lang w:val="en-US"/>
        </w:rPr>
        <w:t>No</w:t>
      </w:r>
      <w:r w:rsidR="00015303" w:rsidRPr="00DB3381">
        <w:rPr>
          <w:rFonts w:cstheme="minorHAnsi"/>
          <w:sz w:val="24"/>
          <w:szCs w:val="24"/>
          <w:lang w:val="en-US"/>
        </w:rPr>
        <w:t xml:space="preserve"> 1</w:t>
      </w:r>
      <w:r w:rsidR="00F502AE" w:rsidRPr="00DB3381">
        <w:rPr>
          <w:rFonts w:cstheme="minorHAnsi"/>
          <w:sz w:val="24"/>
          <w:szCs w:val="24"/>
          <w:lang w:val="en-US"/>
        </w:rPr>
        <w:t xml:space="preserve">9972.000164/2025-34 </w:t>
      </w:r>
      <w:r w:rsidRPr="00DB3381">
        <w:rPr>
          <w:rFonts w:cstheme="minorHAnsi"/>
          <w:sz w:val="24"/>
          <w:szCs w:val="24"/>
          <w:lang w:val="en-US"/>
        </w:rPr>
        <w:t xml:space="preserve">restricted and </w:t>
      </w:r>
      <w:r w:rsidR="00231DE6" w:rsidRPr="00DB3381">
        <w:rPr>
          <w:rFonts w:cstheme="minorHAnsi"/>
          <w:sz w:val="24"/>
          <w:szCs w:val="24"/>
          <w:lang w:val="en-US"/>
        </w:rPr>
        <w:t>19972.000165/2025-89</w:t>
      </w:r>
      <w:r w:rsidRPr="00DB3381">
        <w:rPr>
          <w:rFonts w:cstheme="minorHAnsi"/>
          <w:sz w:val="24"/>
          <w:szCs w:val="24"/>
          <w:lang w:val="en-US"/>
        </w:rPr>
        <w:t xml:space="preserve"> confidentia</w:t>
      </w:r>
      <w:bookmarkEnd w:id="0"/>
      <w:r w:rsidRPr="00DB3381">
        <w:rPr>
          <w:rFonts w:cstheme="minorHAnsi"/>
          <w:sz w:val="24"/>
          <w:szCs w:val="24"/>
          <w:lang w:val="en-US"/>
        </w:rPr>
        <w:t xml:space="preserve">l </w:t>
      </w:r>
    </w:p>
    <w:p w14:paraId="38DE6C6C" w14:textId="79BBA30F" w:rsidR="007E1ACA" w:rsidRPr="00DB3381" w:rsidRDefault="007E1ACA" w:rsidP="007E1ACA">
      <w:pPr>
        <w:spacing w:after="0"/>
        <w:jc w:val="center"/>
        <w:rPr>
          <w:rFonts w:cstheme="minorHAnsi"/>
          <w:sz w:val="24"/>
          <w:szCs w:val="24"/>
          <w:lang w:val="en-US"/>
        </w:rPr>
      </w:pPr>
      <w:r w:rsidRPr="00DB3381">
        <w:rPr>
          <w:rFonts w:cstheme="minorHAnsi"/>
          <w:sz w:val="24"/>
          <w:szCs w:val="24"/>
          <w:lang w:val="en-US"/>
        </w:rPr>
        <w:t xml:space="preserve">Contact: (+55 61) 2027- </w:t>
      </w:r>
      <w:r w:rsidR="00C46ADC" w:rsidRPr="00DB3381">
        <w:rPr>
          <w:rFonts w:cstheme="minorHAnsi"/>
          <w:sz w:val="24"/>
          <w:szCs w:val="24"/>
          <w:lang w:val="en-US"/>
        </w:rPr>
        <w:t xml:space="preserve">2027-7345/7770 </w:t>
      </w:r>
      <w:r w:rsidRPr="00DB3381">
        <w:rPr>
          <w:rFonts w:cstheme="minorHAnsi"/>
          <w:sz w:val="24"/>
          <w:szCs w:val="24"/>
          <w:lang w:val="en-US"/>
        </w:rPr>
        <w:t xml:space="preserve">or </w:t>
      </w:r>
      <w:r w:rsidR="00DC13BF" w:rsidRPr="00DB3381">
        <w:rPr>
          <w:rFonts w:cstheme="minorHAnsi"/>
          <w:bCs/>
          <w:sz w:val="24"/>
          <w:szCs w:val="24"/>
          <w:lang w:val="en-US"/>
        </w:rPr>
        <w:t>fiosdeaco2@mdic.gov.br</w:t>
      </w:r>
    </w:p>
    <w:p w14:paraId="47F2418D" w14:textId="77777777" w:rsidR="00D471C0" w:rsidRPr="00A02EAE" w:rsidRDefault="00D471C0" w:rsidP="0036633F">
      <w:pPr>
        <w:spacing w:after="0"/>
        <w:jc w:val="center"/>
        <w:rPr>
          <w:rFonts w:cstheme="minorHAnsi"/>
          <w:sz w:val="24"/>
          <w:szCs w:val="24"/>
          <w:lang w:val="en-US"/>
        </w:rPr>
      </w:pPr>
    </w:p>
    <w:p w14:paraId="33C9A1A7" w14:textId="77777777" w:rsidR="00C00306" w:rsidRPr="00A02EAE" w:rsidRDefault="00C00306" w:rsidP="003D2FA9">
      <w:pPr>
        <w:jc w:val="center"/>
        <w:rPr>
          <w:rFonts w:cstheme="minorHAnsi"/>
          <w:sz w:val="24"/>
          <w:szCs w:val="24"/>
          <w:lang w:val="en-US"/>
        </w:rPr>
      </w:pPr>
    </w:p>
    <w:p w14:paraId="594B5EEE" w14:textId="77777777" w:rsidR="003D2FA9" w:rsidRPr="00A02EAE" w:rsidRDefault="000120D0" w:rsidP="003D2FA9">
      <w:pPr>
        <w:jc w:val="center"/>
        <w:rPr>
          <w:rFonts w:cstheme="minorHAnsi"/>
          <w:b/>
          <w:sz w:val="24"/>
          <w:szCs w:val="24"/>
          <w:lang w:val="en-US"/>
        </w:rPr>
      </w:pPr>
      <w:r w:rsidRPr="00A02EAE">
        <w:rPr>
          <w:rFonts w:cstheme="minorHAnsi"/>
          <w:b/>
          <w:noProof/>
          <w:sz w:val="24"/>
          <w:szCs w:val="24"/>
          <w:lang w:val="en-US" w:eastAsia="pt-BR"/>
        </w:rPr>
        <w:lastRenderedPageBreak/>
        <mc:AlternateContent>
          <mc:Choice Requires="wps">
            <w:drawing>
              <wp:anchor distT="0" distB="0" distL="114300" distR="114300" simplePos="0" relativeHeight="251682816"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95BB9" id="Retângulo 18" o:spid="_x0000_s1026" style="position:absolute;margin-left:21.2pt;margin-top:-6.45pt;width:478.8pt;height:2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A02EAE">
        <w:rPr>
          <w:rFonts w:cstheme="minorHAnsi"/>
          <w:b/>
          <w:sz w:val="24"/>
          <w:szCs w:val="24"/>
          <w:lang w:val="en-US"/>
        </w:rPr>
        <w:t>GENERAL INSTRUCTIONS</w:t>
      </w:r>
    </w:p>
    <w:p w14:paraId="3B85B371" w14:textId="3BBD6D10" w:rsidR="003D2FA9" w:rsidRPr="00A02EAE" w:rsidRDefault="00242520" w:rsidP="00782AEF">
      <w:pPr>
        <w:pStyle w:val="PargrafodaLista"/>
        <w:numPr>
          <w:ilvl w:val="0"/>
          <w:numId w:val="2"/>
        </w:numPr>
        <w:jc w:val="both"/>
        <w:rPr>
          <w:rFonts w:eastAsia="Times New Roman" w:cstheme="minorHAnsi"/>
          <w:sz w:val="24"/>
          <w:szCs w:val="24"/>
          <w:lang w:val="en-US" w:eastAsia="pt-BR"/>
        </w:rPr>
      </w:pPr>
      <w:r w:rsidRPr="00A02EAE">
        <w:rPr>
          <w:rFonts w:cstheme="minorHAnsi"/>
          <w:sz w:val="24"/>
          <w:szCs w:val="24"/>
          <w:lang w:val="en-US"/>
        </w:rPr>
        <w:t xml:space="preserve">This questionnaire requests information to enable the </w:t>
      </w:r>
      <w:r w:rsidR="0071145F" w:rsidRPr="00A02EAE">
        <w:rPr>
          <w:rFonts w:cstheme="minorHAnsi"/>
          <w:sz w:val="24"/>
          <w:szCs w:val="24"/>
          <w:lang w:val="en-US"/>
        </w:rPr>
        <w:t>Department</w:t>
      </w:r>
      <w:r w:rsidRPr="00A02EAE">
        <w:rPr>
          <w:rFonts w:cstheme="minorHAnsi"/>
          <w:sz w:val="24"/>
          <w:szCs w:val="24"/>
          <w:lang w:val="en-US"/>
        </w:rPr>
        <w:t xml:space="preserve"> of Trade Remedies (</w:t>
      </w:r>
      <w:r w:rsidR="0071145F" w:rsidRPr="00A02EAE">
        <w:rPr>
          <w:rFonts w:cstheme="minorHAnsi"/>
          <w:sz w:val="24"/>
          <w:szCs w:val="24"/>
          <w:lang w:val="en-US"/>
        </w:rPr>
        <w:t>DECOM</w:t>
      </w:r>
      <w:r w:rsidRPr="00A02EAE">
        <w:rPr>
          <w:rFonts w:cstheme="minorHAnsi"/>
          <w:sz w:val="24"/>
          <w:szCs w:val="24"/>
          <w:lang w:val="en-US"/>
        </w:rPr>
        <w:t xml:space="preserve">) to determine whether your company dumped in Brazil </w:t>
      </w:r>
      <w:r w:rsidR="001D410E" w:rsidRPr="00A02EAE">
        <w:rPr>
          <w:rFonts w:cstheme="minorHAnsi"/>
          <w:sz w:val="24"/>
          <w:szCs w:val="24"/>
          <w:lang w:val="en-US"/>
        </w:rPr>
        <w:t>high-carbon steel wires, high-strength, with circular</w:t>
      </w:r>
      <w:r w:rsidR="000917FD">
        <w:rPr>
          <w:rFonts w:cstheme="minorHAnsi"/>
          <w:sz w:val="24"/>
          <w:szCs w:val="24"/>
          <w:lang w:val="en-US"/>
        </w:rPr>
        <w:t xml:space="preserve"> section,</w:t>
      </w:r>
      <w:r w:rsidR="001D410E" w:rsidRPr="00A02EAE">
        <w:rPr>
          <w:rFonts w:cstheme="minorHAnsi"/>
          <w:sz w:val="24"/>
          <w:szCs w:val="24"/>
          <w:lang w:val="en-US"/>
        </w:rPr>
        <w:t xml:space="preserve"> </w:t>
      </w:r>
      <w:r w:rsidR="004F1C06" w:rsidRPr="004F1C06">
        <w:rPr>
          <w:rFonts w:cstheme="minorHAnsi"/>
          <w:sz w:val="24"/>
          <w:szCs w:val="24"/>
          <w:lang w:val="en-US"/>
        </w:rPr>
        <w:t>processed by cold drawing</w:t>
      </w:r>
      <w:r w:rsidR="001D410E" w:rsidRPr="00A02EAE">
        <w:rPr>
          <w:rFonts w:cstheme="minorHAnsi"/>
          <w:sz w:val="24"/>
          <w:szCs w:val="24"/>
          <w:lang w:val="en-US"/>
        </w:rPr>
        <w:t xml:space="preserve">, </w:t>
      </w:r>
      <w:r w:rsidR="0028409B" w:rsidRPr="0028409B">
        <w:rPr>
          <w:rFonts w:cstheme="minorHAnsi"/>
          <w:sz w:val="24"/>
          <w:szCs w:val="24"/>
          <w:lang w:val="en-US"/>
        </w:rPr>
        <w:t>indented or plain surface</w:t>
      </w:r>
      <w:r w:rsidR="001D410E" w:rsidRPr="00A02EAE">
        <w:rPr>
          <w:rFonts w:cstheme="minorHAnsi"/>
          <w:sz w:val="24"/>
          <w:szCs w:val="24"/>
          <w:lang w:val="en-US"/>
        </w:rPr>
        <w:t xml:space="preserve">, </w:t>
      </w:r>
      <w:r w:rsidR="00E14604" w:rsidRPr="00E14604">
        <w:rPr>
          <w:rFonts w:cstheme="minorHAnsi"/>
          <w:sz w:val="24"/>
          <w:szCs w:val="24"/>
          <w:lang w:val="en-US"/>
        </w:rPr>
        <w:t>normal relaxation (RN)  or  low relaxation (RB)</w:t>
      </w:r>
      <w:r w:rsidRPr="00A02EAE">
        <w:rPr>
          <w:rFonts w:cstheme="minorHAnsi"/>
          <w:b/>
          <w:bCs/>
          <w:sz w:val="24"/>
          <w:szCs w:val="24"/>
          <w:lang w:val="en-US"/>
        </w:rPr>
        <w:t xml:space="preserve">, </w:t>
      </w:r>
      <w:r w:rsidRPr="00A02EAE">
        <w:rPr>
          <w:rFonts w:cstheme="minorHAnsi"/>
          <w:bCs/>
          <w:sz w:val="24"/>
          <w:szCs w:val="24"/>
          <w:lang w:val="en-US"/>
        </w:rPr>
        <w:t xml:space="preserve">usually classified under </w:t>
      </w:r>
      <w:r w:rsidR="00E72607" w:rsidRPr="00A02EAE">
        <w:rPr>
          <w:rFonts w:cstheme="minorHAnsi"/>
          <w:bCs/>
          <w:sz w:val="24"/>
          <w:szCs w:val="24"/>
          <w:lang w:val="en-US"/>
        </w:rPr>
        <w:t>sub</w:t>
      </w:r>
      <w:r w:rsidRPr="00A02EAE">
        <w:rPr>
          <w:rFonts w:cstheme="minorHAnsi"/>
          <w:bCs/>
          <w:sz w:val="24"/>
          <w:szCs w:val="24"/>
          <w:lang w:val="en-US"/>
        </w:rPr>
        <w:t>item</w:t>
      </w:r>
      <w:r w:rsidR="001D410E" w:rsidRPr="00A02EAE">
        <w:rPr>
          <w:rFonts w:cstheme="minorHAnsi"/>
          <w:bCs/>
          <w:sz w:val="24"/>
          <w:szCs w:val="24"/>
          <w:lang w:val="en-US"/>
        </w:rPr>
        <w:t>s</w:t>
      </w:r>
      <w:r w:rsidR="00C17CC2" w:rsidRPr="00A02EAE">
        <w:rPr>
          <w:rFonts w:cstheme="minorHAnsi"/>
          <w:bCs/>
          <w:sz w:val="24"/>
          <w:szCs w:val="24"/>
          <w:lang w:val="en-US"/>
        </w:rPr>
        <w:t xml:space="preserve"> 7217.10.19 and 7217.10.90</w:t>
      </w:r>
      <w:r w:rsidRPr="00A02EAE">
        <w:rPr>
          <w:rFonts w:cstheme="minorHAnsi"/>
          <w:bCs/>
          <w:sz w:val="24"/>
          <w:szCs w:val="24"/>
          <w:lang w:val="en-US"/>
        </w:rPr>
        <w:t xml:space="preserve">, </w:t>
      </w:r>
      <w:r w:rsidRPr="00A02EAE">
        <w:rPr>
          <w:rFonts w:eastAsia="Times New Roman" w:cstheme="minorHAnsi"/>
          <w:bCs/>
          <w:sz w:val="24"/>
          <w:szCs w:val="24"/>
          <w:lang w:val="en-US" w:eastAsia="pt-BR"/>
        </w:rPr>
        <w:t>Mercosur Common Nomeclature (NCM – Nomenclatura Comum do MERCOSUL)</w:t>
      </w:r>
      <w:r w:rsidRPr="00A02EAE">
        <w:rPr>
          <w:rFonts w:eastAsia="Times New Roman" w:cstheme="minorHAnsi"/>
          <w:sz w:val="24"/>
          <w:szCs w:val="24"/>
          <w:lang w:val="en-US" w:eastAsia="pt-BR"/>
        </w:rPr>
        <w:t xml:space="preserve">, </w:t>
      </w:r>
      <w:r w:rsidR="00F858D9" w:rsidRPr="00A02EAE">
        <w:rPr>
          <w:rFonts w:ascii="Calibri" w:hAnsi="Calibri" w:cs="Calibri"/>
          <w:snapToGrid w:val="0"/>
          <w:sz w:val="24"/>
          <w:szCs w:val="24"/>
          <w:lang w:val="en-US"/>
        </w:rPr>
        <w:t>originating in</w:t>
      </w:r>
      <w:r w:rsidR="00C17CC2" w:rsidRPr="00A02EAE">
        <w:rPr>
          <w:rFonts w:ascii="Calibri" w:hAnsi="Calibri" w:cs="Calibri"/>
          <w:snapToGrid w:val="0"/>
          <w:sz w:val="24"/>
          <w:szCs w:val="24"/>
          <w:lang w:val="en-US"/>
        </w:rPr>
        <w:t xml:space="preserve"> </w:t>
      </w:r>
      <w:r w:rsidR="00DB3381" w:rsidRPr="00A02EAE">
        <w:rPr>
          <w:rFonts w:cstheme="minorHAnsi"/>
          <w:sz w:val="24"/>
          <w:szCs w:val="24"/>
          <w:lang w:val="en-US"/>
        </w:rPr>
        <w:t>Egypt</w:t>
      </w:r>
      <w:r w:rsidR="00DB3381">
        <w:rPr>
          <w:rFonts w:cstheme="minorHAnsi"/>
          <w:sz w:val="24"/>
          <w:szCs w:val="24"/>
          <w:lang w:val="en-US"/>
        </w:rPr>
        <w:t>,</w:t>
      </w:r>
      <w:r w:rsidR="00DB3381" w:rsidRPr="00A02EAE">
        <w:rPr>
          <w:rFonts w:cstheme="minorHAnsi"/>
          <w:sz w:val="24"/>
          <w:szCs w:val="24"/>
          <w:lang w:val="en-US"/>
        </w:rPr>
        <w:t xml:space="preserve"> Malaysia and</w:t>
      </w:r>
      <w:r w:rsidR="00DB3381">
        <w:rPr>
          <w:rFonts w:cstheme="minorHAnsi"/>
          <w:sz w:val="24"/>
          <w:szCs w:val="24"/>
          <w:lang w:val="en-US"/>
        </w:rPr>
        <w:t xml:space="preserve"> </w:t>
      </w:r>
      <w:r w:rsidR="00DB3381" w:rsidRPr="00A02EAE">
        <w:rPr>
          <w:rFonts w:cstheme="minorHAnsi"/>
          <w:sz w:val="24"/>
          <w:szCs w:val="24"/>
          <w:lang w:val="en-US"/>
        </w:rPr>
        <w:t>Spain</w:t>
      </w:r>
      <w:r w:rsidR="00765DD6" w:rsidRPr="00A02EAE">
        <w:rPr>
          <w:rFonts w:eastAsia="Times New Roman" w:cstheme="minorHAnsi"/>
          <w:sz w:val="24"/>
          <w:szCs w:val="24"/>
          <w:lang w:val="en-US" w:eastAsia="pt-BR"/>
        </w:rPr>
        <w:t>.</w:t>
      </w:r>
    </w:p>
    <w:p w14:paraId="1341CDDF" w14:textId="77777777" w:rsidR="000120D0" w:rsidRPr="00A02EAE" w:rsidRDefault="000120D0" w:rsidP="000120D0">
      <w:pPr>
        <w:pStyle w:val="PargrafodaLista"/>
        <w:spacing w:line="240" w:lineRule="auto"/>
        <w:ind w:left="1080"/>
        <w:jc w:val="both"/>
        <w:rPr>
          <w:rFonts w:eastAsia="Times New Roman" w:cstheme="minorHAnsi"/>
          <w:sz w:val="24"/>
          <w:szCs w:val="24"/>
          <w:lang w:val="en-US" w:eastAsia="pt-BR"/>
        </w:rPr>
      </w:pPr>
      <w:r w:rsidRPr="00A02EAE">
        <w:rPr>
          <w:rFonts w:eastAsia="Times New Roman" w:cstheme="minorHAnsi"/>
          <w:sz w:val="24"/>
          <w:szCs w:val="24"/>
          <w:lang w:val="en-US" w:eastAsia="pt-BR"/>
        </w:rPr>
        <w:t xml:space="preserve"> </w:t>
      </w:r>
    </w:p>
    <w:p w14:paraId="5E8392FD" w14:textId="77777777" w:rsidR="000120D0"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In addition to the instructions in this questionnaire, the </w:t>
      </w:r>
      <w:r w:rsidR="00CE44A9" w:rsidRPr="00A02EAE">
        <w:rPr>
          <w:rFonts w:cstheme="minorHAnsi"/>
          <w:sz w:val="24"/>
          <w:szCs w:val="24"/>
          <w:lang w:val="en-US"/>
        </w:rPr>
        <w:t>remarks</w:t>
      </w:r>
      <w:r w:rsidRPr="00A02EAE">
        <w:rPr>
          <w:rFonts w:cstheme="minorHAnsi"/>
          <w:sz w:val="24"/>
          <w:szCs w:val="24"/>
          <w:lang w:val="en-US"/>
        </w:rPr>
        <w:t xml:space="preserve"> </w:t>
      </w:r>
      <w:r w:rsidR="006C1F5A" w:rsidRPr="00A02EAE">
        <w:rPr>
          <w:rFonts w:cstheme="minorHAnsi"/>
          <w:sz w:val="24"/>
          <w:szCs w:val="24"/>
          <w:lang w:val="en-US"/>
        </w:rPr>
        <w:t xml:space="preserve">contained </w:t>
      </w:r>
      <w:r w:rsidRPr="00A02EAE">
        <w:rPr>
          <w:rFonts w:cstheme="minorHAnsi"/>
          <w:sz w:val="24"/>
          <w:szCs w:val="24"/>
          <w:lang w:val="en-US"/>
        </w:rPr>
        <w:t>in the notif</w:t>
      </w:r>
      <w:r w:rsidR="00CE44A9" w:rsidRPr="00A02EAE">
        <w:rPr>
          <w:rFonts w:cstheme="minorHAnsi"/>
          <w:sz w:val="24"/>
          <w:szCs w:val="24"/>
          <w:lang w:val="en-US"/>
        </w:rPr>
        <w:t xml:space="preserve">ication related </w:t>
      </w:r>
      <w:r w:rsidRPr="00A02EAE">
        <w:rPr>
          <w:rFonts w:cstheme="minorHAnsi"/>
          <w:sz w:val="24"/>
          <w:szCs w:val="24"/>
          <w:lang w:val="en-US"/>
        </w:rPr>
        <w:t xml:space="preserve">to the </w:t>
      </w:r>
      <w:r w:rsidR="002339F3" w:rsidRPr="00A02EAE">
        <w:rPr>
          <w:rFonts w:cstheme="minorHAnsi"/>
          <w:sz w:val="24"/>
          <w:szCs w:val="24"/>
          <w:lang w:val="en-US"/>
        </w:rPr>
        <w:t>initiation</w:t>
      </w:r>
      <w:r w:rsidRPr="00A02EAE">
        <w:rPr>
          <w:rFonts w:cstheme="minorHAnsi"/>
          <w:sz w:val="24"/>
          <w:szCs w:val="24"/>
          <w:lang w:val="en-US"/>
        </w:rPr>
        <w:t xml:space="preserve"> of the investigation</w:t>
      </w:r>
      <w:r w:rsidR="006C1F5A" w:rsidRPr="00A02EAE">
        <w:rPr>
          <w:rFonts w:cstheme="minorHAnsi"/>
          <w:sz w:val="24"/>
          <w:szCs w:val="24"/>
          <w:lang w:val="en-US"/>
        </w:rPr>
        <w:t xml:space="preserve"> must be observed</w:t>
      </w:r>
      <w:r w:rsidRPr="00A02EAE">
        <w:rPr>
          <w:rFonts w:cstheme="minorHAnsi"/>
          <w:sz w:val="24"/>
          <w:szCs w:val="24"/>
          <w:lang w:val="en-US"/>
        </w:rPr>
        <w:t>.</w:t>
      </w:r>
    </w:p>
    <w:p w14:paraId="78AAEFD7" w14:textId="77777777" w:rsidR="000120D0" w:rsidRPr="00A02EAE" w:rsidRDefault="000120D0" w:rsidP="000120D0">
      <w:pPr>
        <w:pStyle w:val="PargrafodaLista"/>
        <w:spacing w:line="240" w:lineRule="auto"/>
        <w:ind w:left="1080"/>
        <w:jc w:val="both"/>
        <w:rPr>
          <w:rFonts w:cstheme="minorHAnsi"/>
          <w:sz w:val="24"/>
          <w:szCs w:val="24"/>
          <w:lang w:val="en-US"/>
        </w:rPr>
      </w:pPr>
    </w:p>
    <w:p w14:paraId="50BFF594" w14:textId="77777777" w:rsidR="000120D0" w:rsidRPr="00A02EAE" w:rsidRDefault="003D2FA9" w:rsidP="00782AEF">
      <w:pPr>
        <w:pStyle w:val="PargrafodaLista"/>
        <w:numPr>
          <w:ilvl w:val="0"/>
          <w:numId w:val="2"/>
        </w:numPr>
        <w:spacing w:after="0"/>
        <w:jc w:val="both"/>
        <w:rPr>
          <w:rFonts w:cstheme="minorHAnsi"/>
          <w:sz w:val="24"/>
          <w:szCs w:val="24"/>
          <w:lang w:val="en-US"/>
        </w:rPr>
      </w:pPr>
      <w:r w:rsidRPr="00A02EAE">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A02EAE" w:rsidRDefault="000120D0" w:rsidP="000120D0">
      <w:pPr>
        <w:spacing w:after="0" w:line="240" w:lineRule="auto"/>
        <w:jc w:val="both"/>
        <w:rPr>
          <w:rFonts w:cstheme="minorHAnsi"/>
          <w:sz w:val="24"/>
          <w:szCs w:val="24"/>
          <w:lang w:val="en-US"/>
        </w:rPr>
      </w:pPr>
      <w:r w:rsidRPr="00A02EAE">
        <w:rPr>
          <w:rFonts w:cstheme="minorHAnsi"/>
          <w:sz w:val="24"/>
          <w:szCs w:val="24"/>
          <w:lang w:val="en-US"/>
        </w:rPr>
        <w:t xml:space="preserve"> </w:t>
      </w:r>
    </w:p>
    <w:p w14:paraId="1426AC7C"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A02EAE"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A02EAE"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A02EAE">
        <w:rPr>
          <w:rFonts w:cstheme="minorHAnsi"/>
          <w:sz w:val="24"/>
          <w:szCs w:val="24"/>
          <w:lang w:val="en-US"/>
        </w:rPr>
        <w:t>a</w:t>
      </w:r>
      <w:r w:rsidRPr="00A02EAE">
        <w:rPr>
          <w:rFonts w:cstheme="minorHAnsi"/>
          <w:sz w:val="24"/>
          <w:szCs w:val="24"/>
          <w:lang w:val="en-US"/>
        </w:rPr>
        <w:t xml:space="preserve"> Brazilian importer.</w:t>
      </w:r>
    </w:p>
    <w:p w14:paraId="7F015856" w14:textId="77777777" w:rsidR="000120D0" w:rsidRPr="00A02EAE" w:rsidRDefault="000120D0" w:rsidP="000120D0">
      <w:pPr>
        <w:pStyle w:val="PargrafodaLista"/>
        <w:ind w:left="1080"/>
        <w:jc w:val="both"/>
        <w:rPr>
          <w:rFonts w:cstheme="minorHAnsi"/>
          <w:sz w:val="24"/>
          <w:szCs w:val="24"/>
          <w:lang w:val="en-US"/>
        </w:rPr>
      </w:pPr>
    </w:p>
    <w:p w14:paraId="71A6E4A8" w14:textId="77777777" w:rsidR="000120D0"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Under no circumstances will </w:t>
      </w:r>
      <w:r w:rsidR="00A002CC" w:rsidRPr="00A02EAE">
        <w:rPr>
          <w:rFonts w:cstheme="minorHAnsi"/>
          <w:sz w:val="24"/>
          <w:szCs w:val="24"/>
          <w:lang w:val="en-US"/>
        </w:rPr>
        <w:t xml:space="preserve">responses from producer/exporter along with those from Brazilian importers </w:t>
      </w:r>
      <w:r w:rsidRPr="00A02EAE">
        <w:rPr>
          <w:rFonts w:cstheme="minorHAnsi"/>
          <w:sz w:val="24"/>
          <w:szCs w:val="24"/>
          <w:lang w:val="en-US"/>
        </w:rPr>
        <w:t>be accepted.</w:t>
      </w:r>
    </w:p>
    <w:p w14:paraId="2A9F0655" w14:textId="77777777" w:rsidR="003D2FA9" w:rsidRPr="00A02EAE" w:rsidRDefault="003D2FA9" w:rsidP="000120D0">
      <w:pPr>
        <w:pStyle w:val="PargrafodaLista"/>
        <w:spacing w:after="0" w:line="240" w:lineRule="auto"/>
        <w:ind w:left="1080"/>
        <w:jc w:val="both"/>
        <w:rPr>
          <w:rFonts w:cstheme="minorHAnsi"/>
          <w:sz w:val="24"/>
          <w:szCs w:val="24"/>
          <w:lang w:val="en-US"/>
        </w:rPr>
      </w:pPr>
      <w:r w:rsidRPr="00A02EAE">
        <w:rPr>
          <w:rFonts w:cstheme="minorHAnsi"/>
          <w:sz w:val="24"/>
          <w:szCs w:val="24"/>
          <w:lang w:val="en-US"/>
        </w:rPr>
        <w:t xml:space="preserve"> </w:t>
      </w:r>
      <w:r w:rsidR="00A002CC" w:rsidRPr="00A02EAE">
        <w:rPr>
          <w:rFonts w:cstheme="minorHAnsi"/>
          <w:sz w:val="24"/>
          <w:szCs w:val="24"/>
          <w:lang w:val="en-US"/>
        </w:rPr>
        <w:t xml:space="preserve"> </w:t>
      </w:r>
    </w:p>
    <w:p w14:paraId="31C2A3C0" w14:textId="0AD7A01F" w:rsidR="003D2FA9" w:rsidRPr="00A02EAE" w:rsidRDefault="0071145F"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DECOM</w:t>
      </w:r>
      <w:r w:rsidR="009F2020" w:rsidRPr="00A02EAE">
        <w:rPr>
          <w:rFonts w:cstheme="minorHAnsi"/>
          <w:sz w:val="24"/>
          <w:szCs w:val="24"/>
          <w:lang w:val="en-US"/>
        </w:rPr>
        <w:t xml:space="preserve"> </w:t>
      </w:r>
      <w:r w:rsidR="003D2FA9" w:rsidRPr="00A02EAE">
        <w:rPr>
          <w:rFonts w:cstheme="minorHAnsi"/>
          <w:sz w:val="24"/>
          <w:szCs w:val="24"/>
          <w:lang w:val="en-US"/>
        </w:rPr>
        <w:t xml:space="preserve">may conduct on-the-spot verification to examine the company’s records and </w:t>
      </w:r>
      <w:r w:rsidR="00A002CC" w:rsidRPr="00A02EAE">
        <w:rPr>
          <w:rFonts w:cstheme="minorHAnsi"/>
          <w:sz w:val="24"/>
          <w:szCs w:val="24"/>
          <w:lang w:val="en-US"/>
        </w:rPr>
        <w:t>confirm</w:t>
      </w:r>
      <w:r w:rsidR="003D2FA9" w:rsidRPr="00A02EAE">
        <w:rPr>
          <w:rFonts w:cstheme="minorHAnsi"/>
          <w:sz w:val="24"/>
          <w:szCs w:val="24"/>
          <w:lang w:val="en-US"/>
        </w:rPr>
        <w:t xml:space="preserve"> the reported information. Worksheets and auxiliary documents used on the elaboration </w:t>
      </w:r>
      <w:r w:rsidR="00F4517E" w:rsidRPr="00A02EAE">
        <w:rPr>
          <w:rFonts w:cstheme="minorHAnsi"/>
          <w:sz w:val="24"/>
          <w:szCs w:val="24"/>
          <w:lang w:val="en-US"/>
        </w:rPr>
        <w:t xml:space="preserve">of the </w:t>
      </w:r>
      <w:r w:rsidR="005C2E81" w:rsidRPr="00A02EAE">
        <w:rPr>
          <w:rFonts w:cstheme="minorHAnsi"/>
          <w:sz w:val="24"/>
          <w:szCs w:val="24"/>
          <w:lang w:val="en-US"/>
        </w:rPr>
        <w:t>questionnaire response</w:t>
      </w:r>
      <w:r w:rsidR="00F4517E" w:rsidRPr="00A02EAE">
        <w:rPr>
          <w:rFonts w:cstheme="minorHAnsi"/>
          <w:sz w:val="24"/>
          <w:szCs w:val="24"/>
          <w:lang w:val="en-US"/>
        </w:rPr>
        <w:t xml:space="preserve"> </w:t>
      </w:r>
      <w:r w:rsidR="003D2FA9" w:rsidRPr="00A02EAE">
        <w:rPr>
          <w:rFonts w:cstheme="minorHAnsi"/>
          <w:sz w:val="24"/>
          <w:szCs w:val="24"/>
          <w:lang w:val="en-US"/>
        </w:rPr>
        <w:t xml:space="preserve">must be preserved, in case of an </w:t>
      </w:r>
      <w:r w:rsidR="00A002CC" w:rsidRPr="00A02EAE">
        <w:rPr>
          <w:rFonts w:cstheme="minorHAnsi"/>
          <w:sz w:val="24"/>
          <w:szCs w:val="24"/>
          <w:lang w:val="en-US"/>
        </w:rPr>
        <w:t>eventual</w:t>
      </w:r>
      <w:r w:rsidR="003D2FA9" w:rsidRPr="00A02EAE">
        <w:rPr>
          <w:rFonts w:cstheme="minorHAnsi"/>
          <w:sz w:val="24"/>
          <w:szCs w:val="24"/>
          <w:lang w:val="en-US"/>
        </w:rPr>
        <w:t xml:space="preserve"> on-the-spot verification.</w:t>
      </w:r>
      <w:r w:rsidR="00494E8B" w:rsidRPr="00A02EAE">
        <w:rPr>
          <w:rFonts w:cstheme="minorHAnsi"/>
          <w:sz w:val="24"/>
          <w:szCs w:val="24"/>
          <w:lang w:val="en-US"/>
        </w:rPr>
        <w:t xml:space="preserve"> </w:t>
      </w:r>
      <w:r w:rsidR="00494E8B" w:rsidRPr="00A02EAE">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A02EAE" w:rsidRDefault="00494E8B" w:rsidP="00494E8B">
      <w:pPr>
        <w:pStyle w:val="PargrafodaLista"/>
        <w:rPr>
          <w:rFonts w:cstheme="minorHAnsi"/>
          <w:sz w:val="24"/>
          <w:szCs w:val="24"/>
          <w:lang w:val="en-US"/>
        </w:rPr>
      </w:pPr>
    </w:p>
    <w:p w14:paraId="185D178D" w14:textId="1EFFF08B" w:rsidR="00494E8B" w:rsidRPr="00A02EAE" w:rsidRDefault="00494E8B" w:rsidP="00782AEF">
      <w:pPr>
        <w:pStyle w:val="PargrafodaLista"/>
        <w:numPr>
          <w:ilvl w:val="0"/>
          <w:numId w:val="2"/>
        </w:numPr>
        <w:jc w:val="both"/>
        <w:rPr>
          <w:rFonts w:cstheme="minorHAnsi"/>
          <w:sz w:val="24"/>
          <w:szCs w:val="24"/>
          <w:lang w:val="en-US"/>
        </w:rPr>
      </w:pPr>
      <w:r w:rsidRPr="00A02EAE">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A02EAE" w:rsidRDefault="000120D0" w:rsidP="000120D0">
      <w:pPr>
        <w:pStyle w:val="PargrafodaLista"/>
        <w:ind w:left="1080"/>
        <w:jc w:val="both"/>
        <w:rPr>
          <w:rFonts w:cstheme="minorHAnsi"/>
          <w:sz w:val="24"/>
          <w:szCs w:val="24"/>
          <w:lang w:val="en-US"/>
        </w:rPr>
      </w:pPr>
    </w:p>
    <w:p w14:paraId="073ED974"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Information presented under confidential </w:t>
      </w:r>
      <w:r w:rsidR="004B446E" w:rsidRPr="00A02EAE">
        <w:rPr>
          <w:rFonts w:cstheme="minorHAnsi"/>
          <w:sz w:val="24"/>
          <w:szCs w:val="24"/>
          <w:lang w:val="en-US"/>
        </w:rPr>
        <w:t>terms</w:t>
      </w:r>
      <w:r w:rsidRPr="00A02EAE">
        <w:rPr>
          <w:rFonts w:cstheme="minorHAnsi"/>
          <w:sz w:val="24"/>
          <w:szCs w:val="24"/>
          <w:lang w:val="en-US"/>
        </w:rPr>
        <w:t xml:space="preserve"> must be accompanied </w:t>
      </w:r>
      <w:r w:rsidR="00A002CC" w:rsidRPr="00A02EAE">
        <w:rPr>
          <w:rFonts w:cstheme="minorHAnsi"/>
          <w:sz w:val="24"/>
          <w:szCs w:val="24"/>
          <w:lang w:val="en-US"/>
        </w:rPr>
        <w:t>by</w:t>
      </w:r>
      <w:r w:rsidRPr="00A02EAE">
        <w:rPr>
          <w:rFonts w:cstheme="minorHAnsi"/>
          <w:sz w:val="24"/>
          <w:szCs w:val="24"/>
          <w:lang w:val="en-US"/>
        </w:rPr>
        <w:t xml:space="preserve"> suitable justification to the confidentiality request and </w:t>
      </w:r>
      <w:r w:rsidR="00C7157B" w:rsidRPr="00A02EAE">
        <w:rPr>
          <w:rFonts w:cstheme="minorHAnsi"/>
          <w:sz w:val="24"/>
          <w:szCs w:val="24"/>
          <w:lang w:val="en-US"/>
        </w:rPr>
        <w:t>by</w:t>
      </w:r>
      <w:r w:rsidRPr="00A02EAE">
        <w:rPr>
          <w:rFonts w:cstheme="minorHAnsi"/>
          <w:sz w:val="24"/>
          <w:szCs w:val="24"/>
          <w:lang w:val="en-US"/>
        </w:rPr>
        <w:t xml:space="preserve"> a no</w:t>
      </w:r>
      <w:r w:rsidR="004B446E" w:rsidRPr="00A02EAE">
        <w:rPr>
          <w:rFonts w:cstheme="minorHAnsi"/>
          <w:sz w:val="24"/>
          <w:szCs w:val="24"/>
          <w:lang w:val="en-US"/>
        </w:rPr>
        <w:t>n-</w:t>
      </w:r>
      <w:r w:rsidRPr="00A02EAE">
        <w:rPr>
          <w:rFonts w:cstheme="minorHAnsi"/>
          <w:sz w:val="24"/>
          <w:szCs w:val="24"/>
          <w:lang w:val="en-US"/>
        </w:rPr>
        <w:t>confidential summary of the information judged as confidential. The impossibility of presenting a no</w:t>
      </w:r>
      <w:r w:rsidR="00C7157B" w:rsidRPr="00A02EAE">
        <w:rPr>
          <w:rFonts w:cstheme="minorHAnsi"/>
          <w:sz w:val="24"/>
          <w:szCs w:val="24"/>
          <w:lang w:val="en-US"/>
        </w:rPr>
        <w:t>n-</w:t>
      </w:r>
      <w:r w:rsidRPr="00A02EAE">
        <w:rPr>
          <w:rFonts w:cstheme="minorHAnsi"/>
          <w:sz w:val="24"/>
          <w:szCs w:val="24"/>
          <w:lang w:val="en-US"/>
        </w:rPr>
        <w:t xml:space="preserve">confidential summary must be duly justified. </w:t>
      </w:r>
    </w:p>
    <w:p w14:paraId="1128F9FB" w14:textId="77777777" w:rsidR="000120D0" w:rsidRPr="00A02EAE"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Both justification as the no</w:t>
      </w:r>
      <w:r w:rsidR="00C7157B" w:rsidRPr="00A02EAE">
        <w:rPr>
          <w:rFonts w:cstheme="minorHAnsi"/>
          <w:sz w:val="24"/>
          <w:szCs w:val="24"/>
          <w:lang w:val="en-US"/>
        </w:rPr>
        <w:t>n-</w:t>
      </w:r>
      <w:r w:rsidRPr="00A02EAE">
        <w:rPr>
          <w:rFonts w:cstheme="minorHAnsi"/>
          <w:sz w:val="24"/>
          <w:szCs w:val="24"/>
          <w:lang w:val="en-US"/>
        </w:rPr>
        <w:t>confidential summary must appear in the restricte</w:t>
      </w:r>
      <w:r w:rsidR="00AA1963" w:rsidRPr="00A02EAE">
        <w:rPr>
          <w:rFonts w:cstheme="minorHAnsi"/>
          <w:sz w:val="24"/>
          <w:szCs w:val="24"/>
          <w:lang w:val="en-US"/>
        </w:rPr>
        <w:t>d version of the questionnaire</w:t>
      </w:r>
      <w:r w:rsidRPr="00A02EAE">
        <w:rPr>
          <w:rFonts w:cstheme="minorHAnsi"/>
          <w:sz w:val="24"/>
          <w:szCs w:val="24"/>
          <w:lang w:val="en-US"/>
        </w:rPr>
        <w:t xml:space="preserve"> response.</w:t>
      </w:r>
    </w:p>
    <w:p w14:paraId="74703483" w14:textId="77777777" w:rsidR="00C27C6D" w:rsidRPr="00A02EAE" w:rsidRDefault="00C27C6D" w:rsidP="00C27C6D">
      <w:pPr>
        <w:pStyle w:val="PargrafodaLista"/>
        <w:ind w:left="1080"/>
        <w:jc w:val="both"/>
        <w:rPr>
          <w:rFonts w:cstheme="minorHAnsi"/>
          <w:sz w:val="24"/>
          <w:szCs w:val="24"/>
          <w:lang w:val="en-US"/>
        </w:rPr>
      </w:pPr>
    </w:p>
    <w:p w14:paraId="0F9B7A68"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The confidential version of the questionn</w:t>
      </w:r>
      <w:r w:rsidR="00AA1963" w:rsidRPr="00A02EAE">
        <w:rPr>
          <w:rFonts w:cstheme="minorHAnsi"/>
          <w:sz w:val="24"/>
          <w:szCs w:val="24"/>
          <w:lang w:val="en-US"/>
        </w:rPr>
        <w:t>aire</w:t>
      </w:r>
      <w:r w:rsidRPr="00A02EAE">
        <w:rPr>
          <w:rFonts w:cstheme="minorHAnsi"/>
          <w:sz w:val="24"/>
          <w:szCs w:val="24"/>
          <w:lang w:val="en-US"/>
        </w:rPr>
        <w:t xml:space="preserve"> response, as </w:t>
      </w:r>
      <w:r w:rsidR="00AA1963" w:rsidRPr="00A02EAE">
        <w:rPr>
          <w:rFonts w:cstheme="minorHAnsi"/>
          <w:sz w:val="24"/>
          <w:szCs w:val="24"/>
          <w:lang w:val="en-US"/>
        </w:rPr>
        <w:t xml:space="preserve">well as </w:t>
      </w:r>
      <w:r w:rsidRPr="00A02EAE">
        <w:rPr>
          <w:rFonts w:cstheme="minorHAnsi"/>
          <w:sz w:val="24"/>
          <w:szCs w:val="24"/>
          <w:lang w:val="en-US"/>
        </w:rPr>
        <w:t xml:space="preserve">other confidential information, must contain the </w:t>
      </w:r>
      <w:r w:rsidRPr="00A02EAE">
        <w:rPr>
          <w:rFonts w:cstheme="minorHAnsi"/>
          <w:b/>
          <w:bCs/>
          <w:color w:val="EE0000"/>
          <w:sz w:val="24"/>
          <w:szCs w:val="24"/>
          <w:lang w:val="en-US"/>
        </w:rPr>
        <w:t>CONFIDENTIAL</w:t>
      </w:r>
      <w:r w:rsidRPr="00A02EAE">
        <w:rPr>
          <w:rFonts w:cstheme="minorHAnsi"/>
          <w:sz w:val="24"/>
          <w:szCs w:val="24"/>
          <w:lang w:val="en-US"/>
        </w:rPr>
        <w:t xml:space="preserve"> expression in all its pages, centralized </w:t>
      </w:r>
      <w:r w:rsidR="00473DD7" w:rsidRPr="00A02EAE">
        <w:rPr>
          <w:rFonts w:cstheme="minorHAnsi"/>
          <w:sz w:val="24"/>
          <w:szCs w:val="24"/>
          <w:lang w:val="en-US"/>
        </w:rPr>
        <w:t>at</w:t>
      </w:r>
      <w:r w:rsidRPr="00A02EAE">
        <w:rPr>
          <w:rFonts w:cstheme="minorHAnsi"/>
          <w:sz w:val="24"/>
          <w:szCs w:val="24"/>
          <w:lang w:val="en-US"/>
        </w:rPr>
        <w:t xml:space="preserve"> the </w:t>
      </w:r>
      <w:r w:rsidR="00AA1963" w:rsidRPr="00A02EAE">
        <w:rPr>
          <w:rFonts w:cstheme="minorHAnsi"/>
          <w:sz w:val="24"/>
          <w:szCs w:val="24"/>
          <w:lang w:val="en-US"/>
        </w:rPr>
        <w:t xml:space="preserve">top and </w:t>
      </w:r>
      <w:r w:rsidR="00473DD7" w:rsidRPr="00A02EAE">
        <w:rPr>
          <w:rFonts w:cstheme="minorHAnsi"/>
          <w:sz w:val="24"/>
          <w:szCs w:val="24"/>
          <w:lang w:val="en-US"/>
        </w:rPr>
        <w:t>at</w:t>
      </w:r>
      <w:r w:rsidR="00AA1963" w:rsidRPr="00A02EAE">
        <w:rPr>
          <w:rFonts w:cstheme="minorHAnsi"/>
          <w:sz w:val="24"/>
          <w:szCs w:val="24"/>
          <w:lang w:val="en-US"/>
        </w:rPr>
        <w:t xml:space="preserve"> the bottom </w:t>
      </w:r>
      <w:r w:rsidRPr="00A02EAE">
        <w:rPr>
          <w:rFonts w:cstheme="minorHAnsi"/>
          <w:sz w:val="24"/>
          <w:szCs w:val="24"/>
          <w:lang w:val="en-US"/>
        </w:rPr>
        <w:t>of each page, in red.</w:t>
      </w:r>
    </w:p>
    <w:p w14:paraId="5AB3A226" w14:textId="77777777" w:rsidR="00F23C50" w:rsidRPr="00A02EAE" w:rsidRDefault="00F23C50" w:rsidP="00F23C50">
      <w:pPr>
        <w:pStyle w:val="PargrafodaLista"/>
        <w:ind w:left="1080"/>
        <w:jc w:val="both"/>
        <w:rPr>
          <w:rFonts w:cstheme="minorHAnsi"/>
          <w:sz w:val="24"/>
          <w:szCs w:val="24"/>
          <w:lang w:val="en-US"/>
        </w:rPr>
      </w:pPr>
    </w:p>
    <w:p w14:paraId="386078C0" w14:textId="77777777" w:rsidR="003D2FA9"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The restricted version of the questionnaire response must contain the </w:t>
      </w:r>
      <w:r w:rsidRPr="00A02EAE">
        <w:rPr>
          <w:rFonts w:cstheme="minorHAnsi"/>
          <w:b/>
          <w:bCs/>
          <w:color w:val="0000FF"/>
          <w:sz w:val="24"/>
          <w:szCs w:val="24"/>
          <w:lang w:val="en-US"/>
        </w:rPr>
        <w:t>RESTRICTED</w:t>
      </w:r>
      <w:r w:rsidRPr="00A02EAE">
        <w:rPr>
          <w:rFonts w:cstheme="minorHAnsi"/>
          <w:sz w:val="24"/>
          <w:szCs w:val="24"/>
          <w:lang w:val="en-US"/>
        </w:rPr>
        <w:t xml:space="preserve"> expression in all its pages, centralized </w:t>
      </w:r>
      <w:r w:rsidR="00473DD7" w:rsidRPr="00A02EAE">
        <w:rPr>
          <w:rFonts w:cstheme="minorHAnsi"/>
          <w:sz w:val="24"/>
          <w:szCs w:val="24"/>
          <w:lang w:val="en-US"/>
        </w:rPr>
        <w:t>at</w:t>
      </w:r>
      <w:r w:rsidRPr="00A02EAE">
        <w:rPr>
          <w:rFonts w:cstheme="minorHAnsi"/>
          <w:sz w:val="24"/>
          <w:szCs w:val="24"/>
          <w:lang w:val="en-US"/>
        </w:rPr>
        <w:t xml:space="preserve"> the </w:t>
      </w:r>
      <w:r w:rsidR="00473DD7" w:rsidRPr="00A02EAE">
        <w:rPr>
          <w:rFonts w:cstheme="minorHAnsi"/>
          <w:sz w:val="24"/>
          <w:szCs w:val="24"/>
          <w:lang w:val="en-US"/>
        </w:rPr>
        <w:t>top</w:t>
      </w:r>
      <w:r w:rsidRPr="00A02EAE">
        <w:rPr>
          <w:rFonts w:cstheme="minorHAnsi"/>
          <w:sz w:val="24"/>
          <w:szCs w:val="24"/>
          <w:lang w:val="en-US"/>
        </w:rPr>
        <w:t xml:space="preserve"> and </w:t>
      </w:r>
      <w:r w:rsidR="00473DD7" w:rsidRPr="00A02EAE">
        <w:rPr>
          <w:rFonts w:cstheme="minorHAnsi"/>
          <w:sz w:val="24"/>
          <w:szCs w:val="24"/>
          <w:lang w:val="en-US"/>
        </w:rPr>
        <w:t>at</w:t>
      </w:r>
      <w:r w:rsidRPr="00A02EAE">
        <w:rPr>
          <w:rFonts w:cstheme="minorHAnsi"/>
          <w:sz w:val="24"/>
          <w:szCs w:val="24"/>
          <w:lang w:val="en-US"/>
        </w:rPr>
        <w:t xml:space="preserve"> the </w:t>
      </w:r>
      <w:r w:rsidR="00473DD7" w:rsidRPr="00A02EAE">
        <w:rPr>
          <w:rFonts w:cstheme="minorHAnsi"/>
          <w:sz w:val="24"/>
          <w:szCs w:val="24"/>
          <w:lang w:val="en-US"/>
        </w:rPr>
        <w:t>bottom</w:t>
      </w:r>
      <w:r w:rsidRPr="00A02EAE">
        <w:rPr>
          <w:rFonts w:cstheme="minorHAnsi"/>
          <w:sz w:val="24"/>
          <w:szCs w:val="24"/>
          <w:lang w:val="en-US"/>
        </w:rPr>
        <w:t xml:space="preserve"> of each page, in blue.</w:t>
      </w:r>
    </w:p>
    <w:p w14:paraId="68053BA2" w14:textId="77777777" w:rsidR="00E14828" w:rsidRPr="00A02EAE"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A02EAE" w:rsidRDefault="003D2FA9" w:rsidP="00782AEF">
      <w:pPr>
        <w:pStyle w:val="PargrafodaLista"/>
        <w:numPr>
          <w:ilvl w:val="0"/>
          <w:numId w:val="2"/>
        </w:numPr>
        <w:jc w:val="both"/>
        <w:rPr>
          <w:rFonts w:cstheme="minorHAnsi"/>
          <w:sz w:val="24"/>
          <w:szCs w:val="24"/>
          <w:lang w:val="en-US"/>
        </w:rPr>
      </w:pPr>
      <w:r w:rsidRPr="00A02EAE">
        <w:rPr>
          <w:rFonts w:cstheme="minorHAnsi"/>
          <w:sz w:val="24"/>
          <w:szCs w:val="24"/>
          <w:lang w:val="en-US"/>
        </w:rPr>
        <w:t>Public information treatment will be applied to all information that is not clearly identified as confidential or restricted</w:t>
      </w:r>
      <w:r w:rsidR="00473DD7" w:rsidRPr="00A02EAE">
        <w:rPr>
          <w:rFonts w:cstheme="minorHAnsi"/>
          <w:sz w:val="24"/>
          <w:szCs w:val="24"/>
          <w:lang w:val="en-US"/>
        </w:rPr>
        <w:t>.</w:t>
      </w:r>
    </w:p>
    <w:p w14:paraId="0B7B0388" w14:textId="77777777" w:rsidR="001D463B" w:rsidRPr="00A02EAE" w:rsidRDefault="001D463B" w:rsidP="001D463B">
      <w:pPr>
        <w:pStyle w:val="PargrafodaLista"/>
        <w:rPr>
          <w:rFonts w:cstheme="minorHAnsi"/>
          <w:sz w:val="24"/>
          <w:szCs w:val="24"/>
          <w:lang w:val="en-US"/>
        </w:rPr>
      </w:pPr>
    </w:p>
    <w:p w14:paraId="4B082926" w14:textId="13E7F5B3" w:rsidR="00BB4922" w:rsidRPr="00A02EAE"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A02EAE">
        <w:rPr>
          <w:rFonts w:cstheme="minorHAnsi"/>
          <w:sz w:val="24"/>
          <w:szCs w:val="24"/>
          <w:lang w:val="en-US"/>
        </w:rPr>
        <w:t>Pursuant to SECEX Ordinance No.</w:t>
      </w:r>
      <w:r w:rsidR="00A623B1" w:rsidRPr="00A02EAE">
        <w:rPr>
          <w:rFonts w:cstheme="minorHAnsi"/>
          <w:sz w:val="24"/>
          <w:szCs w:val="24"/>
          <w:lang w:val="en-US"/>
        </w:rPr>
        <w:t xml:space="preserve"> </w:t>
      </w:r>
      <w:r w:rsidR="00D95F46" w:rsidRPr="00A02EAE">
        <w:rPr>
          <w:rFonts w:cstheme="minorHAnsi"/>
          <w:sz w:val="24"/>
          <w:szCs w:val="24"/>
          <w:lang w:val="en-US"/>
        </w:rPr>
        <w:t>162 of January 6, 2022</w:t>
      </w:r>
      <w:r w:rsidRPr="00A02EAE">
        <w:rPr>
          <w:rFonts w:cstheme="minorHAnsi"/>
          <w:sz w:val="24"/>
          <w:szCs w:val="24"/>
          <w:lang w:val="en-US"/>
        </w:rPr>
        <w:t xml:space="preserve">, a confidential version and a restricted version of the questionnaire response must be filed at the same time through </w:t>
      </w:r>
      <w:bookmarkStart w:id="2" w:name="_Hlk80262273"/>
      <w:r w:rsidRPr="00A02EAE">
        <w:rPr>
          <w:rFonts w:cstheme="minorHAnsi"/>
          <w:sz w:val="24"/>
          <w:szCs w:val="24"/>
          <w:lang w:val="en-US"/>
        </w:rPr>
        <w:t xml:space="preserve">“peticionamento intercorrente”, </w:t>
      </w:r>
      <w:r w:rsidRPr="00A02EAE">
        <w:rPr>
          <w:color w:val="201F1E"/>
          <w:sz w:val="24"/>
          <w:szCs w:val="24"/>
          <w:lang w:val="en-US"/>
        </w:rPr>
        <w:t>respectively</w:t>
      </w:r>
      <w:r w:rsidRPr="00A02EAE">
        <w:rPr>
          <w:rFonts w:cstheme="minorHAnsi"/>
          <w:sz w:val="24"/>
          <w:szCs w:val="24"/>
          <w:lang w:val="en-US"/>
        </w:rPr>
        <w:t xml:space="preserve"> </w:t>
      </w:r>
      <w:bookmarkStart w:id="3" w:name="_Hlk80089911"/>
      <w:r w:rsidRPr="00A02EAE">
        <w:rPr>
          <w:rFonts w:cstheme="minorHAnsi"/>
          <w:sz w:val="24"/>
          <w:szCs w:val="24"/>
          <w:lang w:val="en-US"/>
        </w:rPr>
        <w:t xml:space="preserve">in the </w:t>
      </w:r>
      <w:bookmarkEnd w:id="3"/>
      <w:r w:rsidRPr="00A02EAE">
        <w:rPr>
          <w:rFonts w:cstheme="minorHAnsi"/>
          <w:sz w:val="24"/>
          <w:szCs w:val="24"/>
          <w:lang w:val="en-US"/>
        </w:rPr>
        <w:t xml:space="preserve">SEI Processes </w:t>
      </w:r>
      <w:r w:rsidR="00A623B1" w:rsidRPr="00A02EAE">
        <w:rPr>
          <w:rFonts w:cstheme="minorHAnsi"/>
          <w:sz w:val="24"/>
          <w:szCs w:val="24"/>
          <w:lang w:val="en-US"/>
        </w:rPr>
        <w:t>No</w:t>
      </w:r>
      <w:r w:rsidR="00DB3381">
        <w:rPr>
          <w:rFonts w:cstheme="minorHAnsi"/>
          <w:sz w:val="24"/>
          <w:szCs w:val="24"/>
          <w:lang w:val="en-US"/>
        </w:rPr>
        <w:t>.</w:t>
      </w:r>
      <w:r w:rsidR="00A84A9D" w:rsidRPr="00A02EAE">
        <w:rPr>
          <w:rFonts w:cstheme="minorHAnsi"/>
          <w:sz w:val="24"/>
          <w:szCs w:val="24"/>
          <w:lang w:val="en-US"/>
        </w:rPr>
        <w:t xml:space="preserve"> 19972.000164/2025-34 </w:t>
      </w:r>
      <w:r w:rsidRPr="00A02EAE">
        <w:rPr>
          <w:rFonts w:cstheme="minorHAnsi"/>
          <w:sz w:val="24"/>
          <w:szCs w:val="24"/>
          <w:lang w:val="en-US"/>
        </w:rPr>
        <w:t>restricted and</w:t>
      </w:r>
      <w:r w:rsidRPr="00A02EAE">
        <w:rPr>
          <w:rFonts w:cstheme="minorHAnsi"/>
          <w:color w:val="FF0000"/>
          <w:sz w:val="24"/>
          <w:szCs w:val="24"/>
          <w:lang w:val="en-US"/>
        </w:rPr>
        <w:t xml:space="preserve"> </w:t>
      </w:r>
      <w:r w:rsidR="00BB7733" w:rsidRPr="00A02EAE">
        <w:rPr>
          <w:rFonts w:cstheme="minorHAnsi"/>
          <w:sz w:val="24"/>
          <w:szCs w:val="24"/>
          <w:lang w:val="en-US"/>
        </w:rPr>
        <w:t xml:space="preserve">19972.000165/2025-89 </w:t>
      </w:r>
      <w:r w:rsidRPr="00A02EAE">
        <w:rPr>
          <w:rFonts w:cstheme="minorHAnsi"/>
          <w:sz w:val="24"/>
          <w:szCs w:val="24"/>
          <w:lang w:val="en-US"/>
        </w:rPr>
        <w:t xml:space="preserve">confidential in the Electronic Information System - SEI, available in  </w:t>
      </w:r>
      <w:bookmarkEnd w:id="2"/>
      <w:r w:rsidR="00B870AD" w:rsidRPr="00A02EAE">
        <w:rPr>
          <w:rFonts w:cstheme="minorHAnsi"/>
          <w:sz w:val="24"/>
          <w:szCs w:val="24"/>
          <w:lang w:val="en-US"/>
        </w:rPr>
        <w:fldChar w:fldCharType="begin"/>
      </w:r>
      <w:r w:rsidR="00B870AD" w:rsidRPr="00A02EAE">
        <w:rPr>
          <w:rFonts w:cstheme="minorHAnsi"/>
          <w:sz w:val="24"/>
          <w:szCs w:val="24"/>
          <w:lang w:val="en-US"/>
        </w:rPr>
        <w:instrText>HYPERLINK "https://colaboragov.sei.gov.br/sei/controlador_externo.php?acao=usuario_externo_logar&amp;id_orgao_acesso_externo=7"</w:instrText>
      </w:r>
      <w:r w:rsidR="00B870AD" w:rsidRPr="00A02EAE">
        <w:rPr>
          <w:rFonts w:cstheme="minorHAnsi"/>
          <w:sz w:val="24"/>
          <w:szCs w:val="24"/>
          <w:lang w:val="en-US"/>
        </w:rPr>
      </w:r>
      <w:r w:rsidR="00B870AD" w:rsidRPr="00A02EAE">
        <w:rPr>
          <w:rFonts w:cstheme="minorHAnsi"/>
          <w:sz w:val="24"/>
          <w:szCs w:val="24"/>
          <w:lang w:val="en-US"/>
        </w:rPr>
        <w:fldChar w:fldCharType="separate"/>
      </w:r>
      <w:r w:rsidR="00B870AD" w:rsidRPr="00A02EAE">
        <w:rPr>
          <w:rStyle w:val="Hyperlink"/>
          <w:rFonts w:cstheme="minorHAnsi"/>
          <w:sz w:val="24"/>
          <w:szCs w:val="24"/>
          <w:lang w:val="en-US"/>
        </w:rPr>
        <w:t>https://colaboragov.sei.gov.br/sei/controlador_externo.php?acao=usuario_externo_logar&amp;id_orgao_acesso_externo=7</w:t>
      </w:r>
      <w:r w:rsidR="00B870AD" w:rsidRPr="00A02EAE">
        <w:rPr>
          <w:rFonts w:cstheme="minorHAnsi"/>
          <w:sz w:val="24"/>
          <w:szCs w:val="24"/>
          <w:lang w:val="en-US"/>
        </w:rPr>
        <w:fldChar w:fldCharType="end"/>
      </w:r>
      <w:r w:rsidR="00B870AD" w:rsidRPr="00A02EAE">
        <w:rPr>
          <w:rFonts w:cstheme="minorHAnsi"/>
          <w:sz w:val="24"/>
          <w:szCs w:val="24"/>
          <w:lang w:val="en-US"/>
        </w:rPr>
        <w:t xml:space="preserve"> </w:t>
      </w:r>
      <w:r w:rsidR="00C27DEF" w:rsidRPr="00A02EAE">
        <w:rPr>
          <w:rFonts w:cstheme="minorHAnsi"/>
          <w:sz w:val="24"/>
          <w:szCs w:val="24"/>
          <w:lang w:val="en-US"/>
        </w:rPr>
        <w:t xml:space="preserve">  </w:t>
      </w:r>
      <w:r w:rsidR="00BB4922" w:rsidRPr="00A02EAE">
        <w:rPr>
          <w:rFonts w:cstheme="minorHAnsi"/>
          <w:sz w:val="24"/>
          <w:szCs w:val="24"/>
          <w:lang w:val="en-US"/>
        </w:rPr>
        <w:t>.</w:t>
      </w:r>
      <w:bookmarkEnd w:id="1"/>
    </w:p>
    <w:p w14:paraId="06B43718" w14:textId="77777777" w:rsidR="00BB4922" w:rsidRPr="00A02EAE" w:rsidRDefault="00BB4922" w:rsidP="00BB4922">
      <w:pPr>
        <w:pStyle w:val="PargrafodaLista"/>
        <w:rPr>
          <w:rFonts w:cstheme="minorHAnsi"/>
          <w:sz w:val="24"/>
          <w:szCs w:val="24"/>
          <w:lang w:val="en-US"/>
        </w:rPr>
      </w:pPr>
    </w:p>
    <w:p w14:paraId="64376CBE" w14:textId="0BCDEA23" w:rsidR="00573E9F" w:rsidRPr="00A02EAE"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A02EAE">
        <w:rPr>
          <w:rFonts w:cstheme="minorHAnsi"/>
          <w:sz w:val="24"/>
          <w:szCs w:val="24"/>
          <w:lang w:val="en-US"/>
        </w:rPr>
        <w:t>It is recommended that the files are named in a short form, XX_YYYY</w:t>
      </w:r>
      <w:r w:rsidR="00D71EFB" w:rsidRPr="00A02EAE">
        <w:rPr>
          <w:rFonts w:cstheme="minorHAnsi"/>
          <w:sz w:val="24"/>
          <w:szCs w:val="24"/>
          <w:lang w:val="en-US"/>
        </w:rPr>
        <w:t xml:space="preserve"> </w:t>
      </w:r>
      <w:r w:rsidRPr="00A02EAE">
        <w:rPr>
          <w:rFonts w:cstheme="minorHAnsi"/>
          <w:sz w:val="24"/>
          <w:szCs w:val="24"/>
          <w:lang w:val="en-US"/>
        </w:rPr>
        <w:t>n</w:t>
      </w:r>
      <w:r w:rsidR="00D71EFB" w:rsidRPr="00A02EAE">
        <w:rPr>
          <w:rFonts w:cstheme="minorHAnsi"/>
          <w:sz w:val="24"/>
          <w:szCs w:val="24"/>
          <w:lang w:val="en-US"/>
        </w:rPr>
        <w:t>a</w:t>
      </w:r>
      <w:r w:rsidRPr="00A02EAE">
        <w:rPr>
          <w:rFonts w:cstheme="minorHAnsi"/>
          <w:sz w:val="24"/>
          <w:szCs w:val="24"/>
          <w:lang w:val="en-US"/>
        </w:rPr>
        <w:t>me file, being XX = file number (corresponding to the</w:t>
      </w:r>
      <w:r w:rsidRPr="00A02EAE">
        <w:rPr>
          <w:rFonts w:cstheme="minorHAnsi"/>
          <w:lang w:val="en-US"/>
        </w:rPr>
        <w:t xml:space="preserve"> </w:t>
      </w:r>
      <w:r w:rsidR="00C21A5D" w:rsidRPr="00A02EAE">
        <w:rPr>
          <w:rFonts w:cstheme="minorHAnsi"/>
          <w:sz w:val="24"/>
          <w:szCs w:val="24"/>
          <w:lang w:val="en-US"/>
        </w:rPr>
        <w:t>number</w:t>
      </w:r>
      <w:r w:rsidRPr="00A02EAE">
        <w:rPr>
          <w:rFonts w:cstheme="minorHAnsi"/>
          <w:sz w:val="24"/>
          <w:szCs w:val="24"/>
          <w:lang w:val="en-US"/>
        </w:rPr>
        <w:t xml:space="preserve"> of files sent) and YYYY = document terms (CONF or REST).</w:t>
      </w:r>
    </w:p>
    <w:p w14:paraId="3D53AE55" w14:textId="77777777" w:rsidR="001D463B" w:rsidRPr="00A02EAE" w:rsidRDefault="001D463B" w:rsidP="001D463B">
      <w:pPr>
        <w:pStyle w:val="PargrafodaLista"/>
        <w:rPr>
          <w:rFonts w:cstheme="minorHAnsi"/>
          <w:sz w:val="24"/>
          <w:szCs w:val="24"/>
          <w:lang w:val="en-US"/>
        </w:rPr>
      </w:pPr>
    </w:p>
    <w:p w14:paraId="2276359A" w14:textId="26E9C6A3" w:rsidR="00BB4922" w:rsidRPr="00A02EAE"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A02EAE">
        <w:rPr>
          <w:rFonts w:cstheme="minorHAnsi"/>
          <w:sz w:val="24"/>
          <w:szCs w:val="24"/>
          <w:lang w:val="en-US"/>
        </w:rPr>
        <w:t>The electronic files with the answers to the questionnaire must have the</w:t>
      </w:r>
      <w:r w:rsidR="00D71EFB" w:rsidRPr="00A02EAE">
        <w:rPr>
          <w:rFonts w:cstheme="minorHAnsi"/>
          <w:sz w:val="24"/>
          <w:szCs w:val="24"/>
          <w:lang w:val="en-US"/>
        </w:rPr>
        <w:t xml:space="preserve"> </w:t>
      </w:r>
      <w:r w:rsidR="0009350C" w:rsidRPr="00A02EAE">
        <w:rPr>
          <w:rFonts w:cstheme="minorHAnsi"/>
          <w:sz w:val="24"/>
          <w:szCs w:val="24"/>
          <w:lang w:val="en-US"/>
        </w:rPr>
        <w:t>“</w:t>
      </w:r>
      <w:r w:rsidR="00D71EFB" w:rsidRPr="00A02EAE">
        <w:rPr>
          <w:rFonts w:cstheme="minorHAnsi"/>
          <w:sz w:val="24"/>
          <w:szCs w:val="24"/>
          <w:lang w:val="en-US"/>
        </w:rPr>
        <w:t>.</w:t>
      </w:r>
      <w:r w:rsidRPr="00A02EAE">
        <w:rPr>
          <w:rFonts w:cstheme="minorHAnsi"/>
          <w:sz w:val="24"/>
          <w:szCs w:val="24"/>
          <w:lang w:val="en-US"/>
        </w:rPr>
        <w:t>pdf</w:t>
      </w:r>
      <w:r w:rsidR="0009350C" w:rsidRPr="00A02EAE">
        <w:rPr>
          <w:rFonts w:cstheme="minorHAnsi"/>
          <w:sz w:val="24"/>
          <w:szCs w:val="24"/>
          <w:lang w:val="en-US"/>
        </w:rPr>
        <w:t>”</w:t>
      </w:r>
      <w:r w:rsidRPr="00A02EAE">
        <w:rPr>
          <w:rFonts w:cstheme="minorHAnsi"/>
          <w:sz w:val="24"/>
          <w:szCs w:val="24"/>
          <w:lang w:val="en-US"/>
        </w:rPr>
        <w:t xml:space="preserve"> extension and spreadsheets in formats/extensions </w:t>
      </w:r>
      <w:r w:rsidR="0009350C" w:rsidRPr="00A02EAE">
        <w:rPr>
          <w:rFonts w:cstheme="minorHAnsi"/>
          <w:sz w:val="24"/>
          <w:szCs w:val="24"/>
          <w:lang w:val="en-US"/>
        </w:rPr>
        <w:t>“</w:t>
      </w:r>
      <w:r w:rsidRPr="00A02EAE">
        <w:rPr>
          <w:rFonts w:cstheme="minorHAnsi"/>
          <w:sz w:val="24"/>
          <w:szCs w:val="24"/>
          <w:lang w:val="en-US"/>
        </w:rPr>
        <w:t>.xlsx</w:t>
      </w:r>
      <w:r w:rsidR="0009350C" w:rsidRPr="00A02EAE">
        <w:rPr>
          <w:rFonts w:cstheme="minorHAnsi"/>
          <w:sz w:val="24"/>
          <w:szCs w:val="24"/>
          <w:lang w:val="en-US"/>
        </w:rPr>
        <w:t>”</w:t>
      </w:r>
      <w:r w:rsidRPr="00A02EAE">
        <w:rPr>
          <w:rFonts w:cstheme="minorHAnsi"/>
          <w:sz w:val="24"/>
          <w:szCs w:val="24"/>
          <w:lang w:val="en-US"/>
        </w:rPr>
        <w:t xml:space="preserve"> or </w:t>
      </w:r>
      <w:r w:rsidR="0009350C" w:rsidRPr="00A02EAE">
        <w:rPr>
          <w:rFonts w:cstheme="minorHAnsi"/>
          <w:sz w:val="24"/>
          <w:szCs w:val="24"/>
          <w:lang w:val="en-US"/>
        </w:rPr>
        <w:t>“</w:t>
      </w:r>
      <w:r w:rsidRPr="00A02EAE">
        <w:rPr>
          <w:rFonts w:cstheme="minorHAnsi"/>
          <w:sz w:val="24"/>
          <w:szCs w:val="24"/>
          <w:lang w:val="en-US"/>
        </w:rPr>
        <w:t>.xlsb</w:t>
      </w:r>
      <w:r w:rsidR="0009350C" w:rsidRPr="00A02EAE">
        <w:rPr>
          <w:rFonts w:cstheme="minorHAnsi"/>
          <w:sz w:val="24"/>
          <w:szCs w:val="24"/>
          <w:lang w:val="en-US"/>
        </w:rPr>
        <w:t>”</w:t>
      </w:r>
      <w:r w:rsidRPr="00A02EAE">
        <w:rPr>
          <w:rFonts w:cstheme="minorHAnsi"/>
          <w:sz w:val="24"/>
          <w:szCs w:val="24"/>
          <w:lang w:val="en-US"/>
        </w:rPr>
        <w:t>. The files in format</w:t>
      </w:r>
      <w:r w:rsidR="001116D4" w:rsidRPr="00A02EAE">
        <w:rPr>
          <w:rFonts w:cstheme="minorHAnsi"/>
          <w:sz w:val="24"/>
          <w:szCs w:val="24"/>
          <w:lang w:val="en-US"/>
        </w:rPr>
        <w:t xml:space="preserve"> </w:t>
      </w:r>
      <w:r w:rsidR="0009350C" w:rsidRPr="00A02EAE">
        <w:rPr>
          <w:rFonts w:cstheme="minorHAnsi"/>
          <w:sz w:val="24"/>
          <w:szCs w:val="24"/>
          <w:lang w:val="en-US"/>
        </w:rPr>
        <w:t>“</w:t>
      </w:r>
      <w:r w:rsidR="001116D4" w:rsidRPr="00A02EAE">
        <w:rPr>
          <w:rFonts w:cstheme="minorHAnsi"/>
          <w:sz w:val="24"/>
          <w:szCs w:val="24"/>
          <w:lang w:val="en-US"/>
        </w:rPr>
        <w:t>.</w:t>
      </w:r>
      <w:r w:rsidRPr="00A02EAE">
        <w:rPr>
          <w:rFonts w:cstheme="minorHAnsi"/>
          <w:sz w:val="24"/>
          <w:szCs w:val="24"/>
          <w:lang w:val="en-US"/>
        </w:rPr>
        <w:t>xlsx</w:t>
      </w:r>
      <w:r w:rsidR="0009350C" w:rsidRPr="00A02EAE">
        <w:rPr>
          <w:rFonts w:cstheme="minorHAnsi"/>
          <w:sz w:val="24"/>
          <w:szCs w:val="24"/>
          <w:lang w:val="en-US"/>
        </w:rPr>
        <w:t>”</w:t>
      </w:r>
      <w:r w:rsidRPr="00A02EAE">
        <w:rPr>
          <w:rFonts w:cstheme="minorHAnsi"/>
          <w:sz w:val="24"/>
          <w:szCs w:val="24"/>
          <w:lang w:val="en-US"/>
        </w:rPr>
        <w:t xml:space="preserve"> or </w:t>
      </w:r>
      <w:r w:rsidR="0009350C" w:rsidRPr="00A02EAE">
        <w:rPr>
          <w:rFonts w:cstheme="minorHAnsi"/>
          <w:sz w:val="24"/>
          <w:szCs w:val="24"/>
          <w:lang w:val="en-US"/>
        </w:rPr>
        <w:t>“</w:t>
      </w:r>
      <w:r w:rsidR="001116D4" w:rsidRPr="00A02EAE">
        <w:rPr>
          <w:rFonts w:cstheme="minorHAnsi"/>
          <w:sz w:val="24"/>
          <w:szCs w:val="24"/>
          <w:lang w:val="en-US"/>
        </w:rPr>
        <w:t>.</w:t>
      </w:r>
      <w:r w:rsidRPr="00A02EAE">
        <w:rPr>
          <w:rFonts w:cstheme="minorHAnsi"/>
          <w:sz w:val="24"/>
          <w:szCs w:val="24"/>
          <w:lang w:val="en-US"/>
        </w:rPr>
        <w:t>xlsb</w:t>
      </w:r>
      <w:r w:rsidR="0009350C" w:rsidRPr="00A02EAE">
        <w:rPr>
          <w:rFonts w:cstheme="minorHAnsi"/>
          <w:sz w:val="24"/>
          <w:szCs w:val="24"/>
          <w:lang w:val="en-US"/>
        </w:rPr>
        <w:t>”</w:t>
      </w:r>
      <w:r w:rsidRPr="00A02EAE">
        <w:rPr>
          <w:rFonts w:cstheme="minorHAnsi"/>
          <w:sz w:val="24"/>
          <w:szCs w:val="24"/>
          <w:lang w:val="en-US"/>
        </w:rPr>
        <w:t xml:space="preserve"> must be submitted compressed within electronic files in the format/extension </w:t>
      </w:r>
      <w:r w:rsidR="0009350C" w:rsidRPr="00A02EAE">
        <w:rPr>
          <w:rFonts w:cstheme="minorHAnsi"/>
          <w:sz w:val="24"/>
          <w:szCs w:val="24"/>
          <w:lang w:val="en-US"/>
        </w:rPr>
        <w:t>“</w:t>
      </w:r>
      <w:r w:rsidRPr="00A02EAE">
        <w:rPr>
          <w:rFonts w:cstheme="minorHAnsi"/>
          <w:sz w:val="24"/>
          <w:szCs w:val="24"/>
          <w:lang w:val="en-US"/>
        </w:rPr>
        <w:t>.zip</w:t>
      </w:r>
      <w:r w:rsidR="0009350C" w:rsidRPr="00A02EAE">
        <w:rPr>
          <w:rFonts w:cstheme="minorHAnsi"/>
          <w:sz w:val="24"/>
          <w:szCs w:val="24"/>
          <w:lang w:val="en-US"/>
        </w:rPr>
        <w:t>”</w:t>
      </w:r>
      <w:r w:rsidRPr="00A02EAE">
        <w:rPr>
          <w:rFonts w:cstheme="minorHAnsi"/>
          <w:sz w:val="24"/>
          <w:szCs w:val="24"/>
          <w:lang w:val="en-US"/>
        </w:rPr>
        <w:t xml:space="preserve">, since the Electronic Information System </w:t>
      </w:r>
      <w:r w:rsidR="00882A6B" w:rsidRPr="00A02EAE">
        <w:rPr>
          <w:rFonts w:cstheme="minorHAnsi"/>
          <w:sz w:val="24"/>
          <w:szCs w:val="24"/>
          <w:lang w:val="en-US"/>
        </w:rPr>
        <w:t>–</w:t>
      </w:r>
      <w:r w:rsidRPr="00A02EAE">
        <w:rPr>
          <w:rFonts w:cstheme="minorHAnsi"/>
          <w:sz w:val="24"/>
          <w:szCs w:val="24"/>
          <w:lang w:val="en-US"/>
        </w:rPr>
        <w:t xml:space="preserve"> SEI</w:t>
      </w:r>
      <w:r w:rsidR="00882A6B" w:rsidRPr="00A02EAE">
        <w:rPr>
          <w:rFonts w:cstheme="minorHAnsi"/>
          <w:sz w:val="24"/>
          <w:szCs w:val="24"/>
          <w:lang w:val="en-US"/>
        </w:rPr>
        <w:t xml:space="preserve"> </w:t>
      </w:r>
      <w:r w:rsidRPr="00A02EAE">
        <w:rPr>
          <w:rFonts w:cstheme="minorHAnsi"/>
          <w:sz w:val="24"/>
          <w:szCs w:val="24"/>
          <w:lang w:val="en-US"/>
        </w:rPr>
        <w:t xml:space="preserve">accepts only electronic files in formats/extensions </w:t>
      </w:r>
      <w:r w:rsidR="0009350C" w:rsidRPr="00A02EAE">
        <w:rPr>
          <w:rFonts w:cstheme="minorHAnsi"/>
          <w:sz w:val="24"/>
          <w:szCs w:val="24"/>
          <w:lang w:val="en-US"/>
        </w:rPr>
        <w:t>“</w:t>
      </w:r>
      <w:r w:rsidRPr="00A02EAE">
        <w:rPr>
          <w:rFonts w:cstheme="minorHAnsi"/>
          <w:sz w:val="24"/>
          <w:szCs w:val="24"/>
          <w:lang w:val="en-US"/>
        </w:rPr>
        <w:t>.</w:t>
      </w:r>
      <w:r w:rsidR="0009350C" w:rsidRPr="00A02EAE">
        <w:rPr>
          <w:rFonts w:cstheme="minorHAnsi"/>
          <w:sz w:val="24"/>
          <w:szCs w:val="24"/>
          <w:lang w:val="en-US"/>
        </w:rPr>
        <w:t>p</w:t>
      </w:r>
      <w:r w:rsidRPr="00A02EAE">
        <w:rPr>
          <w:rFonts w:cstheme="minorHAnsi"/>
          <w:sz w:val="24"/>
          <w:szCs w:val="24"/>
          <w:lang w:val="en-US"/>
        </w:rPr>
        <w:t>df</w:t>
      </w:r>
      <w:r w:rsidR="0009350C" w:rsidRPr="00A02EAE">
        <w:rPr>
          <w:rFonts w:cstheme="minorHAnsi"/>
          <w:sz w:val="24"/>
          <w:szCs w:val="24"/>
          <w:lang w:val="en-US"/>
        </w:rPr>
        <w:t>”</w:t>
      </w:r>
      <w:r w:rsidRPr="00A02EAE">
        <w:rPr>
          <w:rFonts w:cstheme="minorHAnsi"/>
          <w:sz w:val="24"/>
          <w:szCs w:val="24"/>
          <w:lang w:val="en-US"/>
        </w:rPr>
        <w:t xml:space="preserve"> and </w:t>
      </w:r>
      <w:r w:rsidR="0009350C" w:rsidRPr="00A02EAE">
        <w:rPr>
          <w:rFonts w:cstheme="minorHAnsi"/>
          <w:sz w:val="24"/>
          <w:szCs w:val="24"/>
          <w:lang w:val="en-US"/>
        </w:rPr>
        <w:t>“</w:t>
      </w:r>
      <w:r w:rsidRPr="00A02EAE">
        <w:rPr>
          <w:rFonts w:cstheme="minorHAnsi"/>
          <w:sz w:val="24"/>
          <w:szCs w:val="24"/>
          <w:lang w:val="en-US"/>
        </w:rPr>
        <w:t>.zip</w:t>
      </w:r>
      <w:r w:rsidR="0009350C" w:rsidRPr="00A02EAE">
        <w:rPr>
          <w:rFonts w:cstheme="minorHAnsi"/>
          <w:sz w:val="24"/>
          <w:szCs w:val="24"/>
          <w:lang w:val="en-US"/>
        </w:rPr>
        <w:t>”</w:t>
      </w:r>
      <w:r w:rsidRPr="00A02EAE">
        <w:rPr>
          <w:rFonts w:cstheme="minorHAnsi"/>
          <w:sz w:val="24"/>
          <w:szCs w:val="24"/>
          <w:lang w:val="en-US"/>
        </w:rPr>
        <w:t xml:space="preserve"> up to 30 (thirty) MB.</w:t>
      </w:r>
    </w:p>
    <w:p w14:paraId="491FAEEB" w14:textId="77777777" w:rsidR="00BB4922" w:rsidRPr="00A02EAE" w:rsidRDefault="00BB4922" w:rsidP="00BB4922">
      <w:pPr>
        <w:pStyle w:val="PargrafodaLista"/>
        <w:rPr>
          <w:rFonts w:cstheme="minorHAnsi"/>
          <w:sz w:val="24"/>
          <w:szCs w:val="24"/>
          <w:lang w:val="en-US"/>
        </w:rPr>
      </w:pPr>
    </w:p>
    <w:p w14:paraId="58B86738" w14:textId="5289C870" w:rsidR="00BB4922" w:rsidRPr="00A02EAE" w:rsidRDefault="00BB4922" w:rsidP="002355EF">
      <w:pPr>
        <w:pStyle w:val="PargrafodaLista"/>
        <w:numPr>
          <w:ilvl w:val="0"/>
          <w:numId w:val="2"/>
        </w:numPr>
        <w:autoSpaceDE w:val="0"/>
        <w:autoSpaceDN w:val="0"/>
        <w:snapToGrid w:val="0"/>
        <w:jc w:val="both"/>
        <w:rPr>
          <w:rFonts w:cstheme="minorHAnsi"/>
          <w:sz w:val="24"/>
          <w:szCs w:val="24"/>
          <w:lang w:val="en-US"/>
        </w:rPr>
      </w:pPr>
      <w:bookmarkStart w:id="5" w:name="_Hlk80265928"/>
      <w:r w:rsidRPr="00A02EAE">
        <w:rPr>
          <w:rFonts w:cstheme="minorHAnsi"/>
          <w:sz w:val="24"/>
          <w:szCs w:val="24"/>
          <w:lang w:val="en-US"/>
        </w:rPr>
        <w:t xml:space="preserve">Files larger than 30 (thirty) MB must be partitioned.  Spreadsheets in format </w:t>
      </w:r>
      <w:r w:rsidR="0009350C" w:rsidRPr="00A02EAE">
        <w:rPr>
          <w:rFonts w:cstheme="minorHAnsi"/>
          <w:sz w:val="24"/>
          <w:szCs w:val="24"/>
          <w:lang w:val="en-US"/>
        </w:rPr>
        <w:t>“.</w:t>
      </w:r>
      <w:r w:rsidRPr="00A02EAE">
        <w:rPr>
          <w:rFonts w:cstheme="minorHAnsi"/>
          <w:sz w:val="24"/>
          <w:szCs w:val="24"/>
          <w:lang w:val="en-US"/>
        </w:rPr>
        <w:t>xlsx</w:t>
      </w:r>
      <w:r w:rsidR="0009350C" w:rsidRPr="00A02EAE">
        <w:rPr>
          <w:rFonts w:cstheme="minorHAnsi"/>
          <w:sz w:val="24"/>
          <w:szCs w:val="24"/>
          <w:lang w:val="en-US"/>
        </w:rPr>
        <w:t>”</w:t>
      </w:r>
      <w:r w:rsidRPr="00A02EAE">
        <w:rPr>
          <w:rFonts w:cstheme="minorHAnsi"/>
          <w:sz w:val="24"/>
          <w:szCs w:val="24"/>
          <w:lang w:val="en-US"/>
        </w:rPr>
        <w:t xml:space="preserve"> can be displayed in format </w:t>
      </w:r>
      <w:r w:rsidR="0009350C" w:rsidRPr="00A02EAE">
        <w:rPr>
          <w:rFonts w:cstheme="minorHAnsi"/>
          <w:sz w:val="24"/>
          <w:szCs w:val="24"/>
          <w:lang w:val="en-US"/>
        </w:rPr>
        <w:t>“</w:t>
      </w:r>
      <w:r w:rsidRPr="00A02EAE">
        <w:rPr>
          <w:rFonts w:cstheme="minorHAnsi"/>
          <w:sz w:val="24"/>
          <w:szCs w:val="24"/>
          <w:lang w:val="en-US"/>
        </w:rPr>
        <w:t>.xlsb</w:t>
      </w:r>
      <w:r w:rsidR="0009350C" w:rsidRPr="00A02EAE">
        <w:rPr>
          <w:rFonts w:cstheme="minorHAnsi"/>
          <w:sz w:val="24"/>
          <w:szCs w:val="24"/>
          <w:lang w:val="en-US"/>
        </w:rPr>
        <w:t>”</w:t>
      </w:r>
      <w:r w:rsidRPr="00A02EAE">
        <w:rPr>
          <w:rFonts w:cstheme="minorHAnsi"/>
          <w:sz w:val="24"/>
          <w:szCs w:val="24"/>
          <w:lang w:val="en-US"/>
        </w:rPr>
        <w:t>,</w:t>
      </w:r>
      <w:r w:rsidR="0009350C" w:rsidRPr="00A02EAE">
        <w:rPr>
          <w:rFonts w:cstheme="minorHAnsi"/>
          <w:sz w:val="24"/>
          <w:szCs w:val="24"/>
          <w:lang w:val="en-US"/>
        </w:rPr>
        <w:t xml:space="preserve"> </w:t>
      </w:r>
      <w:r w:rsidRPr="00A02EAE">
        <w:rPr>
          <w:rFonts w:cstheme="minorHAnsi"/>
          <w:sz w:val="24"/>
          <w:szCs w:val="24"/>
          <w:lang w:val="en-US"/>
        </w:rPr>
        <w:t xml:space="preserve">reducing its size. If not enough, it is suggested that appendages in format </w:t>
      </w:r>
      <w:r w:rsidR="002355EF" w:rsidRPr="00A02EAE">
        <w:rPr>
          <w:rFonts w:cstheme="minorHAnsi"/>
          <w:sz w:val="24"/>
          <w:szCs w:val="24"/>
          <w:lang w:val="en-US"/>
        </w:rPr>
        <w:t>“.</w:t>
      </w:r>
      <w:r w:rsidRPr="00A02EAE">
        <w:rPr>
          <w:rFonts w:cstheme="minorHAnsi"/>
          <w:sz w:val="24"/>
          <w:szCs w:val="24"/>
          <w:lang w:val="en-US"/>
        </w:rPr>
        <w:t>xlsx</w:t>
      </w:r>
      <w:r w:rsidR="002355EF" w:rsidRPr="00A02EAE">
        <w:rPr>
          <w:rFonts w:cstheme="minorHAnsi"/>
          <w:sz w:val="24"/>
          <w:szCs w:val="24"/>
          <w:lang w:val="en-US"/>
        </w:rPr>
        <w:t>”</w:t>
      </w:r>
      <w:r w:rsidRPr="00A02EAE">
        <w:rPr>
          <w:rFonts w:cstheme="minorHAnsi"/>
          <w:sz w:val="24"/>
          <w:szCs w:val="24"/>
          <w:lang w:val="en-US"/>
        </w:rPr>
        <w:t xml:space="preserve"> is partitioned by tab/year or that the information of a given appendix is divided into periods, semesters or quarters, in order to avoid the division of the period into different files as much as possible.</w:t>
      </w:r>
      <w:bookmarkEnd w:id="5"/>
      <w:r w:rsidR="002B6CCB" w:rsidRPr="00A02EAE">
        <w:rPr>
          <w:lang w:val="en-US"/>
        </w:rPr>
        <w:t xml:space="preserve"> </w:t>
      </w:r>
      <w:bookmarkStart w:id="6" w:name="_Hlk80637893"/>
      <w:r w:rsidR="002B6CCB" w:rsidRPr="00A02EAE">
        <w:rPr>
          <w:rFonts w:cstheme="minorHAnsi"/>
          <w:sz w:val="24"/>
          <w:szCs w:val="24"/>
          <w:lang w:val="en-US"/>
        </w:rPr>
        <w:t xml:space="preserve">It should be emphasized that the time between loading </w:t>
      </w:r>
      <w:r w:rsidR="002B6CCB" w:rsidRPr="00A02EAE">
        <w:rPr>
          <w:rFonts w:cstheme="minorHAnsi"/>
          <w:sz w:val="24"/>
          <w:szCs w:val="24"/>
          <w:lang w:val="en-US"/>
        </w:rPr>
        <w:lastRenderedPageBreak/>
        <w:t>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A02EAE" w:rsidRDefault="00746039" w:rsidP="00746039">
      <w:pPr>
        <w:pStyle w:val="PargrafodaLista"/>
        <w:rPr>
          <w:rFonts w:cstheme="minorHAnsi"/>
          <w:sz w:val="24"/>
          <w:szCs w:val="24"/>
          <w:lang w:val="en-US"/>
        </w:rPr>
      </w:pPr>
    </w:p>
    <w:p w14:paraId="55C64314" w14:textId="77777777" w:rsidR="00746039" w:rsidRPr="00A02EAE" w:rsidRDefault="00746039" w:rsidP="00746039">
      <w:pPr>
        <w:pStyle w:val="PargrafodaLista"/>
        <w:numPr>
          <w:ilvl w:val="0"/>
          <w:numId w:val="2"/>
        </w:numPr>
        <w:jc w:val="both"/>
        <w:rPr>
          <w:rFonts w:cstheme="minorHAnsi"/>
          <w:sz w:val="24"/>
          <w:szCs w:val="24"/>
          <w:lang w:val="en-US"/>
        </w:rPr>
      </w:pPr>
      <w:r w:rsidRPr="00A02EAE">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A02EAE"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A02EAE" w:rsidRDefault="00746039" w:rsidP="00746039">
      <w:pPr>
        <w:pStyle w:val="PargrafodaLista"/>
        <w:numPr>
          <w:ilvl w:val="0"/>
          <w:numId w:val="2"/>
        </w:numPr>
        <w:jc w:val="both"/>
        <w:rPr>
          <w:rFonts w:cstheme="minorHAnsi"/>
          <w:sz w:val="24"/>
          <w:szCs w:val="24"/>
          <w:lang w:val="en-US"/>
        </w:rPr>
      </w:pPr>
      <w:r w:rsidRPr="00A02EAE">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A02EAE"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A02EAE" w:rsidRDefault="00746039" w:rsidP="00746039">
      <w:pPr>
        <w:pStyle w:val="PargrafodaLista"/>
        <w:numPr>
          <w:ilvl w:val="0"/>
          <w:numId w:val="2"/>
        </w:numPr>
        <w:jc w:val="both"/>
        <w:rPr>
          <w:rFonts w:cstheme="minorHAnsi"/>
          <w:sz w:val="24"/>
          <w:szCs w:val="24"/>
          <w:lang w:val="en-US"/>
        </w:rPr>
      </w:pPr>
      <w:r w:rsidRPr="00A02EAE">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A02EAE"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A02EAE" w:rsidRDefault="00746039" w:rsidP="00746039">
      <w:pPr>
        <w:pStyle w:val="PargrafodaLista"/>
        <w:numPr>
          <w:ilvl w:val="0"/>
          <w:numId w:val="2"/>
        </w:numPr>
        <w:jc w:val="both"/>
        <w:rPr>
          <w:rFonts w:cstheme="minorHAnsi"/>
          <w:sz w:val="24"/>
          <w:szCs w:val="24"/>
          <w:lang w:val="en-US"/>
        </w:rPr>
      </w:pPr>
      <w:r w:rsidRPr="00A02EAE">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A02EAE"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A02EAE" w:rsidRDefault="00746039" w:rsidP="00746039">
      <w:pPr>
        <w:pStyle w:val="PargrafodaLista"/>
        <w:numPr>
          <w:ilvl w:val="0"/>
          <w:numId w:val="2"/>
        </w:numPr>
        <w:jc w:val="both"/>
        <w:rPr>
          <w:rFonts w:cstheme="minorHAnsi"/>
          <w:sz w:val="24"/>
          <w:szCs w:val="24"/>
          <w:lang w:val="en-US"/>
        </w:rPr>
      </w:pPr>
      <w:r w:rsidRPr="00A02EAE">
        <w:rPr>
          <w:rFonts w:cstheme="minorHAnsi"/>
          <w:sz w:val="24"/>
          <w:szCs w:val="24"/>
          <w:lang w:val="en-US"/>
        </w:rPr>
        <w:t>All worksheets must contain the calculation memory and all formulas used.</w:t>
      </w:r>
    </w:p>
    <w:p w14:paraId="2EDC6934" w14:textId="77777777" w:rsidR="00573E9F" w:rsidRPr="00A02EAE" w:rsidRDefault="00573E9F" w:rsidP="00573E9F">
      <w:pPr>
        <w:pStyle w:val="PargrafodaLista"/>
        <w:rPr>
          <w:rFonts w:cstheme="minorHAnsi"/>
          <w:sz w:val="24"/>
          <w:szCs w:val="24"/>
          <w:lang w:val="en-US"/>
        </w:rPr>
      </w:pPr>
    </w:p>
    <w:p w14:paraId="58BCBA25" w14:textId="4081365F" w:rsidR="006314CC" w:rsidRPr="00A02EAE" w:rsidRDefault="006314CC" w:rsidP="006314CC">
      <w:pPr>
        <w:pStyle w:val="PargrafodaLista"/>
        <w:numPr>
          <w:ilvl w:val="0"/>
          <w:numId w:val="2"/>
        </w:numPr>
        <w:jc w:val="both"/>
        <w:rPr>
          <w:rFonts w:cstheme="minorHAnsi"/>
          <w:sz w:val="24"/>
          <w:szCs w:val="24"/>
          <w:lang w:val="en-US"/>
        </w:rPr>
      </w:pPr>
      <w:r w:rsidRPr="00A02EAE">
        <w:rPr>
          <w:rFonts w:cstheme="minorHAnsi"/>
          <w:sz w:val="24"/>
          <w:szCs w:val="24"/>
          <w:lang w:val="en-US"/>
        </w:rPr>
        <w:t>It is suggested that documents delivered in PDF format be searchable. When scanned, which are preferably processed with OCR technology to enable content</w:t>
      </w:r>
      <w:r w:rsidR="00A55C1B" w:rsidRPr="00A02EAE">
        <w:rPr>
          <w:rFonts w:cstheme="minorHAnsi"/>
          <w:sz w:val="24"/>
          <w:szCs w:val="24"/>
          <w:lang w:val="en-US"/>
        </w:rPr>
        <w:t xml:space="preserve"> </w:t>
      </w:r>
      <w:r w:rsidRPr="00A02EAE">
        <w:rPr>
          <w:rFonts w:cstheme="minorHAnsi"/>
          <w:sz w:val="24"/>
          <w:szCs w:val="24"/>
          <w:lang w:val="en-US"/>
        </w:rPr>
        <w:t>search. In the case</w:t>
      </w:r>
      <w:r w:rsidRPr="00A02EAE">
        <w:rPr>
          <w:rFonts w:cstheme="minorHAnsi"/>
          <w:lang w:val="en-US"/>
        </w:rPr>
        <w:t xml:space="preserve"> </w:t>
      </w:r>
      <w:r w:rsidRPr="00A02EAE">
        <w:rPr>
          <w:rFonts w:cstheme="minorHAnsi"/>
          <w:sz w:val="24"/>
          <w:szCs w:val="24"/>
          <w:lang w:val="en-US"/>
        </w:rPr>
        <w:t>of born-digital documents,</w:t>
      </w:r>
      <w:r w:rsidRPr="00A02EAE">
        <w:rPr>
          <w:rFonts w:cstheme="minorHAnsi"/>
          <w:lang w:val="en-US"/>
        </w:rPr>
        <w:t xml:space="preserve"> </w:t>
      </w:r>
      <w:r w:rsidRPr="00A02EAE">
        <w:rPr>
          <w:rFonts w:cstheme="minorHAnsi"/>
          <w:sz w:val="24"/>
          <w:szCs w:val="24"/>
          <w:lang w:val="en-US"/>
        </w:rPr>
        <w:t>it is</w:t>
      </w:r>
      <w:r w:rsidRPr="00A02EAE">
        <w:rPr>
          <w:rFonts w:cstheme="minorHAnsi"/>
          <w:lang w:val="en-US"/>
        </w:rPr>
        <w:t xml:space="preserve"> </w:t>
      </w:r>
      <w:r w:rsidRPr="00A02EAE">
        <w:rPr>
          <w:rFonts w:cstheme="minorHAnsi"/>
          <w:sz w:val="24"/>
          <w:szCs w:val="24"/>
          <w:lang w:val="en-US"/>
        </w:rPr>
        <w:t>recommended that the content be indexed and searchable.</w:t>
      </w:r>
    </w:p>
    <w:p w14:paraId="17DCD231" w14:textId="77777777" w:rsidR="00BB4922" w:rsidRPr="00A02EAE" w:rsidRDefault="00BB4922" w:rsidP="00BB4922">
      <w:pPr>
        <w:pStyle w:val="PargrafodaLista"/>
        <w:rPr>
          <w:rFonts w:cstheme="minorHAnsi"/>
          <w:sz w:val="24"/>
          <w:szCs w:val="24"/>
          <w:lang w:val="en-US"/>
        </w:rPr>
      </w:pPr>
    </w:p>
    <w:p w14:paraId="0F1FC719" w14:textId="3E259790" w:rsidR="00BB4922" w:rsidRPr="00A02EAE" w:rsidRDefault="00BB4922" w:rsidP="00BB4922">
      <w:pPr>
        <w:pStyle w:val="PargrafodaLista"/>
        <w:numPr>
          <w:ilvl w:val="0"/>
          <w:numId w:val="2"/>
        </w:numPr>
        <w:jc w:val="both"/>
        <w:rPr>
          <w:rFonts w:cstheme="minorHAnsi"/>
          <w:sz w:val="24"/>
          <w:szCs w:val="24"/>
          <w:lang w:val="en-US"/>
        </w:rPr>
      </w:pPr>
      <w:r w:rsidRPr="00A02EAE">
        <w:rPr>
          <w:rFonts w:cstheme="minorHAnsi"/>
          <w:sz w:val="24"/>
          <w:szCs w:val="24"/>
          <w:lang w:val="en-US"/>
        </w:rPr>
        <w:t xml:space="preserve">In accordance with the provisions of SECEX Ordinance No. </w:t>
      </w:r>
      <w:r w:rsidR="00D95F46" w:rsidRPr="00A02EAE">
        <w:rPr>
          <w:rFonts w:cstheme="minorHAnsi"/>
          <w:sz w:val="24"/>
          <w:szCs w:val="24"/>
          <w:lang w:val="en-US"/>
        </w:rPr>
        <w:t>162</w:t>
      </w:r>
      <w:r w:rsidRPr="00A02EAE">
        <w:rPr>
          <w:rFonts w:cstheme="minorHAnsi"/>
          <w:sz w:val="24"/>
          <w:szCs w:val="24"/>
          <w:lang w:val="en-US"/>
        </w:rPr>
        <w:t>, 202</w:t>
      </w:r>
      <w:r w:rsidR="00D95F46" w:rsidRPr="00A02EAE">
        <w:rPr>
          <w:rFonts w:cstheme="minorHAnsi"/>
          <w:sz w:val="24"/>
          <w:szCs w:val="24"/>
          <w:lang w:val="en-US"/>
        </w:rPr>
        <w:t>2</w:t>
      </w:r>
      <w:r w:rsidRPr="00A02EAE">
        <w:rPr>
          <w:rFonts w:cstheme="minorHAnsi"/>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A02EAE" w:rsidRDefault="00746039" w:rsidP="00746039">
      <w:pPr>
        <w:pStyle w:val="PargrafodaLista"/>
        <w:ind w:left="1080"/>
        <w:jc w:val="both"/>
        <w:rPr>
          <w:rFonts w:cstheme="minorHAnsi"/>
          <w:sz w:val="24"/>
          <w:szCs w:val="24"/>
          <w:lang w:val="en-US"/>
        </w:rPr>
      </w:pPr>
    </w:p>
    <w:p w14:paraId="6A971A13" w14:textId="77777777" w:rsidR="00746039" w:rsidRPr="00A02EAE" w:rsidRDefault="00746039" w:rsidP="00746039">
      <w:pPr>
        <w:pStyle w:val="PargrafodaLista"/>
        <w:ind w:left="1080"/>
        <w:jc w:val="both"/>
        <w:rPr>
          <w:rFonts w:cstheme="minorHAnsi"/>
          <w:sz w:val="24"/>
          <w:szCs w:val="24"/>
          <w:lang w:val="en-US"/>
        </w:rPr>
      </w:pPr>
    </w:p>
    <w:p w14:paraId="41D0409D" w14:textId="77777777" w:rsidR="00A63308" w:rsidRPr="00A02EAE" w:rsidRDefault="00A63308">
      <w:pPr>
        <w:rPr>
          <w:rFonts w:cstheme="minorHAnsi"/>
          <w:sz w:val="24"/>
          <w:szCs w:val="24"/>
          <w:lang w:val="en-US"/>
        </w:rPr>
      </w:pPr>
      <w:r w:rsidRPr="00A02EAE">
        <w:rPr>
          <w:rFonts w:cstheme="minorHAnsi"/>
          <w:sz w:val="24"/>
          <w:szCs w:val="24"/>
          <w:lang w:val="en-US"/>
        </w:rPr>
        <w:br w:type="page"/>
      </w:r>
    </w:p>
    <w:p w14:paraId="6D4BAE95" w14:textId="77777777" w:rsidR="00A63308" w:rsidRPr="00A02EAE" w:rsidRDefault="00F851FB" w:rsidP="00F851FB">
      <w:pPr>
        <w:jc w:val="center"/>
        <w:rPr>
          <w:rFonts w:cstheme="minorHAnsi"/>
          <w:b/>
          <w:sz w:val="24"/>
          <w:szCs w:val="24"/>
          <w:lang w:val="en-US"/>
        </w:rPr>
      </w:pPr>
      <w:r w:rsidRPr="00A02EAE">
        <w:rPr>
          <w:rFonts w:cstheme="minorHAnsi"/>
          <w:noProof/>
          <w:sz w:val="24"/>
          <w:szCs w:val="24"/>
          <w:lang w:val="en-US" w:eastAsia="pt-BR"/>
        </w:rPr>
        <w:lastRenderedPageBreak/>
        <mc:AlternateContent>
          <mc:Choice Requires="wps">
            <w:drawing>
              <wp:anchor distT="0" distB="0" distL="114300" distR="114300" simplePos="0" relativeHeight="251666432"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99B9D4" id="Retângulo 14" o:spid="_x0000_s1026" style="position:absolute;margin-left:1.9pt;margin-top:-4.3pt;width:485.25pt;height:2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A02EAE">
        <w:rPr>
          <w:rFonts w:cstheme="minorHAnsi"/>
          <w:b/>
          <w:sz w:val="24"/>
          <w:szCs w:val="24"/>
          <w:lang w:val="en-US"/>
        </w:rPr>
        <w:t>I</w:t>
      </w:r>
      <w:r w:rsidR="00A63308" w:rsidRPr="00A02EAE">
        <w:rPr>
          <w:rFonts w:cstheme="minorHAnsi"/>
          <w:b/>
          <w:sz w:val="24"/>
          <w:szCs w:val="24"/>
          <w:lang w:val="en-US"/>
        </w:rPr>
        <w:t xml:space="preserve"> – I</w:t>
      </w:r>
      <w:r w:rsidRPr="00A02EAE">
        <w:rPr>
          <w:rFonts w:cstheme="minorHAnsi"/>
          <w:b/>
          <w:sz w:val="24"/>
          <w:szCs w:val="24"/>
          <w:lang w:val="en-US"/>
        </w:rPr>
        <w:t>NFORMATION ABOUT THE COMPANY</w:t>
      </w:r>
    </w:p>
    <w:p w14:paraId="0B758B62" w14:textId="77777777" w:rsidR="00A63308" w:rsidRPr="00A02EAE" w:rsidRDefault="00A63308" w:rsidP="00EA5AF7">
      <w:pPr>
        <w:spacing w:before="240" w:line="240" w:lineRule="auto"/>
        <w:jc w:val="both"/>
        <w:rPr>
          <w:rFonts w:cstheme="minorHAnsi"/>
          <w:i/>
          <w:sz w:val="24"/>
          <w:szCs w:val="24"/>
          <w:lang w:val="en-US"/>
        </w:rPr>
      </w:pPr>
      <w:r w:rsidRPr="00A02EAE">
        <w:rPr>
          <w:rFonts w:cstheme="minorHAnsi"/>
          <w:i/>
          <w:sz w:val="24"/>
          <w:szCs w:val="24"/>
          <w:lang w:val="en-US"/>
        </w:rPr>
        <w:t xml:space="preserve">The purpose of this section is to </w:t>
      </w:r>
      <w:r w:rsidR="00CE6372" w:rsidRPr="00A02EAE">
        <w:rPr>
          <w:rFonts w:cstheme="minorHAnsi"/>
          <w:i/>
          <w:sz w:val="24"/>
          <w:szCs w:val="24"/>
          <w:lang w:val="en-US"/>
        </w:rPr>
        <w:t>gather</w:t>
      </w:r>
      <w:r w:rsidRPr="00A02EAE">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A02EAE">
        <w:rPr>
          <w:rFonts w:cstheme="minorHAnsi"/>
          <w:i/>
          <w:sz w:val="24"/>
          <w:szCs w:val="24"/>
          <w:lang w:val="en-US"/>
        </w:rPr>
        <w:t>d parties</w:t>
      </w:r>
      <w:r w:rsidRPr="00A02EAE">
        <w:rPr>
          <w:rFonts w:cstheme="minorHAnsi"/>
          <w:i/>
          <w:sz w:val="24"/>
          <w:szCs w:val="24"/>
          <w:lang w:val="en-US"/>
        </w:rPr>
        <w:t>.</w:t>
      </w:r>
    </w:p>
    <w:p w14:paraId="3770EED1" w14:textId="77777777" w:rsidR="00A63308" w:rsidRPr="00A02EAE" w:rsidRDefault="00A63308" w:rsidP="00782AEF">
      <w:pPr>
        <w:pStyle w:val="PargrafodaLista"/>
        <w:numPr>
          <w:ilvl w:val="0"/>
          <w:numId w:val="1"/>
        </w:numPr>
        <w:spacing w:before="240"/>
        <w:jc w:val="both"/>
        <w:rPr>
          <w:rFonts w:cstheme="minorHAnsi"/>
          <w:b/>
          <w:sz w:val="24"/>
          <w:szCs w:val="24"/>
          <w:lang w:val="en-US"/>
        </w:rPr>
      </w:pPr>
      <w:r w:rsidRPr="00A02EAE">
        <w:rPr>
          <w:rFonts w:cstheme="minorHAnsi"/>
          <w:b/>
          <w:sz w:val="24"/>
          <w:szCs w:val="24"/>
          <w:lang w:val="en-US"/>
        </w:rPr>
        <w:t>General Information</w:t>
      </w:r>
    </w:p>
    <w:p w14:paraId="028694F5" w14:textId="77777777" w:rsidR="00A63308" w:rsidRPr="00A02EAE" w:rsidRDefault="00CE6372" w:rsidP="00EA5AF7">
      <w:pPr>
        <w:spacing w:after="0"/>
        <w:ind w:left="709"/>
        <w:jc w:val="both"/>
        <w:rPr>
          <w:rFonts w:cstheme="minorHAnsi"/>
          <w:sz w:val="24"/>
          <w:szCs w:val="24"/>
          <w:lang w:val="en-US"/>
        </w:rPr>
      </w:pPr>
      <w:r w:rsidRPr="00A02EAE">
        <w:rPr>
          <w:rFonts w:cstheme="minorHAnsi"/>
          <w:sz w:val="24"/>
          <w:szCs w:val="24"/>
          <w:lang w:val="en-US"/>
        </w:rPr>
        <w:t>Company n</w:t>
      </w:r>
      <w:r w:rsidR="00A63308" w:rsidRPr="00A02EAE">
        <w:rPr>
          <w:rFonts w:cstheme="minorHAnsi"/>
          <w:sz w:val="24"/>
          <w:szCs w:val="24"/>
          <w:lang w:val="en-US"/>
        </w:rPr>
        <w:t xml:space="preserve">ame, as presented on the company’s </w:t>
      </w:r>
      <w:r w:rsidR="00357067" w:rsidRPr="00A02EAE">
        <w:rPr>
          <w:rFonts w:cstheme="minorHAnsi"/>
          <w:sz w:val="24"/>
          <w:szCs w:val="24"/>
          <w:lang w:val="en-US"/>
        </w:rPr>
        <w:t>acts of incorporation</w:t>
      </w:r>
      <w:r w:rsidR="00A63308" w:rsidRPr="00A02EAE">
        <w:rPr>
          <w:rFonts w:cstheme="minorHAnsi"/>
          <w:sz w:val="24"/>
          <w:szCs w:val="24"/>
          <w:lang w:val="en-US"/>
        </w:rPr>
        <w:t>:</w:t>
      </w:r>
    </w:p>
    <w:p w14:paraId="000D23FE" w14:textId="77777777" w:rsidR="00A63308" w:rsidRPr="00A02EAE" w:rsidRDefault="00A63308" w:rsidP="00EA5AF7">
      <w:pPr>
        <w:spacing w:after="0"/>
        <w:ind w:left="709"/>
        <w:jc w:val="both"/>
        <w:rPr>
          <w:rFonts w:cstheme="minorHAnsi"/>
          <w:sz w:val="24"/>
          <w:szCs w:val="24"/>
          <w:lang w:val="en-US"/>
        </w:rPr>
      </w:pPr>
      <w:r w:rsidRPr="00A02EAE">
        <w:rPr>
          <w:rFonts w:cstheme="minorHAnsi"/>
          <w:sz w:val="24"/>
          <w:szCs w:val="24"/>
          <w:lang w:val="en-US"/>
        </w:rPr>
        <w:t>Address:</w:t>
      </w:r>
    </w:p>
    <w:p w14:paraId="132A8877" w14:textId="77777777" w:rsidR="00A63308" w:rsidRPr="00A02EAE" w:rsidRDefault="00A63308" w:rsidP="00EA5AF7">
      <w:pPr>
        <w:spacing w:after="0"/>
        <w:ind w:left="709"/>
        <w:jc w:val="both"/>
        <w:rPr>
          <w:rFonts w:cstheme="minorHAnsi"/>
          <w:sz w:val="24"/>
          <w:szCs w:val="24"/>
          <w:lang w:val="en-US"/>
        </w:rPr>
      </w:pPr>
      <w:r w:rsidRPr="00A02EAE">
        <w:rPr>
          <w:rFonts w:cstheme="minorHAnsi"/>
          <w:sz w:val="24"/>
          <w:szCs w:val="24"/>
          <w:lang w:val="en-US"/>
        </w:rPr>
        <w:t>Telephone number:</w:t>
      </w:r>
    </w:p>
    <w:p w14:paraId="61C208C0" w14:textId="77777777" w:rsidR="00A63308" w:rsidRPr="00A02EAE" w:rsidRDefault="00A63308" w:rsidP="00EA5AF7">
      <w:pPr>
        <w:spacing w:after="0"/>
        <w:ind w:left="709"/>
        <w:jc w:val="both"/>
        <w:rPr>
          <w:rFonts w:cstheme="minorHAnsi"/>
          <w:sz w:val="24"/>
          <w:szCs w:val="24"/>
          <w:lang w:val="en-US"/>
        </w:rPr>
      </w:pPr>
      <w:r w:rsidRPr="00A02EAE">
        <w:rPr>
          <w:rFonts w:cstheme="minorHAnsi"/>
          <w:sz w:val="24"/>
          <w:szCs w:val="24"/>
          <w:lang w:val="en-US"/>
        </w:rPr>
        <w:t>Website:</w:t>
      </w:r>
    </w:p>
    <w:p w14:paraId="6BD6A093" w14:textId="77777777" w:rsidR="00EA5AF7" w:rsidRPr="00A02EAE" w:rsidRDefault="00EA5AF7" w:rsidP="00EA5AF7">
      <w:pPr>
        <w:spacing w:after="0" w:line="240" w:lineRule="auto"/>
        <w:ind w:left="709"/>
        <w:jc w:val="both"/>
        <w:rPr>
          <w:rFonts w:cstheme="minorHAnsi"/>
          <w:sz w:val="24"/>
          <w:szCs w:val="24"/>
          <w:lang w:val="en-US"/>
        </w:rPr>
      </w:pPr>
    </w:p>
    <w:p w14:paraId="23DB2270" w14:textId="061F4472" w:rsidR="00A63308" w:rsidRPr="00A02EAE" w:rsidRDefault="00A63308" w:rsidP="00782AEF">
      <w:pPr>
        <w:pStyle w:val="PargrafodaLista"/>
        <w:numPr>
          <w:ilvl w:val="0"/>
          <w:numId w:val="1"/>
        </w:numPr>
        <w:jc w:val="both"/>
        <w:rPr>
          <w:rFonts w:cstheme="minorHAnsi"/>
          <w:b/>
          <w:sz w:val="24"/>
          <w:szCs w:val="24"/>
          <w:lang w:val="en-US"/>
        </w:rPr>
      </w:pPr>
      <w:r w:rsidRPr="00A02EAE">
        <w:rPr>
          <w:rFonts w:cstheme="minorHAnsi"/>
          <w:b/>
          <w:sz w:val="24"/>
          <w:szCs w:val="24"/>
          <w:lang w:val="en-US"/>
        </w:rPr>
        <w:t xml:space="preserve">Authorized Representative at </w:t>
      </w:r>
      <w:r w:rsidR="0071145F" w:rsidRPr="00A02EAE">
        <w:rPr>
          <w:rFonts w:cstheme="minorHAnsi"/>
          <w:b/>
          <w:sz w:val="24"/>
          <w:szCs w:val="24"/>
          <w:lang w:val="en-US"/>
        </w:rPr>
        <w:t>DECOM</w:t>
      </w:r>
    </w:p>
    <w:p w14:paraId="28C4E00E" w14:textId="4B79E2AA" w:rsidR="00A63308" w:rsidRPr="00A02EAE" w:rsidRDefault="00A63308" w:rsidP="00A63308">
      <w:pPr>
        <w:ind w:left="708"/>
        <w:jc w:val="both"/>
        <w:rPr>
          <w:rFonts w:cstheme="minorHAnsi"/>
          <w:sz w:val="24"/>
          <w:szCs w:val="24"/>
          <w:lang w:val="en-US"/>
        </w:rPr>
      </w:pPr>
      <w:r w:rsidRPr="00A02EAE">
        <w:rPr>
          <w:rFonts w:cstheme="minorHAnsi"/>
          <w:sz w:val="24"/>
          <w:szCs w:val="24"/>
          <w:lang w:val="en-US"/>
        </w:rPr>
        <w:t xml:space="preserve">Provide data </w:t>
      </w:r>
      <w:r w:rsidR="00271E74" w:rsidRPr="00A02EAE">
        <w:rPr>
          <w:rFonts w:cstheme="minorHAnsi"/>
          <w:sz w:val="24"/>
          <w:szCs w:val="24"/>
          <w:lang w:val="en-US"/>
        </w:rPr>
        <w:t>for</w:t>
      </w:r>
      <w:r w:rsidRPr="00A02EAE">
        <w:rPr>
          <w:rFonts w:cstheme="minorHAnsi"/>
          <w:sz w:val="24"/>
          <w:szCs w:val="24"/>
          <w:lang w:val="en-US"/>
        </w:rPr>
        <w:t xml:space="preserve"> only one addressee</w:t>
      </w:r>
      <w:r w:rsidR="00854030" w:rsidRPr="00A02EAE">
        <w:rPr>
          <w:rFonts w:cstheme="minorHAnsi"/>
          <w:sz w:val="24"/>
          <w:szCs w:val="24"/>
          <w:lang w:val="en-US"/>
        </w:rPr>
        <w:t xml:space="preserve"> and the address to which the documents sent by </w:t>
      </w:r>
      <w:r w:rsidR="0071145F" w:rsidRPr="00A02EAE">
        <w:rPr>
          <w:rFonts w:cstheme="minorHAnsi"/>
          <w:sz w:val="24"/>
          <w:szCs w:val="24"/>
          <w:lang w:val="en-US"/>
        </w:rPr>
        <w:t>DECOM</w:t>
      </w:r>
      <w:r w:rsidR="00854030" w:rsidRPr="00A02EAE">
        <w:rPr>
          <w:rFonts w:cstheme="minorHAnsi"/>
          <w:sz w:val="24"/>
          <w:szCs w:val="24"/>
          <w:lang w:val="en-US"/>
        </w:rPr>
        <w:t xml:space="preserve"> must be forwarded</w:t>
      </w:r>
      <w:r w:rsidR="00364353" w:rsidRPr="00A02EAE">
        <w:rPr>
          <w:rFonts w:cstheme="minorHAnsi"/>
          <w:sz w:val="24"/>
          <w:szCs w:val="24"/>
          <w:lang w:val="en-US"/>
        </w:rPr>
        <w:t>.</w:t>
      </w:r>
      <w:r w:rsidR="00854030" w:rsidRPr="00A02EAE">
        <w:rPr>
          <w:rFonts w:cstheme="minorHAnsi"/>
          <w:sz w:val="24"/>
          <w:szCs w:val="24"/>
          <w:lang w:val="en-US"/>
        </w:rPr>
        <w:t xml:space="preserve"> </w:t>
      </w:r>
    </w:p>
    <w:p w14:paraId="23D449DC" w14:textId="77777777" w:rsidR="00A63308" w:rsidRPr="00A02EAE" w:rsidRDefault="00A63308" w:rsidP="00EA5AF7">
      <w:pPr>
        <w:spacing w:after="0"/>
        <w:ind w:left="709"/>
        <w:jc w:val="both"/>
        <w:rPr>
          <w:rFonts w:cstheme="minorHAnsi"/>
          <w:sz w:val="24"/>
          <w:szCs w:val="24"/>
          <w:lang w:val="en-US"/>
        </w:rPr>
      </w:pPr>
      <w:r w:rsidRPr="00A02EAE">
        <w:rPr>
          <w:rFonts w:cstheme="minorHAnsi"/>
          <w:sz w:val="24"/>
          <w:szCs w:val="24"/>
          <w:lang w:val="en-US"/>
        </w:rPr>
        <w:t>Name:</w:t>
      </w:r>
    </w:p>
    <w:p w14:paraId="22224F6C" w14:textId="77777777" w:rsidR="00A63308" w:rsidRPr="00A02EAE" w:rsidRDefault="00CE6372" w:rsidP="00EA5AF7">
      <w:pPr>
        <w:spacing w:after="0"/>
        <w:ind w:left="709"/>
        <w:jc w:val="both"/>
        <w:rPr>
          <w:rFonts w:cstheme="minorHAnsi"/>
          <w:sz w:val="24"/>
          <w:szCs w:val="24"/>
          <w:lang w:val="en-US"/>
        </w:rPr>
      </w:pPr>
      <w:r w:rsidRPr="00A02EAE">
        <w:rPr>
          <w:rFonts w:cstheme="minorHAnsi"/>
          <w:sz w:val="24"/>
          <w:szCs w:val="24"/>
          <w:lang w:val="en-US"/>
        </w:rPr>
        <w:t>Job position</w:t>
      </w:r>
      <w:r w:rsidR="00A63308" w:rsidRPr="00A02EAE">
        <w:rPr>
          <w:rFonts w:cstheme="minorHAnsi"/>
          <w:sz w:val="24"/>
          <w:szCs w:val="24"/>
          <w:lang w:val="en-US"/>
        </w:rPr>
        <w:t>:</w:t>
      </w:r>
    </w:p>
    <w:p w14:paraId="194D9530" w14:textId="77777777" w:rsidR="00A63308" w:rsidRPr="00A02EAE" w:rsidRDefault="00A63308" w:rsidP="00EA5AF7">
      <w:pPr>
        <w:spacing w:after="0"/>
        <w:ind w:left="709"/>
        <w:jc w:val="both"/>
        <w:rPr>
          <w:rFonts w:cstheme="minorHAnsi"/>
          <w:sz w:val="24"/>
          <w:szCs w:val="24"/>
          <w:lang w:val="en-US"/>
        </w:rPr>
      </w:pPr>
      <w:r w:rsidRPr="00A02EAE">
        <w:rPr>
          <w:rFonts w:cstheme="minorHAnsi"/>
          <w:sz w:val="24"/>
          <w:szCs w:val="24"/>
          <w:lang w:val="en-US"/>
        </w:rPr>
        <w:t>Address:</w:t>
      </w:r>
    </w:p>
    <w:p w14:paraId="506119B2" w14:textId="77777777" w:rsidR="00A63308" w:rsidRPr="00A02EAE" w:rsidRDefault="00A63308" w:rsidP="00EA5AF7">
      <w:pPr>
        <w:spacing w:after="0"/>
        <w:ind w:left="709"/>
        <w:jc w:val="both"/>
        <w:rPr>
          <w:rFonts w:cstheme="minorHAnsi"/>
          <w:sz w:val="24"/>
          <w:szCs w:val="24"/>
          <w:lang w:val="en-US"/>
        </w:rPr>
      </w:pPr>
      <w:r w:rsidRPr="00A02EAE">
        <w:rPr>
          <w:rFonts w:cstheme="minorHAnsi"/>
          <w:sz w:val="24"/>
          <w:szCs w:val="24"/>
          <w:lang w:val="en-US"/>
        </w:rPr>
        <w:t>Telephone number:</w:t>
      </w:r>
      <w:r w:rsidR="00E80E5C" w:rsidRPr="00A02EAE">
        <w:rPr>
          <w:rFonts w:cstheme="minorHAnsi"/>
          <w:sz w:val="24"/>
          <w:szCs w:val="24"/>
          <w:lang w:val="en-US"/>
        </w:rPr>
        <w:t xml:space="preserve"> </w:t>
      </w:r>
    </w:p>
    <w:p w14:paraId="3823918A" w14:textId="77777777" w:rsidR="00A63308" w:rsidRPr="00A02EAE" w:rsidRDefault="00CE6372" w:rsidP="00EA5AF7">
      <w:pPr>
        <w:spacing w:after="0"/>
        <w:ind w:left="709"/>
        <w:jc w:val="both"/>
        <w:rPr>
          <w:rFonts w:cstheme="minorHAnsi"/>
          <w:sz w:val="24"/>
          <w:szCs w:val="24"/>
          <w:lang w:val="en-US"/>
        </w:rPr>
      </w:pPr>
      <w:r w:rsidRPr="00A02EAE">
        <w:rPr>
          <w:rFonts w:cstheme="minorHAnsi"/>
          <w:sz w:val="24"/>
          <w:szCs w:val="24"/>
          <w:lang w:val="en-US"/>
        </w:rPr>
        <w:t>Electronic a</w:t>
      </w:r>
      <w:r w:rsidR="00A63308" w:rsidRPr="00A02EAE">
        <w:rPr>
          <w:rFonts w:cstheme="minorHAnsi"/>
          <w:sz w:val="24"/>
          <w:szCs w:val="24"/>
          <w:lang w:val="en-US"/>
        </w:rPr>
        <w:t>ddress (e-mail):</w:t>
      </w:r>
    </w:p>
    <w:p w14:paraId="479326BC" w14:textId="77777777" w:rsidR="00A07F82" w:rsidRPr="00A02EAE" w:rsidRDefault="00A07F82" w:rsidP="00EA5AF7">
      <w:pPr>
        <w:spacing w:after="0"/>
        <w:ind w:left="709"/>
        <w:jc w:val="both"/>
        <w:rPr>
          <w:rFonts w:cstheme="minorHAnsi"/>
          <w:sz w:val="24"/>
          <w:szCs w:val="24"/>
          <w:lang w:val="en-US"/>
        </w:rPr>
      </w:pPr>
    </w:p>
    <w:p w14:paraId="7341DEB3" w14:textId="77777777" w:rsidR="00A63308" w:rsidRPr="00A02EAE" w:rsidRDefault="00A63308" w:rsidP="00782AEF">
      <w:pPr>
        <w:pStyle w:val="PargrafodaLista"/>
        <w:numPr>
          <w:ilvl w:val="0"/>
          <w:numId w:val="1"/>
        </w:numPr>
        <w:jc w:val="both"/>
        <w:rPr>
          <w:rFonts w:cstheme="minorHAnsi"/>
          <w:b/>
          <w:sz w:val="24"/>
          <w:szCs w:val="24"/>
          <w:lang w:val="en-US"/>
        </w:rPr>
      </w:pPr>
      <w:r w:rsidRPr="00A02EAE">
        <w:rPr>
          <w:rFonts w:cstheme="minorHAnsi"/>
          <w:b/>
          <w:sz w:val="24"/>
          <w:szCs w:val="24"/>
          <w:lang w:val="en-US"/>
        </w:rPr>
        <w:t>Corporate structure and Affiliations</w:t>
      </w:r>
    </w:p>
    <w:p w14:paraId="41096227" w14:textId="77777777" w:rsidR="00CE6372" w:rsidRPr="00A02EAE" w:rsidRDefault="00CE6372" w:rsidP="00CE6372">
      <w:pPr>
        <w:pStyle w:val="PargrafodaLista"/>
        <w:ind w:left="360"/>
        <w:jc w:val="both"/>
        <w:rPr>
          <w:rFonts w:cstheme="minorHAnsi"/>
          <w:sz w:val="24"/>
          <w:szCs w:val="24"/>
          <w:lang w:val="en-US"/>
        </w:rPr>
      </w:pPr>
    </w:p>
    <w:p w14:paraId="20074604" w14:textId="33D1B028"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Provide an organizational chart of your company’s operational structure and a description of each of its units’ functioning. It is particularly important </w:t>
      </w:r>
      <w:r w:rsidRPr="00A02EAE">
        <w:rPr>
          <w:rFonts w:cstheme="minorHAnsi"/>
          <w:color w:val="000000"/>
          <w:sz w:val="24"/>
          <w:szCs w:val="24"/>
          <w:lang w:val="en-US"/>
        </w:rPr>
        <w:t xml:space="preserve">that the description of those units involved in the development, </w:t>
      </w:r>
      <w:r w:rsidR="003C1010" w:rsidRPr="00A02EAE">
        <w:rPr>
          <w:rFonts w:cstheme="minorHAnsi"/>
          <w:color w:val="000000"/>
          <w:sz w:val="24"/>
          <w:szCs w:val="24"/>
          <w:lang w:val="en-US"/>
        </w:rPr>
        <w:t>manufacturing</w:t>
      </w:r>
      <w:r w:rsidRPr="00A02EAE">
        <w:rPr>
          <w:rFonts w:cstheme="minorHAnsi"/>
          <w:color w:val="000000"/>
          <w:sz w:val="24"/>
          <w:szCs w:val="24"/>
          <w:lang w:val="en-US"/>
        </w:rPr>
        <w:t xml:space="preserve">, sale and/or distribution of the </w:t>
      </w:r>
      <w:r w:rsidR="00E80E5C" w:rsidRPr="00A02EAE">
        <w:rPr>
          <w:rFonts w:cstheme="minorHAnsi"/>
          <w:sz w:val="24"/>
          <w:szCs w:val="24"/>
          <w:lang w:val="en-US"/>
        </w:rPr>
        <w:t>product</w:t>
      </w:r>
      <w:r w:rsidRPr="00A02EAE">
        <w:rPr>
          <w:rFonts w:cstheme="minorHAnsi"/>
          <w:color w:val="000000"/>
          <w:sz w:val="24"/>
          <w:szCs w:val="24"/>
          <w:lang w:val="en-US"/>
        </w:rPr>
        <w:t xml:space="preserve"> under investigation be sufficiently detailed in order to </w:t>
      </w:r>
      <w:r w:rsidRPr="00A02EAE">
        <w:rPr>
          <w:rFonts w:cstheme="minorHAnsi"/>
          <w:sz w:val="24"/>
          <w:szCs w:val="24"/>
          <w:lang w:val="en-US"/>
        </w:rPr>
        <w:t xml:space="preserve">provide </w:t>
      </w:r>
      <w:r w:rsidR="0071145F" w:rsidRPr="00A02EAE">
        <w:rPr>
          <w:rFonts w:cstheme="minorHAnsi"/>
          <w:sz w:val="24"/>
          <w:szCs w:val="24"/>
          <w:lang w:val="en-US"/>
        </w:rPr>
        <w:t>DECOM</w:t>
      </w:r>
      <w:r w:rsidRPr="00A02EAE">
        <w:rPr>
          <w:rFonts w:cstheme="minorHAnsi"/>
          <w:sz w:val="24"/>
          <w:szCs w:val="24"/>
          <w:lang w:val="en-US"/>
        </w:rPr>
        <w:t xml:space="preserve"> with a perfect understanding of the </w:t>
      </w:r>
      <w:r w:rsidR="00490CD1" w:rsidRPr="00A02EAE">
        <w:rPr>
          <w:rFonts w:cstheme="minorHAnsi"/>
          <w:sz w:val="24"/>
          <w:szCs w:val="24"/>
          <w:lang w:val="en-US"/>
        </w:rPr>
        <w:t>activities described</w:t>
      </w:r>
      <w:r w:rsidR="00E80E5C" w:rsidRPr="00A02EAE">
        <w:rPr>
          <w:rFonts w:cstheme="minorHAnsi"/>
          <w:sz w:val="24"/>
          <w:szCs w:val="24"/>
          <w:lang w:val="en-US"/>
        </w:rPr>
        <w:t>.</w:t>
      </w:r>
    </w:p>
    <w:p w14:paraId="5215C4BE" w14:textId="77777777" w:rsidR="00A07F82" w:rsidRPr="00A02EAE"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A02EAE" w:rsidRDefault="00A63308" w:rsidP="00782AEF">
      <w:pPr>
        <w:pStyle w:val="PargrafodaLista"/>
        <w:numPr>
          <w:ilvl w:val="1"/>
          <w:numId w:val="1"/>
        </w:numPr>
        <w:jc w:val="both"/>
        <w:rPr>
          <w:rFonts w:cstheme="minorHAnsi"/>
          <w:color w:val="000000"/>
          <w:sz w:val="24"/>
          <w:szCs w:val="24"/>
          <w:lang w:val="en-US"/>
        </w:rPr>
      </w:pPr>
      <w:r w:rsidRPr="00A02EAE">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A02EAE">
        <w:rPr>
          <w:rFonts w:cstheme="minorHAnsi"/>
          <w:sz w:val="24"/>
          <w:szCs w:val="24"/>
          <w:lang w:val="en-US"/>
        </w:rPr>
        <w:t>product</w:t>
      </w:r>
      <w:r w:rsidR="00E80E5C" w:rsidRPr="00A02EAE">
        <w:rPr>
          <w:rFonts w:cstheme="minorHAnsi"/>
          <w:color w:val="000000"/>
          <w:sz w:val="24"/>
          <w:szCs w:val="24"/>
          <w:lang w:val="en-US"/>
        </w:rPr>
        <w:t xml:space="preserve"> </w:t>
      </w:r>
      <w:r w:rsidRPr="00A02EAE">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A02EAE" w:rsidRDefault="00A07F82" w:rsidP="00A07F82">
      <w:pPr>
        <w:pStyle w:val="PargrafodaLista"/>
        <w:spacing w:after="0" w:line="240" w:lineRule="auto"/>
        <w:rPr>
          <w:rFonts w:cstheme="minorHAnsi"/>
          <w:color w:val="000000"/>
          <w:sz w:val="24"/>
          <w:szCs w:val="24"/>
          <w:lang w:val="en-US"/>
        </w:rPr>
      </w:pPr>
    </w:p>
    <w:p w14:paraId="54DADCCF" w14:textId="73DCC5CD" w:rsidR="00A63308" w:rsidRPr="00A02EAE" w:rsidRDefault="00A63308" w:rsidP="00782AEF">
      <w:pPr>
        <w:pStyle w:val="PargrafodaLista"/>
        <w:numPr>
          <w:ilvl w:val="1"/>
          <w:numId w:val="1"/>
        </w:numPr>
        <w:jc w:val="both"/>
        <w:rPr>
          <w:rFonts w:cstheme="minorHAnsi"/>
          <w:color w:val="000000"/>
          <w:sz w:val="24"/>
          <w:szCs w:val="24"/>
          <w:lang w:val="en-US"/>
        </w:rPr>
      </w:pPr>
      <w:r w:rsidRPr="00A02EAE">
        <w:rPr>
          <w:rFonts w:cstheme="minorHAnsi"/>
          <w:color w:val="000000"/>
          <w:sz w:val="24"/>
          <w:szCs w:val="24"/>
          <w:lang w:val="en-US"/>
        </w:rPr>
        <w:t>Provide an organization</w:t>
      </w:r>
      <w:r w:rsidR="00A428AD" w:rsidRPr="00A02EAE">
        <w:rPr>
          <w:rFonts w:cstheme="minorHAnsi"/>
          <w:color w:val="000000"/>
          <w:sz w:val="24"/>
          <w:szCs w:val="24"/>
          <w:lang w:val="en-US"/>
        </w:rPr>
        <w:t>al</w:t>
      </w:r>
      <w:r w:rsidRPr="00A02EAE">
        <w:rPr>
          <w:rFonts w:cstheme="minorHAnsi"/>
          <w:color w:val="000000"/>
          <w:sz w:val="24"/>
          <w:szCs w:val="24"/>
          <w:lang w:val="en-US"/>
        </w:rPr>
        <w:t xml:space="preserve"> chart of your company’s legal structure, including all </w:t>
      </w:r>
      <w:r w:rsidR="00A428AD" w:rsidRPr="00A02EAE">
        <w:rPr>
          <w:rFonts w:cstheme="minorHAnsi"/>
          <w:color w:val="000000"/>
          <w:sz w:val="24"/>
          <w:szCs w:val="24"/>
          <w:lang w:val="en-US"/>
        </w:rPr>
        <w:t>affiliated parties.</w:t>
      </w:r>
      <w:r w:rsidRPr="00A02EAE">
        <w:rPr>
          <w:rFonts w:cstheme="minorHAnsi"/>
          <w:color w:val="000000"/>
          <w:sz w:val="24"/>
          <w:szCs w:val="24"/>
          <w:lang w:val="en-US"/>
        </w:rPr>
        <w:t xml:space="preserve"> Parties will be considered affiliated if</w:t>
      </w:r>
      <w:r w:rsidR="00A428AD" w:rsidRPr="00A02EAE">
        <w:rPr>
          <w:rFonts w:cstheme="minorHAnsi"/>
          <w:color w:val="000000"/>
          <w:sz w:val="24"/>
          <w:szCs w:val="24"/>
          <w:lang w:val="en-US"/>
        </w:rPr>
        <w:t>:</w:t>
      </w:r>
    </w:p>
    <w:p w14:paraId="58D90815"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A02EAE">
        <w:rPr>
          <w:rFonts w:cstheme="minorHAnsi"/>
          <w:color w:val="000000"/>
          <w:sz w:val="24"/>
          <w:szCs w:val="24"/>
          <w:lang w:val="en-US"/>
        </w:rPr>
        <w:t>One of them occupies a responsibility or a direction pos</w:t>
      </w:r>
      <w:r w:rsidR="00D40C66" w:rsidRPr="00A02EAE">
        <w:rPr>
          <w:rFonts w:cstheme="minorHAnsi"/>
          <w:color w:val="000000"/>
          <w:sz w:val="24"/>
          <w:szCs w:val="24"/>
          <w:lang w:val="en-US"/>
        </w:rPr>
        <w:t>i</w:t>
      </w:r>
      <w:r w:rsidRPr="00A02EAE">
        <w:rPr>
          <w:rFonts w:cstheme="minorHAnsi"/>
          <w:color w:val="000000"/>
          <w:sz w:val="24"/>
          <w:szCs w:val="24"/>
          <w:lang w:val="en-US"/>
        </w:rPr>
        <w:t>t</w:t>
      </w:r>
      <w:r w:rsidR="00D40C66" w:rsidRPr="00A02EAE">
        <w:rPr>
          <w:rFonts w:cstheme="minorHAnsi"/>
          <w:color w:val="000000"/>
          <w:sz w:val="24"/>
          <w:szCs w:val="24"/>
          <w:lang w:val="en-US"/>
        </w:rPr>
        <w:t>ion</w:t>
      </w:r>
      <w:r w:rsidRPr="00A02EAE">
        <w:rPr>
          <w:rFonts w:cstheme="minorHAnsi"/>
          <w:color w:val="000000"/>
          <w:sz w:val="24"/>
          <w:szCs w:val="24"/>
          <w:lang w:val="en-US"/>
        </w:rPr>
        <w:t xml:space="preserve"> in another pa</w:t>
      </w:r>
      <w:r w:rsidR="00A428AD" w:rsidRPr="00A02EAE">
        <w:rPr>
          <w:rFonts w:cstheme="minorHAnsi"/>
          <w:color w:val="000000"/>
          <w:sz w:val="24"/>
          <w:szCs w:val="24"/>
          <w:lang w:val="en-US"/>
        </w:rPr>
        <w:t>rty’s company;</w:t>
      </w:r>
    </w:p>
    <w:p w14:paraId="1917FDCD"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A02EAE">
        <w:rPr>
          <w:rFonts w:cstheme="minorHAnsi"/>
          <w:color w:val="000000"/>
          <w:sz w:val="24"/>
          <w:szCs w:val="24"/>
          <w:lang w:val="en-US"/>
        </w:rPr>
        <w:t xml:space="preserve">The parties are legally recognized as </w:t>
      </w:r>
      <w:r w:rsidRPr="00A02EAE">
        <w:rPr>
          <w:rFonts w:cstheme="minorHAnsi"/>
          <w:sz w:val="24"/>
          <w:szCs w:val="24"/>
          <w:lang w:val="en-US"/>
        </w:rPr>
        <w:t>business associates</w:t>
      </w:r>
      <w:r w:rsidRPr="00A02EAE">
        <w:rPr>
          <w:rFonts w:cstheme="minorHAnsi"/>
          <w:color w:val="000000"/>
          <w:sz w:val="24"/>
          <w:szCs w:val="24"/>
          <w:lang w:val="en-US"/>
        </w:rPr>
        <w:t>;</w:t>
      </w:r>
    </w:p>
    <w:p w14:paraId="487051BA"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A02EAE">
        <w:rPr>
          <w:rFonts w:cstheme="minorHAnsi"/>
          <w:color w:val="000000"/>
          <w:sz w:val="24"/>
          <w:szCs w:val="24"/>
          <w:lang w:val="en-US"/>
        </w:rPr>
        <w:t>The parties are employer and employee;</w:t>
      </w:r>
    </w:p>
    <w:p w14:paraId="17FC2583"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A02EAE">
        <w:rPr>
          <w:rFonts w:cstheme="minorHAnsi"/>
          <w:color w:val="000000"/>
          <w:sz w:val="24"/>
          <w:szCs w:val="24"/>
          <w:lang w:val="en-US"/>
        </w:rPr>
        <w:t xml:space="preserve">Any person, directly or indirectly, owns, controls or holds with power to vote five percent or more of the voting stock or </w:t>
      </w:r>
      <w:r w:rsidRPr="00A02EAE">
        <w:rPr>
          <w:rFonts w:cstheme="minorHAnsi"/>
          <w:sz w:val="24"/>
          <w:szCs w:val="24"/>
          <w:lang w:val="en-US"/>
        </w:rPr>
        <w:t>shares of any orga</w:t>
      </w:r>
      <w:r w:rsidR="00F006CC" w:rsidRPr="00A02EAE">
        <w:rPr>
          <w:rFonts w:cstheme="minorHAnsi"/>
          <w:sz w:val="24"/>
          <w:szCs w:val="24"/>
          <w:lang w:val="en-US"/>
        </w:rPr>
        <w:t>nization and such organization</w:t>
      </w:r>
      <w:r w:rsidRPr="00A02EAE">
        <w:rPr>
          <w:rFonts w:cstheme="minorHAnsi"/>
          <w:color w:val="000000"/>
          <w:sz w:val="24"/>
          <w:szCs w:val="24"/>
          <w:lang w:val="en-US"/>
        </w:rPr>
        <w:t xml:space="preserve">; </w:t>
      </w:r>
    </w:p>
    <w:p w14:paraId="3F37DD5E"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A02EAE">
        <w:rPr>
          <w:rFonts w:cstheme="minorHAnsi"/>
          <w:color w:val="000000"/>
          <w:sz w:val="24"/>
          <w:szCs w:val="24"/>
          <w:lang w:val="en-US"/>
        </w:rPr>
        <w:lastRenderedPageBreak/>
        <w:t>One of the parties, directly or indirectly, controls another party;</w:t>
      </w:r>
    </w:p>
    <w:p w14:paraId="5D3443A0"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A02EAE">
        <w:rPr>
          <w:rFonts w:cstheme="minorHAnsi"/>
          <w:sz w:val="24"/>
          <w:szCs w:val="24"/>
          <w:lang w:val="en-US"/>
        </w:rPr>
        <w:t>The parties are, directly or indirectly, controlled by a third party;</w:t>
      </w:r>
    </w:p>
    <w:p w14:paraId="39134138"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A02EAE">
        <w:rPr>
          <w:rFonts w:cstheme="minorHAnsi"/>
          <w:sz w:val="24"/>
          <w:szCs w:val="24"/>
          <w:lang w:val="en-US"/>
        </w:rPr>
        <w:t>Together, both parties control, directly or indirectly, a third party;</w:t>
      </w:r>
    </w:p>
    <w:p w14:paraId="32B9D0FE"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A02EAE">
        <w:rPr>
          <w:rFonts w:cstheme="minorHAnsi"/>
          <w:sz w:val="24"/>
          <w:szCs w:val="24"/>
          <w:lang w:val="en-US"/>
        </w:rPr>
        <w:t>The parties are members of the same family; or</w:t>
      </w:r>
    </w:p>
    <w:p w14:paraId="1D937D56" w14:textId="77777777" w:rsidR="00A63308" w:rsidRPr="00A02EAE"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A02EAE">
        <w:rPr>
          <w:rFonts w:cstheme="minorHAnsi"/>
          <w:sz w:val="24"/>
          <w:szCs w:val="24"/>
          <w:lang w:val="en-US"/>
        </w:rPr>
        <w:t xml:space="preserve">There is a relationship of economic, financial </w:t>
      </w:r>
      <w:r w:rsidRPr="00A02EAE">
        <w:rPr>
          <w:rFonts w:cstheme="minorHAnsi"/>
          <w:color w:val="000000"/>
          <w:sz w:val="24"/>
          <w:szCs w:val="24"/>
          <w:lang w:val="en-US"/>
        </w:rPr>
        <w:t>or technological dependence with customers, suppliers or lenders.</w:t>
      </w:r>
    </w:p>
    <w:p w14:paraId="3E3C16A5"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State whether the companies classified as affiliated parties act in the manufacturing, raw material </w:t>
      </w:r>
      <w:r w:rsidR="00F27F89" w:rsidRPr="00A02EAE">
        <w:rPr>
          <w:rFonts w:cstheme="minorHAnsi"/>
          <w:sz w:val="24"/>
          <w:szCs w:val="24"/>
          <w:lang w:val="en-US"/>
        </w:rPr>
        <w:t>supply</w:t>
      </w:r>
      <w:r w:rsidRPr="00A02EAE">
        <w:rPr>
          <w:rFonts w:cstheme="minorHAnsi"/>
          <w:sz w:val="24"/>
          <w:szCs w:val="24"/>
          <w:lang w:val="en-US"/>
        </w:rPr>
        <w:t xml:space="preserve">, service rendering or commercialization of the subject </w:t>
      </w:r>
      <w:r w:rsidR="00E80E5C" w:rsidRPr="00A02EAE">
        <w:rPr>
          <w:rFonts w:cstheme="minorHAnsi"/>
          <w:sz w:val="24"/>
          <w:szCs w:val="24"/>
          <w:lang w:val="en-US"/>
        </w:rPr>
        <w:t>product</w:t>
      </w:r>
      <w:r w:rsidRPr="00A02EAE">
        <w:rPr>
          <w:rFonts w:cstheme="minorHAnsi"/>
          <w:sz w:val="24"/>
          <w:szCs w:val="24"/>
          <w:lang w:val="en-US"/>
        </w:rPr>
        <w:t>. Describe in details the activities executed by each affiliated party.</w:t>
      </w:r>
    </w:p>
    <w:p w14:paraId="223D9FF2" w14:textId="77777777" w:rsidR="00A07F82" w:rsidRPr="00A02EAE"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A02EAE">
        <w:rPr>
          <w:rFonts w:cstheme="minorHAnsi"/>
          <w:sz w:val="24"/>
          <w:szCs w:val="24"/>
          <w:lang w:val="en-US"/>
        </w:rPr>
        <w:t>.</w:t>
      </w:r>
    </w:p>
    <w:p w14:paraId="4300D83E" w14:textId="77777777" w:rsidR="00A07F82" w:rsidRPr="00A02EAE"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The company may present a public bulletin that provides the requested information in details.</w:t>
      </w:r>
    </w:p>
    <w:p w14:paraId="1BFECBB9" w14:textId="77777777" w:rsidR="00A07F82" w:rsidRPr="00A02EAE"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State the existence of any specific sector policy that</w:t>
      </w:r>
      <w:r w:rsidR="00045CFC" w:rsidRPr="00A02EAE">
        <w:rPr>
          <w:rFonts w:cstheme="minorHAnsi"/>
          <w:sz w:val="24"/>
          <w:szCs w:val="24"/>
          <w:lang w:val="en-US"/>
        </w:rPr>
        <w:t xml:space="preserve"> interferes with</w:t>
      </w:r>
      <w:r w:rsidRPr="00A02EAE">
        <w:rPr>
          <w:rFonts w:cstheme="minorHAnsi"/>
          <w:sz w:val="24"/>
          <w:szCs w:val="24"/>
          <w:lang w:val="en-US"/>
        </w:rPr>
        <w:t xml:space="preserve"> the company’s economic activities.</w:t>
      </w:r>
    </w:p>
    <w:p w14:paraId="0582A1F9" w14:textId="77777777" w:rsidR="00A07F82" w:rsidRPr="00A02EAE"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A02EAE" w:rsidRDefault="00A63308" w:rsidP="00782AEF">
      <w:pPr>
        <w:pStyle w:val="PargrafodaLista"/>
        <w:numPr>
          <w:ilvl w:val="1"/>
          <w:numId w:val="1"/>
        </w:numPr>
        <w:jc w:val="both"/>
        <w:rPr>
          <w:rFonts w:cstheme="minorHAnsi"/>
          <w:color w:val="000000"/>
          <w:sz w:val="24"/>
          <w:szCs w:val="24"/>
          <w:lang w:val="en-US"/>
        </w:rPr>
      </w:pPr>
      <w:r w:rsidRPr="00A02EAE">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A02EAE">
        <w:rPr>
          <w:rFonts w:cstheme="minorHAnsi"/>
          <w:sz w:val="24"/>
          <w:szCs w:val="24"/>
          <w:lang w:val="en-US"/>
        </w:rPr>
        <w:t>product</w:t>
      </w:r>
      <w:r w:rsidRPr="00A02EAE">
        <w:rPr>
          <w:rFonts w:cstheme="minorHAnsi"/>
          <w:color w:val="000000"/>
          <w:sz w:val="24"/>
          <w:szCs w:val="24"/>
          <w:lang w:val="en-US"/>
        </w:rPr>
        <w:t>.</w:t>
      </w:r>
    </w:p>
    <w:p w14:paraId="4CE1DAFF" w14:textId="77777777" w:rsidR="00A07F82" w:rsidRPr="00A02EAE"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A02EAE" w:rsidRDefault="00A63308" w:rsidP="00782AEF">
      <w:pPr>
        <w:pStyle w:val="PargrafodaLista"/>
        <w:numPr>
          <w:ilvl w:val="0"/>
          <w:numId w:val="1"/>
        </w:numPr>
        <w:jc w:val="both"/>
        <w:rPr>
          <w:rFonts w:cstheme="minorHAnsi"/>
          <w:b/>
          <w:sz w:val="24"/>
          <w:szCs w:val="24"/>
          <w:lang w:val="en-US"/>
        </w:rPr>
      </w:pPr>
      <w:r w:rsidRPr="00A02EAE">
        <w:rPr>
          <w:rFonts w:cstheme="minorHAnsi"/>
          <w:b/>
          <w:sz w:val="24"/>
          <w:szCs w:val="24"/>
          <w:lang w:val="en-US"/>
        </w:rPr>
        <w:t xml:space="preserve">Accounting and Financial Practices </w:t>
      </w:r>
    </w:p>
    <w:p w14:paraId="50EDA407" w14:textId="77777777" w:rsidR="00A07F82" w:rsidRPr="00A02EAE"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A02EAE"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Indicate how the data of your company’s financial accounting are summarized in the financial statements</w:t>
      </w:r>
      <w:r w:rsidR="00482610" w:rsidRPr="00A02EAE">
        <w:rPr>
          <w:rFonts w:cstheme="minorHAnsi"/>
          <w:sz w:val="24"/>
          <w:szCs w:val="24"/>
          <w:lang w:val="en-US"/>
        </w:rPr>
        <w:t>.</w:t>
      </w:r>
    </w:p>
    <w:p w14:paraId="6C4DAF8D" w14:textId="77777777" w:rsidR="00A07F82" w:rsidRPr="00A02EAE" w:rsidRDefault="00A07F82" w:rsidP="00A07F82">
      <w:pPr>
        <w:pStyle w:val="PargrafodaLista"/>
        <w:ind w:left="792"/>
        <w:jc w:val="both"/>
        <w:rPr>
          <w:rFonts w:cstheme="minorHAnsi"/>
          <w:sz w:val="24"/>
          <w:szCs w:val="24"/>
          <w:lang w:val="en-US"/>
        </w:rPr>
      </w:pPr>
    </w:p>
    <w:p w14:paraId="7B549301"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Explain, in details, how </w:t>
      </w:r>
      <w:r w:rsidR="00045CFC" w:rsidRPr="00A02EAE">
        <w:rPr>
          <w:rFonts w:cstheme="minorHAnsi"/>
          <w:sz w:val="24"/>
          <w:szCs w:val="24"/>
          <w:lang w:val="en-US"/>
        </w:rPr>
        <w:t>your</w:t>
      </w:r>
      <w:r w:rsidRPr="00A02EAE">
        <w:rPr>
          <w:rFonts w:cstheme="minorHAnsi"/>
          <w:sz w:val="24"/>
          <w:szCs w:val="24"/>
          <w:lang w:val="en-US"/>
        </w:rPr>
        <w:t xml:space="preserve"> company’s sales are recorded, stating all account books used for this purpose.</w:t>
      </w:r>
    </w:p>
    <w:p w14:paraId="76988505" w14:textId="77777777" w:rsidR="00A07F82" w:rsidRPr="00A02EAE"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Provide a flowchart illustrating the system used by your company and its respective account books.</w:t>
      </w:r>
    </w:p>
    <w:p w14:paraId="6CF67921" w14:textId="77777777" w:rsidR="00A07F82" w:rsidRPr="00A02EAE" w:rsidRDefault="00A07F82" w:rsidP="00A07F82">
      <w:pPr>
        <w:pStyle w:val="PargrafodaLista"/>
        <w:ind w:left="792"/>
        <w:jc w:val="both"/>
        <w:rPr>
          <w:rFonts w:cstheme="minorHAnsi"/>
          <w:sz w:val="24"/>
          <w:szCs w:val="24"/>
          <w:lang w:val="en-US"/>
        </w:rPr>
      </w:pPr>
    </w:p>
    <w:p w14:paraId="4691DA14" w14:textId="77777777" w:rsidR="00A63308" w:rsidRPr="00A02EAE" w:rsidRDefault="00045CFC"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Explain how your</w:t>
      </w:r>
      <w:r w:rsidR="00A63308" w:rsidRPr="00A02EAE">
        <w:rPr>
          <w:rFonts w:cstheme="minorHAnsi"/>
          <w:sz w:val="24"/>
          <w:szCs w:val="24"/>
          <w:lang w:val="en-US"/>
        </w:rPr>
        <w:t xml:space="preserve"> company classifies in its records sales in the domestic market, exports to a third</w:t>
      </w:r>
      <w:r w:rsidRPr="00A02EAE">
        <w:rPr>
          <w:rFonts w:cstheme="minorHAnsi"/>
          <w:sz w:val="24"/>
          <w:szCs w:val="24"/>
          <w:lang w:val="en-US"/>
        </w:rPr>
        <w:t>-</w:t>
      </w:r>
      <w:r w:rsidR="00A63308" w:rsidRPr="00A02EAE">
        <w:rPr>
          <w:rFonts w:cstheme="minorHAnsi"/>
          <w:sz w:val="24"/>
          <w:szCs w:val="24"/>
          <w:lang w:val="en-US"/>
        </w:rPr>
        <w:t>country</w:t>
      </w:r>
      <w:r w:rsidRPr="00A02EAE">
        <w:rPr>
          <w:rFonts w:cstheme="minorHAnsi"/>
          <w:sz w:val="24"/>
          <w:szCs w:val="24"/>
          <w:lang w:val="en-US"/>
        </w:rPr>
        <w:t xml:space="preserve"> market</w:t>
      </w:r>
      <w:r w:rsidR="00A63308" w:rsidRPr="00A02EAE">
        <w:rPr>
          <w:rFonts w:cstheme="minorHAnsi"/>
          <w:sz w:val="24"/>
          <w:szCs w:val="24"/>
          <w:lang w:val="en-US"/>
        </w:rPr>
        <w:t xml:space="preserve">, exports to Brazil and, when </w:t>
      </w:r>
      <w:r w:rsidRPr="00A02EAE">
        <w:rPr>
          <w:rFonts w:cstheme="minorHAnsi"/>
          <w:sz w:val="24"/>
          <w:szCs w:val="24"/>
          <w:lang w:val="en-US"/>
        </w:rPr>
        <w:t>existent</w:t>
      </w:r>
      <w:r w:rsidR="00A63308" w:rsidRPr="00A02EAE">
        <w:rPr>
          <w:rFonts w:cstheme="minorHAnsi"/>
          <w:sz w:val="24"/>
          <w:szCs w:val="24"/>
          <w:lang w:val="en-US"/>
        </w:rPr>
        <w:t xml:space="preserve">, sales </w:t>
      </w:r>
      <w:r w:rsidR="00F75CF0" w:rsidRPr="00A02EAE">
        <w:rPr>
          <w:rFonts w:cstheme="minorHAnsi"/>
          <w:sz w:val="24"/>
          <w:szCs w:val="24"/>
          <w:lang w:val="en-US"/>
        </w:rPr>
        <w:t>intended for</w:t>
      </w:r>
      <w:r w:rsidRPr="00A02EAE">
        <w:rPr>
          <w:rFonts w:cstheme="minorHAnsi"/>
          <w:sz w:val="24"/>
          <w:szCs w:val="24"/>
          <w:lang w:val="en-US"/>
        </w:rPr>
        <w:t xml:space="preserve"> Free Zones and Export Processing Zones.</w:t>
      </w:r>
    </w:p>
    <w:p w14:paraId="64680B1A" w14:textId="77777777" w:rsidR="00A07F82" w:rsidRPr="00A02EAE"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Describe your company’s cost accounting system and how it is used to record, classify, aggregate and allocate the costs incurred </w:t>
      </w:r>
      <w:r w:rsidR="009B7107" w:rsidRPr="00A02EAE">
        <w:rPr>
          <w:rFonts w:cstheme="minorHAnsi"/>
          <w:sz w:val="24"/>
          <w:szCs w:val="24"/>
          <w:lang w:val="en-US"/>
        </w:rPr>
        <w:t xml:space="preserve">in the production of </w:t>
      </w:r>
      <w:r w:rsidRPr="00A02EAE">
        <w:rPr>
          <w:rFonts w:cstheme="minorHAnsi"/>
          <w:sz w:val="24"/>
          <w:szCs w:val="24"/>
          <w:lang w:val="en-US"/>
        </w:rPr>
        <w:t xml:space="preserve">the </w:t>
      </w:r>
      <w:r w:rsidR="00E80E5C" w:rsidRPr="00A02EAE">
        <w:rPr>
          <w:rFonts w:cstheme="minorHAnsi"/>
          <w:sz w:val="24"/>
          <w:szCs w:val="24"/>
          <w:lang w:val="en-US"/>
        </w:rPr>
        <w:t>product</w:t>
      </w:r>
      <w:r w:rsidRPr="00A02EAE">
        <w:rPr>
          <w:rFonts w:cstheme="minorHAnsi"/>
          <w:sz w:val="24"/>
          <w:szCs w:val="24"/>
          <w:lang w:val="en-US"/>
        </w:rPr>
        <w:t xml:space="preserve"> under </w:t>
      </w:r>
      <w:r w:rsidR="00E80E5C" w:rsidRPr="00A02EAE">
        <w:rPr>
          <w:rFonts w:cstheme="minorHAnsi"/>
          <w:sz w:val="24"/>
          <w:szCs w:val="24"/>
          <w:lang w:val="en-US"/>
        </w:rPr>
        <w:t>investigation</w:t>
      </w:r>
      <w:r w:rsidRPr="00A02EAE">
        <w:rPr>
          <w:rFonts w:cstheme="minorHAnsi"/>
          <w:sz w:val="24"/>
          <w:szCs w:val="24"/>
          <w:lang w:val="en-US"/>
        </w:rPr>
        <w:t xml:space="preserve"> </w:t>
      </w:r>
      <w:r w:rsidRPr="00A02EAE">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A02EAE"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A02EAE">
        <w:rPr>
          <w:rFonts w:cstheme="minorHAnsi"/>
          <w:sz w:val="24"/>
          <w:szCs w:val="24"/>
          <w:lang w:val="en-US"/>
        </w:rPr>
        <w:t>your</w:t>
      </w:r>
      <w:r w:rsidRPr="00A02EAE">
        <w:rPr>
          <w:rFonts w:cstheme="minorHAnsi"/>
          <w:sz w:val="24"/>
          <w:szCs w:val="24"/>
          <w:lang w:val="en-US"/>
        </w:rPr>
        <w:t xml:space="preserve"> company. Explain in which way </w:t>
      </w:r>
      <w:r w:rsidR="009B7107" w:rsidRPr="00A02EAE">
        <w:rPr>
          <w:rFonts w:cstheme="minorHAnsi"/>
          <w:sz w:val="24"/>
          <w:szCs w:val="24"/>
          <w:lang w:val="en-US"/>
        </w:rPr>
        <w:t>your</w:t>
      </w:r>
      <w:r w:rsidRPr="00A02EAE">
        <w:rPr>
          <w:rFonts w:cstheme="minorHAnsi"/>
          <w:sz w:val="24"/>
          <w:szCs w:val="24"/>
          <w:lang w:val="en-US"/>
        </w:rPr>
        <w:t xml:space="preserve"> company’s cost accounting system reconciles to the financial accounting system.</w:t>
      </w:r>
    </w:p>
    <w:p w14:paraId="6E9D3CBD" w14:textId="77777777" w:rsidR="00A07F82" w:rsidRPr="00A02EAE"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State the accounting software used by your company (Examples: SAP, Oracle, etc.)</w:t>
      </w:r>
    </w:p>
    <w:p w14:paraId="4C091C45" w14:textId="77777777" w:rsidR="00A07F82" w:rsidRPr="00A02EAE"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A02EAE" w:rsidRDefault="00A63308"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A02EAE">
        <w:rPr>
          <w:rFonts w:cstheme="minorHAnsi"/>
          <w:sz w:val="24"/>
          <w:szCs w:val="24"/>
          <w:lang w:val="en-US"/>
        </w:rPr>
        <w:t xml:space="preserve">trial balances, </w:t>
      </w:r>
      <w:r w:rsidR="00352AE2" w:rsidRPr="00A02EAE">
        <w:rPr>
          <w:rFonts w:cstheme="minorHAnsi"/>
          <w:sz w:val="24"/>
          <w:szCs w:val="24"/>
          <w:lang w:val="en-US"/>
        </w:rPr>
        <w:t>profit and loss reports</w:t>
      </w:r>
      <w:r w:rsidRPr="00A02EAE">
        <w:rPr>
          <w:rFonts w:cstheme="minorHAnsi"/>
          <w:sz w:val="24"/>
          <w:szCs w:val="24"/>
          <w:lang w:val="en-US"/>
        </w:rPr>
        <w:t xml:space="preserve"> and any other documents issued in</w:t>
      </w:r>
      <w:r w:rsidR="009B7107" w:rsidRPr="00A02EAE">
        <w:rPr>
          <w:rFonts w:cstheme="minorHAnsi"/>
          <w:sz w:val="24"/>
          <w:szCs w:val="24"/>
          <w:lang w:val="en-US"/>
        </w:rPr>
        <w:t xml:space="preserve"> a</w:t>
      </w:r>
      <w:r w:rsidRPr="00A02EAE">
        <w:rPr>
          <w:rFonts w:cstheme="minorHAnsi"/>
          <w:sz w:val="24"/>
          <w:szCs w:val="24"/>
          <w:lang w:val="en-US"/>
        </w:rPr>
        <w:t xml:space="preserve"> monthly, quarterly or semiannual basis that cover the period of investigation. </w:t>
      </w:r>
    </w:p>
    <w:p w14:paraId="330AF36A" w14:textId="77777777" w:rsidR="00A82854" w:rsidRPr="00A02EAE" w:rsidRDefault="00A82854" w:rsidP="00A82854">
      <w:pPr>
        <w:pStyle w:val="PargrafodaLista"/>
        <w:ind w:left="792"/>
        <w:jc w:val="both"/>
        <w:rPr>
          <w:rFonts w:cstheme="minorHAnsi"/>
          <w:sz w:val="24"/>
          <w:szCs w:val="24"/>
          <w:lang w:val="en-US"/>
        </w:rPr>
      </w:pPr>
    </w:p>
    <w:p w14:paraId="4628EFCA" w14:textId="77777777" w:rsidR="00A63308" w:rsidRPr="00A02EAE" w:rsidRDefault="00A63308" w:rsidP="00782AEF">
      <w:pPr>
        <w:pStyle w:val="PargrafodaLista"/>
        <w:numPr>
          <w:ilvl w:val="3"/>
          <w:numId w:val="3"/>
        </w:numPr>
        <w:jc w:val="both"/>
        <w:rPr>
          <w:rFonts w:cstheme="minorHAnsi"/>
          <w:sz w:val="24"/>
          <w:szCs w:val="24"/>
          <w:lang w:val="en-US"/>
        </w:rPr>
      </w:pPr>
      <w:r w:rsidRPr="00A02EAE">
        <w:rPr>
          <w:rFonts w:cstheme="minorHAnsi"/>
          <w:sz w:val="24"/>
          <w:szCs w:val="24"/>
          <w:lang w:val="en-US"/>
        </w:rPr>
        <w:t>Complete chart of accounts;</w:t>
      </w:r>
    </w:p>
    <w:p w14:paraId="2B8400C2" w14:textId="77777777" w:rsidR="00A63308" w:rsidRPr="00A02EAE" w:rsidRDefault="00A63308" w:rsidP="00782AEF">
      <w:pPr>
        <w:pStyle w:val="PargrafodaLista"/>
        <w:numPr>
          <w:ilvl w:val="3"/>
          <w:numId w:val="3"/>
        </w:numPr>
        <w:jc w:val="both"/>
        <w:rPr>
          <w:rFonts w:cstheme="minorHAnsi"/>
          <w:sz w:val="24"/>
          <w:szCs w:val="24"/>
          <w:lang w:val="en-US"/>
        </w:rPr>
      </w:pPr>
      <w:r w:rsidRPr="00A02EAE">
        <w:rPr>
          <w:rFonts w:cstheme="minorHAnsi"/>
          <w:sz w:val="24"/>
          <w:szCs w:val="24"/>
          <w:lang w:val="en-US"/>
        </w:rPr>
        <w:t>Consolidated and audited financial statements, including all</w:t>
      </w:r>
      <w:r w:rsidR="009B7107" w:rsidRPr="00A02EAE">
        <w:rPr>
          <w:rFonts w:cstheme="minorHAnsi"/>
          <w:sz w:val="24"/>
          <w:szCs w:val="24"/>
          <w:lang w:val="en-US"/>
        </w:rPr>
        <w:t xml:space="preserve"> explanation notes to the accounts and auditor’s opinion;</w:t>
      </w:r>
    </w:p>
    <w:p w14:paraId="021DED4B" w14:textId="77777777" w:rsidR="00A63308" w:rsidRPr="00A02EAE" w:rsidRDefault="00A63308" w:rsidP="00782AEF">
      <w:pPr>
        <w:pStyle w:val="PargrafodaLista"/>
        <w:numPr>
          <w:ilvl w:val="3"/>
          <w:numId w:val="3"/>
        </w:numPr>
        <w:jc w:val="both"/>
        <w:rPr>
          <w:rFonts w:cstheme="minorHAnsi"/>
          <w:sz w:val="24"/>
          <w:szCs w:val="24"/>
          <w:lang w:val="en-US"/>
        </w:rPr>
      </w:pPr>
      <w:r w:rsidRPr="00A02EAE">
        <w:rPr>
          <w:rFonts w:cstheme="minorHAnsi"/>
          <w:sz w:val="24"/>
          <w:szCs w:val="24"/>
          <w:lang w:val="en-US"/>
        </w:rPr>
        <w:t>Internal balances</w:t>
      </w:r>
      <w:r w:rsidR="00325B7A" w:rsidRPr="00A02EAE">
        <w:rPr>
          <w:rFonts w:cstheme="minorHAnsi"/>
          <w:sz w:val="24"/>
          <w:szCs w:val="24"/>
          <w:lang w:val="en-US"/>
        </w:rPr>
        <w:t xml:space="preserve"> and</w:t>
      </w:r>
      <w:r w:rsidR="00352AE2" w:rsidRPr="00A02EAE">
        <w:rPr>
          <w:rFonts w:cstheme="minorHAnsi"/>
          <w:sz w:val="24"/>
          <w:szCs w:val="24"/>
          <w:lang w:val="en-US"/>
        </w:rPr>
        <w:t xml:space="preserve"> profit and loss reports</w:t>
      </w:r>
      <w:r w:rsidR="00325B7A" w:rsidRPr="00A02EAE">
        <w:rPr>
          <w:rFonts w:cstheme="minorHAnsi"/>
          <w:sz w:val="24"/>
          <w:szCs w:val="24"/>
          <w:lang w:val="en-US"/>
        </w:rPr>
        <w:t xml:space="preserve"> </w:t>
      </w:r>
      <w:r w:rsidRPr="00A02EAE">
        <w:rPr>
          <w:rFonts w:cstheme="minorHAnsi"/>
          <w:sz w:val="24"/>
          <w:szCs w:val="24"/>
          <w:lang w:val="en-US"/>
        </w:rPr>
        <w:t>prepared or kept by the company for the subject product.</w:t>
      </w:r>
    </w:p>
    <w:p w14:paraId="51250F6A" w14:textId="77777777" w:rsidR="00A63308" w:rsidRPr="00A02EAE" w:rsidRDefault="00A63308" w:rsidP="00782AEF">
      <w:pPr>
        <w:pStyle w:val="PargrafodaLista"/>
        <w:numPr>
          <w:ilvl w:val="3"/>
          <w:numId w:val="3"/>
        </w:numPr>
        <w:jc w:val="both"/>
        <w:rPr>
          <w:rFonts w:cstheme="minorHAnsi"/>
          <w:sz w:val="24"/>
          <w:szCs w:val="24"/>
          <w:lang w:val="en-US"/>
        </w:rPr>
      </w:pPr>
      <w:r w:rsidRPr="00A02EAE">
        <w:rPr>
          <w:rFonts w:cstheme="minorHAnsi"/>
          <w:sz w:val="24"/>
          <w:szCs w:val="24"/>
          <w:lang w:val="en-US"/>
        </w:rPr>
        <w:t>Income statements or any other type</w:t>
      </w:r>
      <w:r w:rsidR="00EB48E0" w:rsidRPr="00A02EAE">
        <w:rPr>
          <w:rFonts w:cstheme="minorHAnsi"/>
          <w:sz w:val="24"/>
          <w:szCs w:val="24"/>
          <w:lang w:val="en-US"/>
        </w:rPr>
        <w:t xml:space="preserve"> of financial records presented</w:t>
      </w:r>
      <w:r w:rsidRPr="00A02EAE">
        <w:rPr>
          <w:rFonts w:cstheme="minorHAnsi"/>
          <w:sz w:val="24"/>
          <w:szCs w:val="24"/>
          <w:lang w:val="en-US"/>
        </w:rPr>
        <w:t xml:space="preserve"> to local or national governments of the country in which the company is located.</w:t>
      </w:r>
    </w:p>
    <w:p w14:paraId="15CD460E" w14:textId="77777777" w:rsidR="00A82854" w:rsidRPr="00A02EAE"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A02EAE" w:rsidRDefault="003D0023"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 xml:space="preserve">If the product </w:t>
      </w:r>
      <w:r w:rsidR="006A3F0F" w:rsidRPr="00A02EAE">
        <w:rPr>
          <w:rFonts w:cstheme="minorHAnsi"/>
          <w:sz w:val="24"/>
          <w:szCs w:val="24"/>
          <w:lang w:val="en-US"/>
        </w:rPr>
        <w:t xml:space="preserve">is </w:t>
      </w:r>
      <w:r w:rsidRPr="00A02EAE">
        <w:rPr>
          <w:rFonts w:cstheme="minorHAnsi"/>
          <w:sz w:val="24"/>
          <w:szCs w:val="24"/>
          <w:lang w:val="en-US"/>
        </w:rPr>
        <w:t xml:space="preserve">exported to Brazil by </w:t>
      </w:r>
      <w:r w:rsidR="006A3F0F" w:rsidRPr="00A02EAE">
        <w:rPr>
          <w:rFonts w:cstheme="minorHAnsi"/>
          <w:sz w:val="24"/>
          <w:szCs w:val="24"/>
          <w:lang w:val="en-US"/>
        </w:rPr>
        <w:t>an affiliated</w:t>
      </w:r>
      <w:r w:rsidRPr="00A02EAE">
        <w:rPr>
          <w:rFonts w:cstheme="minorHAnsi"/>
          <w:sz w:val="24"/>
          <w:szCs w:val="24"/>
          <w:lang w:val="en-US"/>
        </w:rPr>
        <w:t xml:space="preserve"> party, provide, for the same period, the documents described in </w:t>
      </w:r>
      <w:r w:rsidR="00DF5729" w:rsidRPr="00A02EAE">
        <w:rPr>
          <w:rFonts w:cstheme="minorHAnsi"/>
          <w:sz w:val="24"/>
          <w:szCs w:val="24"/>
          <w:lang w:val="en-US"/>
        </w:rPr>
        <w:t xml:space="preserve">item </w:t>
      </w:r>
      <w:r w:rsidR="006A3F0F" w:rsidRPr="00A02EAE">
        <w:rPr>
          <w:rFonts w:cstheme="minorHAnsi"/>
          <w:sz w:val="24"/>
          <w:szCs w:val="24"/>
          <w:lang w:val="en-US"/>
        </w:rPr>
        <w:t>4.9 relative</w:t>
      </w:r>
      <w:r w:rsidRPr="00A02EAE">
        <w:rPr>
          <w:rFonts w:cstheme="minorHAnsi"/>
          <w:sz w:val="24"/>
          <w:szCs w:val="24"/>
          <w:lang w:val="en-US"/>
        </w:rPr>
        <w:t xml:space="preserve"> to this </w:t>
      </w:r>
      <w:r w:rsidR="006A3F0F" w:rsidRPr="00A02EAE">
        <w:rPr>
          <w:rFonts w:cstheme="minorHAnsi"/>
          <w:sz w:val="24"/>
          <w:szCs w:val="24"/>
          <w:lang w:val="en-US"/>
        </w:rPr>
        <w:t>affiliated</w:t>
      </w:r>
      <w:r w:rsidRPr="00A02EAE">
        <w:rPr>
          <w:rFonts w:cstheme="minorHAnsi"/>
          <w:sz w:val="24"/>
          <w:szCs w:val="24"/>
          <w:lang w:val="en-US"/>
        </w:rPr>
        <w:t xml:space="preserve"> party.</w:t>
      </w:r>
    </w:p>
    <w:p w14:paraId="09143BED" w14:textId="77777777" w:rsidR="006A3F0F" w:rsidRPr="00A02EAE" w:rsidRDefault="006A3F0F" w:rsidP="006A3F0F">
      <w:pPr>
        <w:pStyle w:val="PargrafodaLista"/>
        <w:ind w:left="792"/>
        <w:jc w:val="both"/>
        <w:rPr>
          <w:rFonts w:cstheme="minorHAnsi"/>
          <w:sz w:val="24"/>
          <w:szCs w:val="24"/>
          <w:lang w:val="en-US"/>
        </w:rPr>
      </w:pPr>
    </w:p>
    <w:p w14:paraId="684B9A48" w14:textId="2FC981CF" w:rsidR="006B5504" w:rsidRPr="00A02EAE" w:rsidRDefault="0071145F" w:rsidP="00782AEF">
      <w:pPr>
        <w:pStyle w:val="PargrafodaLista"/>
        <w:numPr>
          <w:ilvl w:val="1"/>
          <w:numId w:val="1"/>
        </w:numPr>
        <w:jc w:val="both"/>
        <w:rPr>
          <w:rFonts w:cstheme="minorHAnsi"/>
          <w:sz w:val="24"/>
          <w:szCs w:val="24"/>
          <w:lang w:val="en-US"/>
        </w:rPr>
      </w:pPr>
      <w:r w:rsidRPr="00A02EAE">
        <w:rPr>
          <w:rFonts w:cstheme="minorHAnsi"/>
          <w:sz w:val="24"/>
          <w:szCs w:val="24"/>
          <w:lang w:val="en-US"/>
        </w:rPr>
        <w:t>DECOM</w:t>
      </w:r>
      <w:r w:rsidR="006B5504" w:rsidRPr="00A02EAE">
        <w:rPr>
          <w:rFonts w:cstheme="minorHAnsi"/>
          <w:sz w:val="24"/>
          <w:szCs w:val="24"/>
          <w:lang w:val="en-US"/>
        </w:rPr>
        <w:t xml:space="preserve"> may request</w:t>
      </w:r>
      <w:r w:rsidR="00F409D1" w:rsidRPr="00A02EAE">
        <w:rPr>
          <w:rFonts w:cstheme="minorHAnsi"/>
          <w:sz w:val="24"/>
          <w:szCs w:val="24"/>
          <w:lang w:val="en-US"/>
        </w:rPr>
        <w:t>,</w:t>
      </w:r>
      <w:r w:rsidR="006B5504" w:rsidRPr="00A02EAE">
        <w:rPr>
          <w:rFonts w:cstheme="minorHAnsi"/>
          <w:sz w:val="24"/>
          <w:szCs w:val="24"/>
          <w:lang w:val="en-US"/>
        </w:rPr>
        <w:t xml:space="preserve"> </w:t>
      </w:r>
      <w:r w:rsidR="00F409D1" w:rsidRPr="00A02EAE">
        <w:rPr>
          <w:rFonts w:cstheme="minorHAnsi"/>
          <w:sz w:val="24"/>
          <w:szCs w:val="24"/>
          <w:lang w:val="en-US"/>
        </w:rPr>
        <w:t xml:space="preserve">in </w:t>
      </w:r>
      <w:r w:rsidR="006B5504" w:rsidRPr="00A02EAE">
        <w:rPr>
          <w:rFonts w:cstheme="minorHAnsi"/>
          <w:sz w:val="24"/>
          <w:szCs w:val="24"/>
          <w:lang w:val="en-US"/>
        </w:rPr>
        <w:t xml:space="preserve">addition to the </w:t>
      </w:r>
      <w:r w:rsidR="00A63308" w:rsidRPr="00A02EAE">
        <w:rPr>
          <w:rFonts w:cstheme="minorHAnsi"/>
          <w:sz w:val="24"/>
          <w:szCs w:val="24"/>
          <w:lang w:val="en-US"/>
        </w:rPr>
        <w:t>documents</w:t>
      </w:r>
      <w:r w:rsidR="006B5504" w:rsidRPr="00A02EAE">
        <w:rPr>
          <w:rFonts w:cstheme="minorHAnsi"/>
          <w:sz w:val="24"/>
          <w:szCs w:val="24"/>
          <w:lang w:val="en-US"/>
        </w:rPr>
        <w:t xml:space="preserve"> </w:t>
      </w:r>
      <w:r w:rsidR="00A63308" w:rsidRPr="00A02EAE">
        <w:rPr>
          <w:rFonts w:cstheme="minorHAnsi"/>
          <w:sz w:val="24"/>
          <w:szCs w:val="24"/>
          <w:lang w:val="en-US"/>
        </w:rPr>
        <w:t>described under item 4.9</w:t>
      </w:r>
      <w:r w:rsidR="00F409D1" w:rsidRPr="00A02EAE">
        <w:rPr>
          <w:rFonts w:cstheme="minorHAnsi"/>
          <w:sz w:val="24"/>
          <w:szCs w:val="24"/>
          <w:lang w:val="en-US"/>
        </w:rPr>
        <w:t>, other documents</w:t>
      </w:r>
      <w:r w:rsidR="00A63308" w:rsidRPr="00A02EAE">
        <w:rPr>
          <w:rFonts w:cstheme="minorHAnsi"/>
          <w:sz w:val="24"/>
          <w:szCs w:val="24"/>
          <w:lang w:val="en-US"/>
        </w:rPr>
        <w:t xml:space="preserve"> related to </w:t>
      </w:r>
      <w:r w:rsidR="006B5504" w:rsidRPr="00A02EAE">
        <w:rPr>
          <w:rFonts w:cstheme="minorHAnsi"/>
          <w:sz w:val="24"/>
          <w:szCs w:val="24"/>
          <w:lang w:val="en-US"/>
        </w:rPr>
        <w:t xml:space="preserve">other </w:t>
      </w:r>
      <w:r w:rsidR="00A63308" w:rsidRPr="00A02EAE">
        <w:rPr>
          <w:rFonts w:cstheme="minorHAnsi"/>
          <w:sz w:val="24"/>
          <w:szCs w:val="24"/>
          <w:lang w:val="en-US"/>
        </w:rPr>
        <w:t>affiliate</w:t>
      </w:r>
      <w:r w:rsidR="00F409D1" w:rsidRPr="00A02EAE">
        <w:rPr>
          <w:rFonts w:cstheme="minorHAnsi"/>
          <w:sz w:val="24"/>
          <w:szCs w:val="24"/>
          <w:lang w:val="en-US"/>
        </w:rPr>
        <w:t>d parties</w:t>
      </w:r>
      <w:r w:rsidR="00A63308" w:rsidRPr="00A02EAE">
        <w:rPr>
          <w:rFonts w:cstheme="minorHAnsi"/>
          <w:sz w:val="24"/>
          <w:szCs w:val="24"/>
          <w:lang w:val="en-US"/>
        </w:rPr>
        <w:t xml:space="preserve"> involved in the production or sale of the investigated </w:t>
      </w:r>
      <w:r w:rsidR="00E80E5C" w:rsidRPr="00A02EAE">
        <w:rPr>
          <w:rFonts w:cstheme="minorHAnsi"/>
          <w:sz w:val="24"/>
          <w:szCs w:val="24"/>
          <w:lang w:val="en-US"/>
        </w:rPr>
        <w:t>product</w:t>
      </w:r>
      <w:r w:rsidR="00A63308" w:rsidRPr="00A02EAE">
        <w:rPr>
          <w:rFonts w:cstheme="minorHAnsi"/>
          <w:sz w:val="24"/>
          <w:szCs w:val="24"/>
          <w:lang w:val="en-US"/>
        </w:rPr>
        <w:t xml:space="preserve"> in the domestic and foreign markets.</w:t>
      </w:r>
    </w:p>
    <w:p w14:paraId="376ABC49" w14:textId="77777777" w:rsidR="003E5CA8" w:rsidRPr="00A02EAE" w:rsidRDefault="003E5CA8" w:rsidP="003E5CA8">
      <w:pPr>
        <w:pStyle w:val="PargrafodaLista"/>
        <w:ind w:left="792"/>
        <w:jc w:val="both"/>
        <w:rPr>
          <w:rFonts w:cstheme="minorHAnsi"/>
          <w:sz w:val="24"/>
          <w:szCs w:val="24"/>
          <w:lang w:val="en-US"/>
        </w:rPr>
      </w:pPr>
      <w:r w:rsidRPr="00A02EAE">
        <w:rPr>
          <w:rFonts w:cstheme="minorHAnsi"/>
          <w:noProof/>
          <w:sz w:val="24"/>
          <w:szCs w:val="24"/>
          <w:lang w:val="en-US" w:eastAsia="pt-BR"/>
        </w:rPr>
        <mc:AlternateContent>
          <mc:Choice Requires="wps">
            <w:drawing>
              <wp:anchor distT="0" distB="0" distL="114300" distR="114300" simplePos="0" relativeHeight="251655168"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59E0C2" id="Retângulo 9" o:spid="_x0000_s1026" style="position:absolute;margin-left:-15.75pt;margin-top:18.55pt;width:532.05pt;height:114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A02EAE" w:rsidRDefault="0049356D" w:rsidP="00A63308">
      <w:pPr>
        <w:jc w:val="both"/>
        <w:rPr>
          <w:rFonts w:cstheme="minorHAnsi"/>
          <w:sz w:val="24"/>
          <w:szCs w:val="24"/>
          <w:lang w:val="en-US"/>
        </w:rPr>
      </w:pPr>
      <w:r w:rsidRPr="00A02EAE">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A02EAE" w:rsidRDefault="00A63308" w:rsidP="0049356D">
      <w:pPr>
        <w:spacing w:after="0"/>
        <w:jc w:val="both"/>
        <w:rPr>
          <w:rFonts w:cstheme="minorHAnsi"/>
          <w:sz w:val="24"/>
          <w:szCs w:val="24"/>
          <w:lang w:val="en-US"/>
        </w:rPr>
      </w:pPr>
      <w:r w:rsidRPr="00A02EAE">
        <w:rPr>
          <w:rFonts w:cstheme="minorHAnsi"/>
          <w:sz w:val="24"/>
          <w:szCs w:val="24"/>
          <w:lang w:val="en-US"/>
        </w:rPr>
        <w:t>Name:</w:t>
      </w:r>
    </w:p>
    <w:p w14:paraId="5AF27931" w14:textId="77777777" w:rsidR="00A63308" w:rsidRPr="00A02EAE" w:rsidRDefault="00A63308" w:rsidP="0049356D">
      <w:pPr>
        <w:spacing w:after="0"/>
        <w:jc w:val="both"/>
        <w:rPr>
          <w:rFonts w:cstheme="minorHAnsi"/>
          <w:sz w:val="24"/>
          <w:szCs w:val="24"/>
          <w:lang w:val="en-US"/>
        </w:rPr>
      </w:pPr>
      <w:r w:rsidRPr="00A02EAE">
        <w:rPr>
          <w:rFonts w:cstheme="minorHAnsi"/>
          <w:sz w:val="24"/>
          <w:szCs w:val="24"/>
          <w:lang w:val="en-US"/>
        </w:rPr>
        <w:t>Job Position:</w:t>
      </w:r>
    </w:p>
    <w:p w14:paraId="23204271" w14:textId="77777777" w:rsidR="00A63308" w:rsidRPr="00A02EAE" w:rsidRDefault="00A63308" w:rsidP="0049356D">
      <w:pPr>
        <w:spacing w:after="0"/>
        <w:jc w:val="both"/>
        <w:rPr>
          <w:rFonts w:cstheme="minorHAnsi"/>
          <w:sz w:val="24"/>
          <w:szCs w:val="24"/>
          <w:lang w:val="en-US"/>
        </w:rPr>
      </w:pPr>
      <w:r w:rsidRPr="00A02EAE">
        <w:rPr>
          <w:rFonts w:cstheme="minorHAnsi"/>
          <w:sz w:val="24"/>
          <w:szCs w:val="24"/>
          <w:lang w:val="en-US"/>
        </w:rPr>
        <w:t>Telephone Number:</w:t>
      </w:r>
    </w:p>
    <w:p w14:paraId="27A1A346" w14:textId="77777777" w:rsidR="00A63308" w:rsidRPr="00A02EAE" w:rsidRDefault="00A63308" w:rsidP="0049356D">
      <w:pPr>
        <w:spacing w:after="0"/>
        <w:jc w:val="both"/>
        <w:rPr>
          <w:rFonts w:cstheme="minorHAnsi"/>
          <w:sz w:val="24"/>
          <w:szCs w:val="24"/>
          <w:lang w:val="en-US"/>
        </w:rPr>
      </w:pPr>
      <w:r w:rsidRPr="00A02EAE">
        <w:rPr>
          <w:rFonts w:cstheme="minorHAnsi"/>
          <w:sz w:val="24"/>
          <w:szCs w:val="24"/>
          <w:lang w:val="en-US"/>
        </w:rPr>
        <w:t>Electronic address (e-mail):</w:t>
      </w:r>
    </w:p>
    <w:p w14:paraId="7F016D12" w14:textId="77777777" w:rsidR="00A63308" w:rsidRPr="00A02EAE" w:rsidRDefault="00A63308" w:rsidP="00A63308">
      <w:pPr>
        <w:jc w:val="both"/>
        <w:rPr>
          <w:rFonts w:cstheme="minorHAnsi"/>
          <w:sz w:val="24"/>
          <w:szCs w:val="24"/>
          <w:lang w:val="en-US"/>
        </w:rPr>
      </w:pPr>
    </w:p>
    <w:p w14:paraId="74C25807" w14:textId="77777777" w:rsidR="0049356D" w:rsidRPr="00A02EAE" w:rsidRDefault="00F851FB" w:rsidP="0049356D">
      <w:pPr>
        <w:jc w:val="both"/>
        <w:rPr>
          <w:rFonts w:cstheme="minorHAnsi"/>
          <w:b/>
          <w:sz w:val="24"/>
          <w:szCs w:val="24"/>
          <w:lang w:val="en-US"/>
        </w:rPr>
      </w:pPr>
      <w:r w:rsidRPr="00A02EAE">
        <w:rPr>
          <w:rFonts w:cstheme="minorHAnsi"/>
          <w:sz w:val="24"/>
          <w:szCs w:val="24"/>
          <w:lang w:val="en-US"/>
        </w:rPr>
        <w:br w:type="page"/>
      </w:r>
    </w:p>
    <w:p w14:paraId="5EB7F48F" w14:textId="77777777" w:rsidR="00A63308" w:rsidRPr="00A02EAE" w:rsidRDefault="00F851FB" w:rsidP="00F851FB">
      <w:pPr>
        <w:jc w:val="center"/>
        <w:rPr>
          <w:rFonts w:cstheme="minorHAnsi"/>
          <w:b/>
          <w:sz w:val="24"/>
          <w:szCs w:val="24"/>
          <w:lang w:val="en-US"/>
        </w:rPr>
      </w:pPr>
      <w:r w:rsidRPr="00A02EAE">
        <w:rPr>
          <w:rFonts w:cstheme="minorHAnsi"/>
          <w:noProof/>
          <w:sz w:val="24"/>
          <w:szCs w:val="24"/>
          <w:lang w:val="en-US" w:eastAsia="pt-BR"/>
        </w:rPr>
        <w:lastRenderedPageBreak/>
        <mc:AlternateContent>
          <mc:Choice Requires="wps">
            <w:drawing>
              <wp:anchor distT="0" distB="0" distL="114300" distR="114300" simplePos="0" relativeHeight="25166336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2A035" id="Retângulo 13" o:spid="_x0000_s1026" style="position:absolute;margin-left:-2.75pt;margin-top:-6.45pt;width:485.2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A02EAE">
        <w:rPr>
          <w:rFonts w:cstheme="minorHAnsi"/>
          <w:b/>
          <w:sz w:val="24"/>
          <w:szCs w:val="24"/>
          <w:lang w:val="en-US"/>
        </w:rPr>
        <w:t>II</w:t>
      </w:r>
      <w:r w:rsidR="00A63308" w:rsidRPr="00A02EAE">
        <w:rPr>
          <w:rFonts w:cstheme="minorHAnsi"/>
          <w:b/>
          <w:sz w:val="24"/>
          <w:szCs w:val="24"/>
          <w:lang w:val="en-US"/>
        </w:rPr>
        <w:t xml:space="preserve"> – P</w:t>
      </w:r>
      <w:r w:rsidRPr="00A02EAE">
        <w:rPr>
          <w:rFonts w:cstheme="minorHAnsi"/>
          <w:b/>
          <w:sz w:val="24"/>
          <w:szCs w:val="24"/>
          <w:lang w:val="en-US"/>
        </w:rPr>
        <w:t>RODUCT UNDER INVESTIGATION</w:t>
      </w:r>
    </w:p>
    <w:p w14:paraId="522E0111" w14:textId="77777777" w:rsidR="00F75CF0" w:rsidRPr="00A02EAE" w:rsidRDefault="00F75CF0" w:rsidP="00A63308">
      <w:pPr>
        <w:jc w:val="both"/>
        <w:rPr>
          <w:rFonts w:cstheme="minorHAnsi"/>
          <w:sz w:val="24"/>
          <w:szCs w:val="24"/>
          <w:lang w:val="en-US"/>
        </w:rPr>
      </w:pPr>
    </w:p>
    <w:p w14:paraId="49EBD153" w14:textId="77777777" w:rsidR="00A63308" w:rsidRPr="00A02EAE" w:rsidRDefault="00A63308" w:rsidP="00A63308">
      <w:pPr>
        <w:jc w:val="both"/>
        <w:rPr>
          <w:rFonts w:cstheme="minorHAnsi"/>
          <w:b/>
          <w:sz w:val="24"/>
          <w:szCs w:val="24"/>
          <w:lang w:val="en-US"/>
        </w:rPr>
      </w:pPr>
      <w:r w:rsidRPr="00A02EAE">
        <w:rPr>
          <w:rFonts w:cstheme="minorHAnsi"/>
          <w:b/>
          <w:sz w:val="24"/>
          <w:szCs w:val="24"/>
          <w:lang w:val="en-US"/>
        </w:rPr>
        <w:t>Product under investigation:</w:t>
      </w:r>
    </w:p>
    <w:p w14:paraId="76CA496C" w14:textId="390242A0" w:rsidR="001157B4" w:rsidRPr="00A02EAE" w:rsidRDefault="00A65940" w:rsidP="001157B4">
      <w:pPr>
        <w:pStyle w:val="PargrafodaLista"/>
        <w:numPr>
          <w:ilvl w:val="0"/>
          <w:numId w:val="4"/>
        </w:numPr>
        <w:jc w:val="both"/>
        <w:rPr>
          <w:rFonts w:cstheme="minorHAnsi"/>
          <w:sz w:val="24"/>
          <w:szCs w:val="24"/>
          <w:lang w:val="en-US"/>
        </w:rPr>
      </w:pPr>
      <w:r w:rsidRPr="00A02EAE">
        <w:rPr>
          <w:rFonts w:cstheme="minorHAnsi"/>
          <w:sz w:val="24"/>
          <w:szCs w:val="24"/>
          <w:lang w:val="en-US"/>
        </w:rPr>
        <w:t>S</w:t>
      </w:r>
      <w:r w:rsidR="006D20F9" w:rsidRPr="00A02EAE">
        <w:rPr>
          <w:rFonts w:cstheme="minorHAnsi"/>
          <w:sz w:val="24"/>
          <w:szCs w:val="24"/>
          <w:lang w:val="en-US"/>
        </w:rPr>
        <w:t>teel wires</w:t>
      </w:r>
      <w:r w:rsidR="001157B4" w:rsidRPr="00A02EAE">
        <w:rPr>
          <w:rFonts w:cstheme="minorHAnsi"/>
          <w:sz w:val="24"/>
          <w:szCs w:val="24"/>
          <w:lang w:val="en-US"/>
        </w:rPr>
        <w:t xml:space="preserve">, commonly classified under </w:t>
      </w:r>
      <w:r w:rsidR="00E72607" w:rsidRPr="00A02EAE">
        <w:rPr>
          <w:rFonts w:cstheme="minorHAnsi"/>
          <w:sz w:val="24"/>
          <w:szCs w:val="24"/>
          <w:lang w:val="en-US"/>
        </w:rPr>
        <w:t>sub</w:t>
      </w:r>
      <w:r w:rsidR="001157B4" w:rsidRPr="00A02EAE">
        <w:rPr>
          <w:rFonts w:cstheme="minorHAnsi"/>
          <w:sz w:val="24"/>
          <w:szCs w:val="24"/>
          <w:lang w:val="en-US"/>
        </w:rPr>
        <w:t>items</w:t>
      </w:r>
      <w:r w:rsidR="00FB228F" w:rsidRPr="00A02EAE">
        <w:rPr>
          <w:rFonts w:cstheme="minorHAnsi"/>
          <w:b/>
          <w:bCs/>
          <w:sz w:val="24"/>
          <w:szCs w:val="24"/>
          <w:lang w:val="en-US"/>
        </w:rPr>
        <w:t xml:space="preserve"> 7217.10.19</w:t>
      </w:r>
      <w:r w:rsidR="00FB228F" w:rsidRPr="00A02EAE">
        <w:rPr>
          <w:rFonts w:cstheme="minorHAnsi"/>
          <w:sz w:val="24"/>
          <w:szCs w:val="24"/>
          <w:lang w:val="en-US"/>
        </w:rPr>
        <w:t xml:space="preserve"> e </w:t>
      </w:r>
      <w:r w:rsidR="00FB228F" w:rsidRPr="00A02EAE">
        <w:rPr>
          <w:rFonts w:cstheme="minorHAnsi"/>
          <w:b/>
          <w:bCs/>
          <w:sz w:val="24"/>
          <w:szCs w:val="24"/>
          <w:lang w:val="en-US"/>
        </w:rPr>
        <w:t>7217.10.90</w:t>
      </w:r>
      <w:r w:rsidR="001157B4" w:rsidRPr="00A02EAE">
        <w:rPr>
          <w:rFonts w:cstheme="minorHAnsi"/>
          <w:color w:val="FF0000"/>
          <w:sz w:val="24"/>
          <w:szCs w:val="24"/>
          <w:lang w:val="en-US"/>
        </w:rPr>
        <w:t xml:space="preserve"> </w:t>
      </w:r>
      <w:r w:rsidR="001157B4" w:rsidRPr="00A02EAE">
        <w:rPr>
          <w:rFonts w:cstheme="minorHAnsi"/>
          <w:sz w:val="24"/>
          <w:szCs w:val="24"/>
          <w:lang w:val="en-US"/>
        </w:rPr>
        <w:t xml:space="preserve">of the MERCOSUR Common Nomenclature (NCM – Nomenclatura Comum do MERCOSUL), exported from </w:t>
      </w:r>
      <w:r w:rsidR="00FB228F" w:rsidRPr="00A02EAE">
        <w:rPr>
          <w:rFonts w:cstheme="minorHAnsi"/>
          <w:sz w:val="24"/>
          <w:szCs w:val="24"/>
          <w:lang w:val="en-US"/>
        </w:rPr>
        <w:t>Spain, Egypt and Malaysia</w:t>
      </w:r>
      <w:r w:rsidR="001157B4" w:rsidRPr="00A02EAE">
        <w:rPr>
          <w:rFonts w:cstheme="minorHAnsi"/>
          <w:sz w:val="24"/>
          <w:szCs w:val="24"/>
          <w:lang w:val="en-US"/>
        </w:rPr>
        <w:t>.</w:t>
      </w:r>
    </w:p>
    <w:p w14:paraId="496FA022" w14:textId="77777777" w:rsidR="001157B4" w:rsidRPr="00A02EAE" w:rsidRDefault="001157B4" w:rsidP="001157B4">
      <w:pPr>
        <w:pStyle w:val="PargrafodaLista"/>
        <w:jc w:val="both"/>
        <w:rPr>
          <w:rFonts w:cstheme="minorHAnsi"/>
          <w:sz w:val="24"/>
          <w:szCs w:val="24"/>
          <w:lang w:val="en-US"/>
        </w:rPr>
      </w:pPr>
    </w:p>
    <w:p w14:paraId="09C5D072" w14:textId="432E5633" w:rsidR="001157B4" w:rsidRDefault="00DD3297" w:rsidP="001157B4">
      <w:pPr>
        <w:pStyle w:val="PargrafodaLista"/>
        <w:ind w:left="1440"/>
        <w:jc w:val="both"/>
        <w:rPr>
          <w:rFonts w:cstheme="minorHAnsi"/>
          <w:sz w:val="24"/>
          <w:szCs w:val="24"/>
          <w:lang w:val="en-US"/>
        </w:rPr>
      </w:pPr>
      <w:r w:rsidRPr="00DD3297">
        <w:rPr>
          <w:rFonts w:cstheme="minorHAnsi"/>
          <w:sz w:val="24"/>
          <w:szCs w:val="24"/>
          <w:lang w:val="en-US"/>
        </w:rPr>
        <w:t>The product under investigation is high carbon steel wire, high strength, circular section, processed by cold drawing, indented or plain surface, normal (RN) or low relaxation (RB)</w:t>
      </w:r>
      <w:r w:rsidRPr="00DD3297">
        <w:rPr>
          <w:rFonts w:cstheme="minorHAnsi"/>
          <w:sz w:val="24"/>
          <w:szCs w:val="24"/>
          <w:lang w:val="en-US"/>
        </w:rPr>
        <w:t>.</w:t>
      </w:r>
    </w:p>
    <w:p w14:paraId="1B2313B2" w14:textId="77777777" w:rsidR="00DD3297" w:rsidRPr="00DD3297" w:rsidRDefault="00DD3297" w:rsidP="001157B4">
      <w:pPr>
        <w:pStyle w:val="PargrafodaLista"/>
        <w:ind w:left="1440"/>
        <w:jc w:val="both"/>
        <w:rPr>
          <w:rFonts w:cstheme="minorHAnsi"/>
          <w:sz w:val="24"/>
          <w:szCs w:val="24"/>
          <w:lang w:val="en-US"/>
        </w:rPr>
      </w:pPr>
    </w:p>
    <w:p w14:paraId="04DA5AD8" w14:textId="77777777" w:rsidR="001157B4" w:rsidRPr="00A02EAE" w:rsidRDefault="001157B4" w:rsidP="001157B4">
      <w:pPr>
        <w:pStyle w:val="PargrafodaLista"/>
        <w:numPr>
          <w:ilvl w:val="0"/>
          <w:numId w:val="4"/>
        </w:numPr>
        <w:jc w:val="both"/>
        <w:rPr>
          <w:rFonts w:cstheme="minorHAnsi"/>
          <w:sz w:val="24"/>
          <w:szCs w:val="24"/>
          <w:lang w:val="en-US"/>
        </w:rPr>
      </w:pPr>
      <w:r w:rsidRPr="00A02EAE">
        <w:rPr>
          <w:rFonts w:cstheme="minorHAnsi"/>
          <w:sz w:val="24"/>
          <w:szCs w:val="24"/>
          <w:lang w:val="en-US"/>
        </w:rPr>
        <w:t>Period of dumping investigation</w:t>
      </w:r>
    </w:p>
    <w:p w14:paraId="47DBB123" w14:textId="77777777" w:rsidR="001157B4" w:rsidRPr="00A02EAE" w:rsidRDefault="001157B4" w:rsidP="001157B4">
      <w:pPr>
        <w:pStyle w:val="PargrafodaLista"/>
        <w:ind w:left="1440"/>
        <w:jc w:val="both"/>
        <w:rPr>
          <w:rFonts w:cstheme="minorHAnsi"/>
          <w:sz w:val="24"/>
          <w:szCs w:val="24"/>
          <w:lang w:val="en-US"/>
        </w:rPr>
      </w:pPr>
    </w:p>
    <w:p w14:paraId="52276D0C" w14:textId="2D33312F" w:rsidR="001157B4" w:rsidRPr="00DD3297" w:rsidRDefault="00056AC0" w:rsidP="001157B4">
      <w:pPr>
        <w:pStyle w:val="PargrafodaLista"/>
        <w:ind w:left="1440"/>
        <w:jc w:val="both"/>
        <w:rPr>
          <w:rFonts w:cstheme="minorHAnsi"/>
          <w:sz w:val="24"/>
          <w:szCs w:val="24"/>
          <w:lang w:val="en-US"/>
        </w:rPr>
      </w:pPr>
      <w:r w:rsidRPr="00DD3297">
        <w:rPr>
          <w:rFonts w:cstheme="minorHAnsi"/>
          <w:b/>
          <w:bCs/>
          <w:sz w:val="24"/>
          <w:szCs w:val="24"/>
          <w:lang w:val="en-US"/>
        </w:rPr>
        <w:t>October</w:t>
      </w:r>
      <w:r w:rsidR="001157B4" w:rsidRPr="00DD3297">
        <w:rPr>
          <w:rFonts w:cstheme="minorHAnsi"/>
          <w:sz w:val="24"/>
          <w:szCs w:val="24"/>
          <w:lang w:val="en-US"/>
        </w:rPr>
        <w:t xml:space="preserve"> of </w:t>
      </w:r>
      <w:r w:rsidRPr="00DD3297">
        <w:rPr>
          <w:rFonts w:cstheme="minorHAnsi"/>
          <w:sz w:val="24"/>
          <w:szCs w:val="24"/>
          <w:lang w:val="en-US"/>
        </w:rPr>
        <w:t>2023</w:t>
      </w:r>
      <w:r w:rsidR="001157B4" w:rsidRPr="00DD3297">
        <w:rPr>
          <w:rFonts w:cstheme="minorHAnsi"/>
          <w:sz w:val="24"/>
          <w:szCs w:val="24"/>
          <w:lang w:val="en-US"/>
        </w:rPr>
        <w:t xml:space="preserve"> to </w:t>
      </w:r>
      <w:r w:rsidRPr="00DD3297">
        <w:rPr>
          <w:rFonts w:cstheme="minorHAnsi"/>
          <w:b/>
          <w:bCs/>
          <w:sz w:val="24"/>
          <w:szCs w:val="24"/>
          <w:lang w:val="en-US"/>
        </w:rPr>
        <w:t>September</w:t>
      </w:r>
      <w:r w:rsidRPr="00DD3297">
        <w:rPr>
          <w:rFonts w:cstheme="minorHAnsi"/>
          <w:sz w:val="24"/>
          <w:szCs w:val="24"/>
          <w:lang w:val="en-US"/>
        </w:rPr>
        <w:t xml:space="preserve"> </w:t>
      </w:r>
      <w:r w:rsidR="001157B4" w:rsidRPr="00DD3297">
        <w:rPr>
          <w:rFonts w:cstheme="minorHAnsi"/>
          <w:sz w:val="24"/>
          <w:szCs w:val="24"/>
          <w:lang w:val="en-US"/>
        </w:rPr>
        <w:t xml:space="preserve">of </w:t>
      </w:r>
      <w:r w:rsidRPr="00DD3297">
        <w:rPr>
          <w:rFonts w:cstheme="minorHAnsi"/>
          <w:sz w:val="24"/>
          <w:szCs w:val="24"/>
          <w:lang w:val="en-US"/>
        </w:rPr>
        <w:t>2024</w:t>
      </w:r>
    </w:p>
    <w:p w14:paraId="4D8F3D53" w14:textId="77777777" w:rsidR="001157B4" w:rsidRPr="00A02EAE" w:rsidRDefault="001157B4" w:rsidP="001157B4">
      <w:pPr>
        <w:pStyle w:val="PargrafodaLista"/>
        <w:ind w:left="1440"/>
        <w:jc w:val="both"/>
        <w:rPr>
          <w:rFonts w:cstheme="minorHAnsi"/>
          <w:sz w:val="24"/>
          <w:szCs w:val="24"/>
          <w:lang w:val="en-US"/>
        </w:rPr>
      </w:pPr>
    </w:p>
    <w:p w14:paraId="0B307C70" w14:textId="77777777" w:rsidR="001157B4" w:rsidRPr="00A02EAE" w:rsidRDefault="001157B4" w:rsidP="001157B4">
      <w:pPr>
        <w:pStyle w:val="PargrafodaLista"/>
        <w:numPr>
          <w:ilvl w:val="0"/>
          <w:numId w:val="4"/>
        </w:numPr>
        <w:jc w:val="both"/>
        <w:rPr>
          <w:rFonts w:cstheme="minorHAnsi"/>
          <w:sz w:val="24"/>
          <w:szCs w:val="24"/>
          <w:lang w:val="en-US"/>
        </w:rPr>
      </w:pPr>
      <w:r w:rsidRPr="00A02EAE">
        <w:rPr>
          <w:rFonts w:cstheme="minorHAnsi"/>
          <w:sz w:val="24"/>
          <w:szCs w:val="24"/>
          <w:lang w:val="en-US"/>
        </w:rPr>
        <w:t>Period of injury investigation</w:t>
      </w:r>
    </w:p>
    <w:p w14:paraId="5E227BA6" w14:textId="25A5737B" w:rsidR="001157B4" w:rsidRPr="00A02EAE" w:rsidRDefault="00056AC0" w:rsidP="00056AC0">
      <w:pPr>
        <w:ind w:left="708" w:firstLine="708"/>
        <w:jc w:val="both"/>
        <w:rPr>
          <w:rFonts w:cstheme="minorHAnsi"/>
          <w:sz w:val="24"/>
          <w:szCs w:val="24"/>
          <w:lang w:val="en-US"/>
        </w:rPr>
      </w:pPr>
      <w:r w:rsidRPr="00A02EAE">
        <w:rPr>
          <w:rFonts w:cstheme="minorHAnsi"/>
          <w:b/>
          <w:bCs/>
          <w:sz w:val="24"/>
          <w:szCs w:val="24"/>
          <w:lang w:val="en-US"/>
        </w:rPr>
        <w:t>October</w:t>
      </w:r>
      <w:r w:rsidR="001157B4" w:rsidRPr="00A02EAE">
        <w:rPr>
          <w:rFonts w:cstheme="minorHAnsi"/>
          <w:sz w:val="24"/>
          <w:szCs w:val="24"/>
          <w:lang w:val="en-US"/>
        </w:rPr>
        <w:t xml:space="preserve"> of </w:t>
      </w:r>
      <w:r w:rsidRPr="00A02EAE">
        <w:rPr>
          <w:rFonts w:cstheme="minorHAnsi"/>
          <w:sz w:val="24"/>
          <w:szCs w:val="24"/>
          <w:lang w:val="en-US"/>
        </w:rPr>
        <w:t>2019</w:t>
      </w:r>
      <w:r w:rsidR="001157B4" w:rsidRPr="00A02EAE">
        <w:rPr>
          <w:rFonts w:cstheme="minorHAnsi"/>
          <w:sz w:val="24"/>
          <w:szCs w:val="24"/>
          <w:lang w:val="en-US"/>
        </w:rPr>
        <w:t xml:space="preserve"> to </w:t>
      </w:r>
      <w:r w:rsidRPr="00A02EAE">
        <w:rPr>
          <w:rFonts w:cstheme="minorHAnsi"/>
          <w:b/>
          <w:bCs/>
          <w:sz w:val="24"/>
          <w:szCs w:val="24"/>
          <w:lang w:val="en-US"/>
        </w:rPr>
        <w:t>September</w:t>
      </w:r>
      <w:r w:rsidRPr="00A02EAE">
        <w:rPr>
          <w:rFonts w:cstheme="minorHAnsi"/>
          <w:sz w:val="24"/>
          <w:szCs w:val="24"/>
          <w:lang w:val="en-US"/>
        </w:rPr>
        <w:t xml:space="preserve"> </w:t>
      </w:r>
      <w:r w:rsidR="001157B4" w:rsidRPr="00A02EAE">
        <w:rPr>
          <w:rFonts w:cstheme="minorHAnsi"/>
          <w:sz w:val="24"/>
          <w:szCs w:val="24"/>
          <w:lang w:val="en-US"/>
        </w:rPr>
        <w:t xml:space="preserve">of </w:t>
      </w:r>
      <w:r w:rsidRPr="00A02EAE">
        <w:rPr>
          <w:rFonts w:cstheme="minorHAnsi"/>
          <w:sz w:val="24"/>
          <w:szCs w:val="24"/>
          <w:lang w:val="en-US"/>
        </w:rPr>
        <w:t>2024</w:t>
      </w:r>
      <w:r w:rsidR="001157B4" w:rsidRPr="00A02EAE">
        <w:rPr>
          <w:rFonts w:cstheme="minorHAnsi"/>
          <w:sz w:val="24"/>
          <w:szCs w:val="24"/>
          <w:lang w:val="en-US"/>
        </w:rPr>
        <w:t xml:space="preserve">, divided into five periods, in accordance </w:t>
      </w:r>
      <w:r w:rsidRPr="00A02EAE">
        <w:rPr>
          <w:rFonts w:cstheme="minorHAnsi"/>
          <w:sz w:val="24"/>
          <w:szCs w:val="24"/>
          <w:lang w:val="en-US"/>
        </w:rPr>
        <w:t>with</w:t>
      </w:r>
      <w:r w:rsidR="001157B4" w:rsidRPr="00A02EAE">
        <w:rPr>
          <w:rFonts w:cstheme="minorHAnsi"/>
          <w:sz w:val="24"/>
          <w:szCs w:val="24"/>
          <w:lang w:val="en-US"/>
        </w:rPr>
        <w:t xml:space="preserve"> the specification below:</w:t>
      </w:r>
    </w:p>
    <w:p w14:paraId="6BEE7A86" w14:textId="43317584" w:rsidR="001157B4" w:rsidRPr="00A02EAE" w:rsidRDefault="001157B4" w:rsidP="001157B4">
      <w:pPr>
        <w:pStyle w:val="PargrafodaLista"/>
        <w:ind w:left="1440"/>
        <w:jc w:val="both"/>
        <w:rPr>
          <w:rFonts w:cstheme="minorHAnsi"/>
          <w:sz w:val="24"/>
          <w:szCs w:val="24"/>
          <w:lang w:val="en-US"/>
        </w:rPr>
      </w:pPr>
      <w:r w:rsidRPr="00A02EAE">
        <w:rPr>
          <w:rFonts w:cstheme="minorHAnsi"/>
          <w:sz w:val="24"/>
          <w:szCs w:val="24"/>
          <w:lang w:val="en-US"/>
        </w:rPr>
        <w:t xml:space="preserve">P1 - </w:t>
      </w:r>
      <w:r w:rsidR="00056AC0" w:rsidRPr="00A02EAE">
        <w:rPr>
          <w:rFonts w:cstheme="minorHAnsi"/>
          <w:b/>
          <w:bCs/>
          <w:sz w:val="24"/>
          <w:szCs w:val="24"/>
          <w:lang w:val="en-US"/>
        </w:rPr>
        <w:t>October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2019</w:t>
      </w:r>
      <w:r w:rsidRPr="00A02EAE">
        <w:rPr>
          <w:rFonts w:cstheme="minorHAnsi"/>
          <w:sz w:val="24"/>
          <w:szCs w:val="24"/>
          <w:lang w:val="en-US"/>
        </w:rPr>
        <w:t xml:space="preserve"> to </w:t>
      </w:r>
      <w:r w:rsidR="00056AC0" w:rsidRPr="00A02EAE">
        <w:rPr>
          <w:rFonts w:cstheme="minorHAnsi"/>
          <w:b/>
          <w:bCs/>
          <w:sz w:val="24"/>
          <w:szCs w:val="24"/>
          <w:lang w:val="en-US"/>
        </w:rPr>
        <w:t>September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2020</w:t>
      </w:r>
    </w:p>
    <w:p w14:paraId="36DF641C" w14:textId="19BEB825" w:rsidR="001157B4" w:rsidRPr="00A02EAE" w:rsidRDefault="001157B4" w:rsidP="001157B4">
      <w:pPr>
        <w:pStyle w:val="PargrafodaLista"/>
        <w:ind w:left="1440"/>
        <w:jc w:val="both"/>
        <w:rPr>
          <w:rFonts w:cstheme="minorHAnsi"/>
          <w:sz w:val="24"/>
          <w:szCs w:val="24"/>
          <w:lang w:val="en-US"/>
        </w:rPr>
      </w:pPr>
      <w:r w:rsidRPr="00A02EAE">
        <w:rPr>
          <w:rFonts w:cstheme="minorHAnsi"/>
          <w:sz w:val="24"/>
          <w:szCs w:val="24"/>
          <w:lang w:val="en-US"/>
        </w:rPr>
        <w:t xml:space="preserve">P2 - </w:t>
      </w:r>
      <w:r w:rsidR="00056AC0" w:rsidRPr="00A02EAE">
        <w:rPr>
          <w:rFonts w:cstheme="minorHAnsi"/>
          <w:b/>
          <w:bCs/>
          <w:sz w:val="24"/>
          <w:szCs w:val="24"/>
          <w:lang w:val="en-US"/>
        </w:rPr>
        <w:t>October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2020</w:t>
      </w:r>
      <w:r w:rsidRPr="00A02EAE">
        <w:rPr>
          <w:rFonts w:cstheme="minorHAnsi"/>
          <w:sz w:val="24"/>
          <w:szCs w:val="24"/>
          <w:lang w:val="en-US"/>
        </w:rPr>
        <w:t xml:space="preserve"> to </w:t>
      </w:r>
      <w:r w:rsidR="00056AC0" w:rsidRPr="00A02EAE">
        <w:rPr>
          <w:rFonts w:cstheme="minorHAnsi"/>
          <w:b/>
          <w:bCs/>
          <w:sz w:val="24"/>
          <w:szCs w:val="24"/>
          <w:lang w:val="en-US"/>
        </w:rPr>
        <w:t>September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2021</w:t>
      </w:r>
    </w:p>
    <w:p w14:paraId="331062B6" w14:textId="1530013A" w:rsidR="001157B4" w:rsidRPr="00A02EAE" w:rsidRDefault="001157B4" w:rsidP="001157B4">
      <w:pPr>
        <w:pStyle w:val="PargrafodaLista"/>
        <w:ind w:left="1440"/>
        <w:jc w:val="both"/>
        <w:rPr>
          <w:rFonts w:cstheme="minorHAnsi"/>
          <w:sz w:val="24"/>
          <w:szCs w:val="24"/>
          <w:lang w:val="en-US"/>
        </w:rPr>
      </w:pPr>
      <w:r w:rsidRPr="00A02EAE">
        <w:rPr>
          <w:rFonts w:cstheme="minorHAnsi"/>
          <w:sz w:val="24"/>
          <w:szCs w:val="24"/>
          <w:lang w:val="en-US"/>
        </w:rPr>
        <w:t xml:space="preserve">P3 - </w:t>
      </w:r>
      <w:r w:rsidR="00056AC0" w:rsidRPr="00A02EAE">
        <w:rPr>
          <w:rFonts w:cstheme="minorHAnsi"/>
          <w:b/>
          <w:bCs/>
          <w:sz w:val="24"/>
          <w:szCs w:val="24"/>
          <w:lang w:val="en-US"/>
        </w:rPr>
        <w:t>October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2021</w:t>
      </w:r>
      <w:r w:rsidRPr="00A02EAE">
        <w:rPr>
          <w:rFonts w:cstheme="minorHAnsi"/>
          <w:sz w:val="24"/>
          <w:szCs w:val="24"/>
          <w:lang w:val="en-US"/>
        </w:rPr>
        <w:t xml:space="preserve"> to </w:t>
      </w:r>
      <w:r w:rsidR="00056AC0" w:rsidRPr="00A02EAE">
        <w:rPr>
          <w:rFonts w:cstheme="minorHAnsi"/>
          <w:b/>
          <w:bCs/>
          <w:sz w:val="24"/>
          <w:szCs w:val="24"/>
          <w:lang w:val="en-US"/>
        </w:rPr>
        <w:t>September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2022</w:t>
      </w:r>
    </w:p>
    <w:p w14:paraId="16A7A01C" w14:textId="178F258D" w:rsidR="001157B4" w:rsidRPr="00A02EAE" w:rsidRDefault="001157B4" w:rsidP="001157B4">
      <w:pPr>
        <w:pStyle w:val="PargrafodaLista"/>
        <w:ind w:left="1440"/>
        <w:jc w:val="both"/>
        <w:rPr>
          <w:rFonts w:cstheme="minorHAnsi"/>
          <w:sz w:val="24"/>
          <w:szCs w:val="24"/>
          <w:lang w:val="en-US"/>
        </w:rPr>
      </w:pPr>
      <w:r w:rsidRPr="00A02EAE">
        <w:rPr>
          <w:rFonts w:cstheme="minorHAnsi"/>
          <w:sz w:val="24"/>
          <w:szCs w:val="24"/>
          <w:lang w:val="en-US"/>
        </w:rPr>
        <w:t xml:space="preserve">P4 - </w:t>
      </w:r>
      <w:r w:rsidR="00056AC0" w:rsidRPr="00A02EAE">
        <w:rPr>
          <w:rFonts w:cstheme="minorHAnsi"/>
          <w:b/>
          <w:bCs/>
          <w:sz w:val="24"/>
          <w:szCs w:val="24"/>
          <w:lang w:val="en-US"/>
        </w:rPr>
        <w:t>October</w:t>
      </w:r>
      <w:r w:rsidR="00056AC0" w:rsidRPr="00A02EAE">
        <w:rPr>
          <w:rFonts w:cstheme="minorHAnsi"/>
          <w:sz w:val="24"/>
          <w:szCs w:val="24"/>
          <w:lang w:val="en-US"/>
        </w:rPr>
        <w:t xml:space="preserve"> </w:t>
      </w:r>
      <w:r w:rsidRPr="00A02EAE">
        <w:rPr>
          <w:rFonts w:cstheme="minorHAnsi"/>
          <w:sz w:val="24"/>
          <w:szCs w:val="24"/>
          <w:lang w:val="en-US"/>
        </w:rPr>
        <w:t>of</w:t>
      </w:r>
      <w:r w:rsidR="00056AC0" w:rsidRPr="00A02EAE">
        <w:rPr>
          <w:rFonts w:cstheme="minorHAnsi"/>
          <w:sz w:val="24"/>
          <w:szCs w:val="24"/>
          <w:lang w:val="en-US"/>
        </w:rPr>
        <w:t xml:space="preserve"> 2022</w:t>
      </w:r>
      <w:r w:rsidRPr="00A02EAE">
        <w:rPr>
          <w:rFonts w:cstheme="minorHAnsi"/>
          <w:sz w:val="24"/>
          <w:szCs w:val="24"/>
          <w:lang w:val="en-US"/>
        </w:rPr>
        <w:t xml:space="preserve"> to </w:t>
      </w:r>
      <w:r w:rsidR="00056AC0" w:rsidRPr="00A02EAE">
        <w:rPr>
          <w:rFonts w:cstheme="minorHAnsi"/>
          <w:b/>
          <w:bCs/>
          <w:sz w:val="24"/>
          <w:szCs w:val="24"/>
          <w:lang w:val="en-US"/>
        </w:rPr>
        <w:t>September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2023</w:t>
      </w:r>
    </w:p>
    <w:p w14:paraId="37B60A4B" w14:textId="4116815B" w:rsidR="001157B4" w:rsidRPr="00A02EAE" w:rsidRDefault="001157B4" w:rsidP="001157B4">
      <w:pPr>
        <w:pStyle w:val="PargrafodaLista"/>
        <w:ind w:left="1440"/>
        <w:jc w:val="both"/>
        <w:rPr>
          <w:rFonts w:cstheme="minorHAnsi"/>
          <w:sz w:val="24"/>
          <w:szCs w:val="24"/>
          <w:lang w:val="en-US"/>
        </w:rPr>
      </w:pPr>
      <w:r w:rsidRPr="00A02EAE">
        <w:rPr>
          <w:rFonts w:cstheme="minorHAnsi"/>
          <w:sz w:val="24"/>
          <w:szCs w:val="24"/>
          <w:lang w:val="en-US"/>
        </w:rPr>
        <w:t>P</w:t>
      </w:r>
      <w:r w:rsidR="00C21A5D" w:rsidRPr="00A02EAE">
        <w:rPr>
          <w:rFonts w:cstheme="minorHAnsi"/>
          <w:sz w:val="24"/>
          <w:szCs w:val="24"/>
          <w:lang w:val="en-US"/>
        </w:rPr>
        <w:t>5</w:t>
      </w:r>
      <w:r w:rsidRPr="00A02EAE">
        <w:rPr>
          <w:rFonts w:cstheme="minorHAnsi"/>
          <w:sz w:val="24"/>
          <w:szCs w:val="24"/>
          <w:lang w:val="en-US"/>
        </w:rPr>
        <w:t xml:space="preserve"> - </w:t>
      </w:r>
      <w:r w:rsidR="00056AC0" w:rsidRPr="00A02EAE">
        <w:rPr>
          <w:rFonts w:cstheme="minorHAnsi"/>
          <w:b/>
          <w:bCs/>
          <w:sz w:val="24"/>
          <w:szCs w:val="24"/>
          <w:lang w:val="en-US"/>
        </w:rPr>
        <w:t>October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2023</w:t>
      </w:r>
      <w:r w:rsidRPr="00A02EAE">
        <w:rPr>
          <w:rFonts w:cstheme="minorHAnsi"/>
          <w:sz w:val="24"/>
          <w:szCs w:val="24"/>
          <w:lang w:val="en-US"/>
        </w:rPr>
        <w:t xml:space="preserve"> to </w:t>
      </w:r>
      <w:r w:rsidR="00056AC0" w:rsidRPr="00A02EAE">
        <w:rPr>
          <w:rFonts w:cstheme="minorHAnsi"/>
          <w:b/>
          <w:bCs/>
          <w:sz w:val="24"/>
          <w:szCs w:val="24"/>
          <w:lang w:val="en-US"/>
        </w:rPr>
        <w:t>September</w:t>
      </w:r>
      <w:r w:rsidR="00056AC0" w:rsidRPr="00A02EAE">
        <w:rPr>
          <w:rFonts w:cstheme="minorHAnsi"/>
          <w:sz w:val="24"/>
          <w:szCs w:val="24"/>
          <w:lang w:val="en-US"/>
        </w:rPr>
        <w:t xml:space="preserve"> </w:t>
      </w:r>
      <w:r w:rsidRPr="00A02EAE">
        <w:rPr>
          <w:rFonts w:cstheme="minorHAnsi"/>
          <w:sz w:val="24"/>
          <w:szCs w:val="24"/>
          <w:lang w:val="en-US"/>
        </w:rPr>
        <w:t xml:space="preserve">of </w:t>
      </w:r>
      <w:r w:rsidR="00056AC0" w:rsidRPr="00A02EAE">
        <w:rPr>
          <w:rFonts w:cstheme="minorHAnsi"/>
          <w:sz w:val="24"/>
          <w:szCs w:val="24"/>
          <w:lang w:val="en-US"/>
        </w:rPr>
        <w:t>2024</w:t>
      </w:r>
    </w:p>
    <w:p w14:paraId="5DB5BAF5" w14:textId="77777777" w:rsidR="00765DD6" w:rsidRPr="00A02EAE"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A02EAE" w:rsidRDefault="00A63308" w:rsidP="00A63308">
      <w:pPr>
        <w:jc w:val="both"/>
        <w:rPr>
          <w:rFonts w:cstheme="minorHAnsi"/>
          <w:sz w:val="24"/>
          <w:szCs w:val="24"/>
          <w:lang w:val="en-US"/>
        </w:rPr>
      </w:pPr>
    </w:p>
    <w:p w14:paraId="5D72746A" w14:textId="77777777" w:rsidR="00F851FB" w:rsidRPr="00A02EAE" w:rsidRDefault="00F851FB" w:rsidP="00F851FB">
      <w:pPr>
        <w:rPr>
          <w:rFonts w:cstheme="minorHAnsi"/>
          <w:sz w:val="24"/>
          <w:szCs w:val="24"/>
          <w:lang w:val="en-US"/>
        </w:rPr>
      </w:pPr>
    </w:p>
    <w:p w14:paraId="0AE8DE1A" w14:textId="77777777" w:rsidR="00270743" w:rsidRPr="00A02EAE" w:rsidRDefault="00270743" w:rsidP="00F851FB">
      <w:pPr>
        <w:rPr>
          <w:rFonts w:cstheme="minorHAnsi"/>
          <w:sz w:val="24"/>
          <w:szCs w:val="24"/>
          <w:lang w:val="en-US"/>
        </w:rPr>
      </w:pPr>
    </w:p>
    <w:p w14:paraId="229D4BE3" w14:textId="77777777" w:rsidR="00270743" w:rsidRPr="00A02EAE" w:rsidRDefault="00270743" w:rsidP="00F851FB">
      <w:pPr>
        <w:rPr>
          <w:rFonts w:cstheme="minorHAnsi"/>
          <w:sz w:val="24"/>
          <w:szCs w:val="24"/>
          <w:lang w:val="en-US"/>
        </w:rPr>
      </w:pPr>
    </w:p>
    <w:p w14:paraId="0774FF09" w14:textId="77777777" w:rsidR="00270743" w:rsidRPr="00A02EAE" w:rsidRDefault="00270743" w:rsidP="00F851FB">
      <w:pPr>
        <w:rPr>
          <w:rFonts w:cstheme="minorHAnsi"/>
          <w:sz w:val="24"/>
          <w:szCs w:val="24"/>
          <w:lang w:val="en-US"/>
        </w:rPr>
      </w:pPr>
    </w:p>
    <w:p w14:paraId="2E68BF42" w14:textId="77777777" w:rsidR="00270743" w:rsidRPr="00A02EAE" w:rsidRDefault="00270743" w:rsidP="00F851FB">
      <w:pPr>
        <w:rPr>
          <w:rFonts w:cstheme="minorHAnsi"/>
          <w:sz w:val="24"/>
          <w:szCs w:val="24"/>
          <w:lang w:val="en-US"/>
        </w:rPr>
      </w:pPr>
    </w:p>
    <w:p w14:paraId="037E094B" w14:textId="77777777" w:rsidR="00270743" w:rsidRPr="00A02EAE" w:rsidRDefault="00270743" w:rsidP="00F851FB">
      <w:pPr>
        <w:rPr>
          <w:rFonts w:cstheme="minorHAnsi"/>
          <w:sz w:val="24"/>
          <w:szCs w:val="24"/>
          <w:lang w:val="en-US"/>
        </w:rPr>
      </w:pPr>
    </w:p>
    <w:p w14:paraId="15372C35" w14:textId="77777777" w:rsidR="00270743" w:rsidRPr="00A02EAE" w:rsidRDefault="00270743" w:rsidP="00F851FB">
      <w:pPr>
        <w:rPr>
          <w:rFonts w:cstheme="minorHAnsi"/>
          <w:sz w:val="24"/>
          <w:szCs w:val="24"/>
          <w:lang w:val="en-US"/>
        </w:rPr>
      </w:pPr>
    </w:p>
    <w:p w14:paraId="00A7BC4F" w14:textId="77777777" w:rsidR="00270743" w:rsidRPr="00A02EAE" w:rsidRDefault="00270743" w:rsidP="00F851FB">
      <w:pPr>
        <w:rPr>
          <w:rFonts w:cstheme="minorHAnsi"/>
          <w:sz w:val="24"/>
          <w:szCs w:val="24"/>
          <w:lang w:val="en-US"/>
        </w:rPr>
      </w:pPr>
    </w:p>
    <w:p w14:paraId="3DEFC804" w14:textId="77777777" w:rsidR="00270743" w:rsidRPr="00A02EAE" w:rsidRDefault="00270743" w:rsidP="00F851FB">
      <w:pPr>
        <w:rPr>
          <w:rFonts w:cstheme="minorHAnsi"/>
          <w:sz w:val="24"/>
          <w:szCs w:val="24"/>
          <w:lang w:val="en-US"/>
        </w:rPr>
      </w:pPr>
    </w:p>
    <w:p w14:paraId="32D90677" w14:textId="77777777" w:rsidR="00270743" w:rsidRPr="00A02EAE" w:rsidRDefault="00270743" w:rsidP="00F851FB">
      <w:pPr>
        <w:rPr>
          <w:rFonts w:cstheme="minorHAnsi"/>
          <w:sz w:val="24"/>
          <w:szCs w:val="24"/>
          <w:lang w:val="en-US"/>
        </w:rPr>
      </w:pPr>
    </w:p>
    <w:p w14:paraId="47C48CF8" w14:textId="77777777" w:rsidR="00F851FB" w:rsidRPr="00A02EAE" w:rsidRDefault="00270743" w:rsidP="00F851FB">
      <w:pPr>
        <w:jc w:val="center"/>
        <w:rPr>
          <w:rFonts w:cstheme="minorHAnsi"/>
          <w:b/>
          <w:sz w:val="24"/>
          <w:szCs w:val="24"/>
          <w:lang w:val="en-US"/>
        </w:rPr>
      </w:pPr>
      <w:r w:rsidRPr="00A02EAE">
        <w:rPr>
          <w:rFonts w:cstheme="minorHAnsi"/>
          <w:noProof/>
          <w:sz w:val="24"/>
          <w:szCs w:val="24"/>
          <w:lang w:val="en-US" w:eastAsia="pt-BR"/>
        </w:rPr>
        <mc:AlternateContent>
          <mc:Choice Requires="wps">
            <w:drawing>
              <wp:anchor distT="0" distB="0" distL="114300" distR="114300" simplePos="0" relativeHeight="251660288"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1E005" id="Retângulo 11" o:spid="_x0000_s1026" style="position:absolute;margin-left:-8.8pt;margin-top:-7.3pt;width:485.25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A02EAE">
        <w:rPr>
          <w:rFonts w:cstheme="minorHAnsi"/>
          <w:b/>
          <w:sz w:val="24"/>
          <w:szCs w:val="24"/>
          <w:lang w:val="en-US"/>
        </w:rPr>
        <w:t>III – PRODUCT AND PRODUCTION PROCESS</w:t>
      </w:r>
    </w:p>
    <w:p w14:paraId="5A60D25F" w14:textId="77777777" w:rsidR="00F75CF0" w:rsidRPr="00A02EAE" w:rsidRDefault="00F75CF0" w:rsidP="00A63308">
      <w:pPr>
        <w:jc w:val="both"/>
        <w:rPr>
          <w:rFonts w:cstheme="minorHAnsi"/>
          <w:sz w:val="24"/>
          <w:szCs w:val="24"/>
          <w:lang w:val="en-US"/>
        </w:rPr>
      </w:pPr>
    </w:p>
    <w:p w14:paraId="4F735CE7" w14:textId="77777777" w:rsidR="00A63308" w:rsidRPr="00A02EAE" w:rsidRDefault="00A63308" w:rsidP="001B111A">
      <w:pPr>
        <w:spacing w:after="240"/>
        <w:jc w:val="both"/>
        <w:rPr>
          <w:rFonts w:cstheme="minorHAnsi"/>
          <w:i/>
          <w:sz w:val="24"/>
          <w:szCs w:val="24"/>
          <w:lang w:val="en-US"/>
        </w:rPr>
      </w:pPr>
      <w:r w:rsidRPr="00A02EAE">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A02EAE">
        <w:rPr>
          <w:rFonts w:cstheme="minorHAnsi"/>
          <w:i/>
          <w:sz w:val="24"/>
          <w:szCs w:val="24"/>
          <w:lang w:val="en-US"/>
        </w:rPr>
        <w:t>In addition</w:t>
      </w:r>
      <w:r w:rsidRPr="00A02EAE">
        <w:rPr>
          <w:rFonts w:cstheme="minorHAnsi"/>
          <w:i/>
          <w:sz w:val="24"/>
          <w:szCs w:val="24"/>
          <w:lang w:val="en-US"/>
        </w:rPr>
        <w:t xml:space="preserve">, this section aims to learn about the manufacturing process used by the foreign company in the production of its </w:t>
      </w:r>
      <w:r w:rsidR="00E80E5C" w:rsidRPr="00A02EAE">
        <w:rPr>
          <w:rFonts w:cstheme="minorHAnsi"/>
          <w:i/>
          <w:sz w:val="24"/>
          <w:szCs w:val="24"/>
          <w:lang w:val="en-US"/>
        </w:rPr>
        <w:t>product</w:t>
      </w:r>
      <w:r w:rsidRPr="00A02EAE">
        <w:rPr>
          <w:rFonts w:cstheme="minorHAnsi"/>
          <w:i/>
          <w:sz w:val="24"/>
          <w:szCs w:val="24"/>
          <w:lang w:val="en-US"/>
        </w:rPr>
        <w:t>.</w:t>
      </w:r>
    </w:p>
    <w:p w14:paraId="17BFF452" w14:textId="77777777" w:rsidR="00A63308" w:rsidRPr="00A02EAE" w:rsidRDefault="00A63308" w:rsidP="001B111A">
      <w:pPr>
        <w:spacing w:after="240"/>
        <w:jc w:val="both"/>
        <w:rPr>
          <w:rFonts w:cstheme="minorHAnsi"/>
          <w:b/>
          <w:sz w:val="24"/>
          <w:szCs w:val="24"/>
          <w:lang w:val="en-US"/>
        </w:rPr>
      </w:pPr>
      <w:r w:rsidRPr="00A02EAE">
        <w:rPr>
          <w:rFonts w:cstheme="minorHAnsi"/>
          <w:b/>
          <w:sz w:val="24"/>
          <w:szCs w:val="24"/>
          <w:lang w:val="en-US"/>
        </w:rPr>
        <w:t xml:space="preserve">5. Company Product </w:t>
      </w:r>
    </w:p>
    <w:p w14:paraId="3A0C9E91"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5.1 Describe, in details, the </w:t>
      </w:r>
      <w:r w:rsidR="00E80E5C" w:rsidRPr="00A02EAE">
        <w:rPr>
          <w:rFonts w:cstheme="minorHAnsi"/>
          <w:sz w:val="24"/>
          <w:szCs w:val="24"/>
          <w:lang w:val="en-US"/>
        </w:rPr>
        <w:t>product</w:t>
      </w:r>
      <w:r w:rsidRPr="00A02EAE">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A02EAE">
        <w:rPr>
          <w:rFonts w:cstheme="minorHAnsi"/>
          <w:sz w:val="24"/>
          <w:szCs w:val="24"/>
          <w:lang w:val="en-US"/>
        </w:rPr>
        <w:t>size</w:t>
      </w:r>
      <w:r w:rsidRPr="00A02EAE">
        <w:rPr>
          <w:rFonts w:cstheme="minorHAnsi"/>
          <w:sz w:val="24"/>
          <w:szCs w:val="24"/>
          <w:lang w:val="en-US"/>
        </w:rPr>
        <w:t xml:space="preserve">; capacity; power; form of presentation, uses and applications and </w:t>
      </w:r>
      <w:r w:rsidR="00AC6DE4" w:rsidRPr="00A02EAE">
        <w:rPr>
          <w:rFonts w:cstheme="minorHAnsi"/>
          <w:sz w:val="24"/>
          <w:szCs w:val="24"/>
          <w:lang w:val="en-US"/>
        </w:rPr>
        <w:t xml:space="preserve">channels of </w:t>
      </w:r>
      <w:r w:rsidRPr="00A02EAE">
        <w:rPr>
          <w:rFonts w:cstheme="minorHAnsi"/>
          <w:sz w:val="24"/>
          <w:szCs w:val="24"/>
          <w:lang w:val="en-US"/>
        </w:rPr>
        <w:t>distribution. State any other characteristics considered relevant to the identification of the product.</w:t>
      </w:r>
    </w:p>
    <w:p w14:paraId="112C0409"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5.2 Present, if available, literature, catalogue, marketing material or another document that provides technical information about the </w:t>
      </w:r>
      <w:r w:rsidR="00E80E5C" w:rsidRPr="00A02EAE">
        <w:rPr>
          <w:rFonts w:cstheme="minorHAnsi"/>
          <w:sz w:val="24"/>
          <w:szCs w:val="24"/>
          <w:lang w:val="en-US"/>
        </w:rPr>
        <w:t>product</w:t>
      </w:r>
      <w:r w:rsidRPr="00A02EAE">
        <w:rPr>
          <w:rFonts w:cstheme="minorHAnsi"/>
          <w:sz w:val="24"/>
          <w:szCs w:val="24"/>
          <w:lang w:val="en-US"/>
        </w:rPr>
        <w:t>.</w:t>
      </w:r>
    </w:p>
    <w:p w14:paraId="60A37B33"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5.3 Clarify differences, when existent, between the product sold in the domestic market, the one exported to third</w:t>
      </w:r>
      <w:r w:rsidR="00AC6DE4" w:rsidRPr="00A02EAE">
        <w:rPr>
          <w:rFonts w:cstheme="minorHAnsi"/>
          <w:sz w:val="24"/>
          <w:szCs w:val="24"/>
          <w:lang w:val="en-US"/>
        </w:rPr>
        <w:t>-country markets</w:t>
      </w:r>
      <w:r w:rsidRPr="00A02EAE">
        <w:rPr>
          <w:rFonts w:cstheme="minorHAnsi"/>
          <w:sz w:val="24"/>
          <w:szCs w:val="24"/>
          <w:lang w:val="en-US"/>
        </w:rPr>
        <w:t xml:space="preserve"> and the one exported to Brazil.</w:t>
      </w:r>
    </w:p>
    <w:p w14:paraId="7ABA3AA0" w14:textId="556B8D65"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5.4 Describe, in </w:t>
      </w:r>
      <w:r w:rsidR="00F42F2D" w:rsidRPr="00A02EAE">
        <w:rPr>
          <w:rFonts w:cstheme="minorHAnsi"/>
          <w:sz w:val="24"/>
          <w:szCs w:val="24"/>
          <w:lang w:val="en-US"/>
        </w:rPr>
        <w:t>detail</w:t>
      </w:r>
      <w:r w:rsidRPr="00A02EAE">
        <w:rPr>
          <w:rFonts w:cstheme="minorHAnsi"/>
          <w:sz w:val="24"/>
          <w:szCs w:val="24"/>
          <w:lang w:val="en-US"/>
        </w:rPr>
        <w:t xml:space="preserve">, the product codification system (CODPROD) used by </w:t>
      </w:r>
      <w:r w:rsidR="00AC6DE4" w:rsidRPr="00A02EAE">
        <w:rPr>
          <w:rFonts w:cstheme="minorHAnsi"/>
          <w:sz w:val="24"/>
          <w:szCs w:val="24"/>
          <w:lang w:val="en-US"/>
        </w:rPr>
        <w:t xml:space="preserve">your </w:t>
      </w:r>
      <w:r w:rsidRPr="00A02EAE">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A02EAE">
        <w:rPr>
          <w:rFonts w:cstheme="minorHAnsi"/>
          <w:sz w:val="24"/>
          <w:szCs w:val="24"/>
          <w:lang w:val="en-US"/>
        </w:rPr>
        <w:t>product</w:t>
      </w:r>
      <w:r w:rsidRPr="00A02EAE">
        <w:rPr>
          <w:rFonts w:cstheme="minorHAnsi"/>
          <w:sz w:val="24"/>
          <w:szCs w:val="24"/>
          <w:lang w:val="en-US"/>
        </w:rPr>
        <w:t>. Present a full</w:t>
      </w:r>
      <w:r w:rsidRPr="00A02EAE">
        <w:rPr>
          <w:rFonts w:cstheme="minorHAnsi"/>
          <w:color w:val="FF0000"/>
          <w:sz w:val="24"/>
          <w:szCs w:val="24"/>
          <w:lang w:val="en-US"/>
        </w:rPr>
        <w:t xml:space="preserve"> </w:t>
      </w:r>
      <w:r w:rsidRPr="00A02EAE">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A02EAE" w:rsidRDefault="00A63308" w:rsidP="00F75CF0">
      <w:pPr>
        <w:rPr>
          <w:rFonts w:cstheme="minorHAnsi"/>
          <w:color w:val="FF0000"/>
          <w:sz w:val="24"/>
          <w:szCs w:val="24"/>
          <w:lang w:val="en-US"/>
        </w:rPr>
      </w:pPr>
      <w:r w:rsidRPr="00A02EAE">
        <w:rPr>
          <w:rFonts w:cstheme="minorHAnsi"/>
          <w:sz w:val="24"/>
          <w:szCs w:val="24"/>
          <w:lang w:val="en-US"/>
        </w:rPr>
        <w:tab/>
        <w:t>5.5 State the existence of a specific CODPROD</w:t>
      </w:r>
      <w:r w:rsidR="00F75CF0" w:rsidRPr="00A02EAE">
        <w:rPr>
          <w:rFonts w:cstheme="minorHAnsi"/>
          <w:sz w:val="24"/>
          <w:szCs w:val="24"/>
          <w:lang w:val="en-US"/>
        </w:rPr>
        <w:t xml:space="preserve"> used</w:t>
      </w:r>
      <w:r w:rsidRPr="00A02EAE">
        <w:rPr>
          <w:rFonts w:cstheme="minorHAnsi"/>
          <w:sz w:val="24"/>
          <w:szCs w:val="24"/>
          <w:lang w:val="en-US"/>
        </w:rPr>
        <w:t xml:space="preserve"> to classify products according to the market for which the </w:t>
      </w:r>
      <w:r w:rsidR="00E80E5C" w:rsidRPr="00A02EAE">
        <w:rPr>
          <w:rFonts w:cstheme="minorHAnsi"/>
          <w:sz w:val="24"/>
          <w:szCs w:val="24"/>
          <w:lang w:val="en-US"/>
        </w:rPr>
        <w:t>product</w:t>
      </w:r>
      <w:r w:rsidRPr="00A02EAE">
        <w:rPr>
          <w:rFonts w:cstheme="minorHAnsi"/>
          <w:sz w:val="24"/>
          <w:szCs w:val="24"/>
          <w:lang w:val="en-US"/>
        </w:rPr>
        <w:t xml:space="preserve"> will be </w:t>
      </w:r>
      <w:r w:rsidR="00F75CF0" w:rsidRPr="00A02EAE">
        <w:rPr>
          <w:rFonts w:cstheme="minorHAnsi"/>
          <w:sz w:val="24"/>
          <w:szCs w:val="24"/>
          <w:lang w:val="en-US"/>
        </w:rPr>
        <w:t>intended</w:t>
      </w:r>
      <w:r w:rsidRPr="00A02EAE">
        <w:rPr>
          <w:rFonts w:cstheme="minorHAnsi"/>
          <w:sz w:val="24"/>
          <w:szCs w:val="24"/>
          <w:lang w:val="en-US"/>
        </w:rPr>
        <w:t xml:space="preserve">. </w:t>
      </w:r>
    </w:p>
    <w:p w14:paraId="1351C867"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5.6 Correlate </w:t>
      </w:r>
      <w:r w:rsidR="00F75CF0" w:rsidRPr="00A02EAE">
        <w:rPr>
          <w:rFonts w:cstheme="minorHAnsi"/>
          <w:sz w:val="24"/>
          <w:szCs w:val="24"/>
          <w:lang w:val="en-US"/>
        </w:rPr>
        <w:t>your</w:t>
      </w:r>
      <w:r w:rsidRPr="00A02EAE">
        <w:rPr>
          <w:rFonts w:cstheme="minorHAnsi"/>
          <w:sz w:val="24"/>
          <w:szCs w:val="24"/>
          <w:lang w:val="en-US"/>
        </w:rPr>
        <w:t xml:space="preserve"> company’s CODPROD with the product identification code (CODIP), based on the characteristics listed below:</w:t>
      </w:r>
    </w:p>
    <w:tbl>
      <w:tblPr>
        <w:tblW w:w="101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9"/>
        <w:gridCol w:w="1689"/>
        <w:gridCol w:w="1689"/>
        <w:gridCol w:w="1689"/>
        <w:gridCol w:w="1689"/>
        <w:gridCol w:w="1689"/>
      </w:tblGrid>
      <w:tr w:rsidR="008966AD" w:rsidRPr="008966AD" w14:paraId="50CD095A" w14:textId="77777777" w:rsidTr="004972BB">
        <w:trPr>
          <w:trHeight w:val="1043"/>
        </w:trPr>
        <w:tc>
          <w:tcPr>
            <w:tcW w:w="1689" w:type="dxa"/>
            <w:vAlign w:val="center"/>
          </w:tcPr>
          <w:p w14:paraId="7D59EF92" w14:textId="77777777" w:rsidR="004972BB" w:rsidRPr="008966AD" w:rsidRDefault="004972BB" w:rsidP="002C04D2">
            <w:pPr>
              <w:spacing w:after="0"/>
              <w:jc w:val="center"/>
              <w:rPr>
                <w:rFonts w:cstheme="minorHAnsi"/>
                <w:bCs/>
                <w:sz w:val="24"/>
                <w:szCs w:val="24"/>
                <w:lang w:val="en-US"/>
              </w:rPr>
            </w:pPr>
            <w:r w:rsidRPr="008966AD">
              <w:rPr>
                <w:rFonts w:cstheme="minorHAnsi"/>
                <w:bCs/>
                <w:sz w:val="24"/>
                <w:szCs w:val="24"/>
                <w:lang w:val="en-US"/>
              </w:rPr>
              <w:t>CODPROD</w:t>
            </w:r>
          </w:p>
        </w:tc>
        <w:tc>
          <w:tcPr>
            <w:tcW w:w="1689" w:type="dxa"/>
            <w:vAlign w:val="center"/>
          </w:tcPr>
          <w:p w14:paraId="47DE0D56" w14:textId="244CA7EB" w:rsidR="004972BB" w:rsidRPr="008966AD" w:rsidRDefault="004972BB" w:rsidP="002C04D2">
            <w:pPr>
              <w:spacing w:after="0"/>
              <w:jc w:val="center"/>
              <w:rPr>
                <w:rFonts w:cstheme="minorHAnsi"/>
                <w:bCs/>
                <w:sz w:val="24"/>
                <w:szCs w:val="24"/>
                <w:lang w:val="en-US"/>
              </w:rPr>
            </w:pPr>
            <w:r w:rsidRPr="008966AD">
              <w:rPr>
                <w:rFonts w:cstheme="minorHAnsi"/>
                <w:bCs/>
                <w:sz w:val="24"/>
                <w:szCs w:val="24"/>
                <w:lang w:val="en-US"/>
              </w:rPr>
              <w:t>Relaxation (c</w:t>
            </w:r>
            <w:r w:rsidR="002C04D2" w:rsidRPr="008966AD">
              <w:rPr>
                <w:rFonts w:cstheme="minorHAnsi"/>
                <w:bCs/>
                <w:sz w:val="24"/>
                <w:szCs w:val="24"/>
                <w:lang w:val="en-US"/>
              </w:rPr>
              <w:t>o</w:t>
            </w:r>
            <w:r w:rsidRPr="008966AD">
              <w:rPr>
                <w:rFonts w:cstheme="minorHAnsi"/>
                <w:bCs/>
                <w:sz w:val="24"/>
                <w:szCs w:val="24"/>
                <w:lang w:val="en-US"/>
              </w:rPr>
              <w:t>d</w:t>
            </w:r>
            <w:r w:rsidR="002C04D2" w:rsidRPr="008966AD">
              <w:rPr>
                <w:rFonts w:cstheme="minorHAnsi"/>
                <w:bCs/>
                <w:sz w:val="24"/>
                <w:szCs w:val="24"/>
                <w:lang w:val="en-US"/>
              </w:rPr>
              <w:t>e</w:t>
            </w:r>
            <w:r w:rsidRPr="008966AD">
              <w:rPr>
                <w:rFonts w:cstheme="minorHAnsi"/>
                <w:bCs/>
                <w:sz w:val="24"/>
                <w:szCs w:val="24"/>
                <w:lang w:val="en-US"/>
              </w:rPr>
              <w:t xml:space="preserve"> A1 a A2)</w:t>
            </w:r>
          </w:p>
        </w:tc>
        <w:tc>
          <w:tcPr>
            <w:tcW w:w="1689" w:type="dxa"/>
            <w:vAlign w:val="center"/>
          </w:tcPr>
          <w:p w14:paraId="2A4CA513" w14:textId="77777777" w:rsidR="002C04D2" w:rsidRPr="008966AD" w:rsidRDefault="00CE0655" w:rsidP="002C04D2">
            <w:pPr>
              <w:spacing w:after="0"/>
              <w:jc w:val="center"/>
              <w:rPr>
                <w:rFonts w:cstheme="minorHAnsi"/>
                <w:bCs/>
                <w:sz w:val="24"/>
                <w:szCs w:val="24"/>
                <w:lang w:val="en-US"/>
              </w:rPr>
            </w:pPr>
            <w:r w:rsidRPr="008966AD">
              <w:rPr>
                <w:rFonts w:cstheme="minorHAnsi"/>
                <w:bCs/>
                <w:sz w:val="24"/>
                <w:szCs w:val="24"/>
                <w:lang w:val="en-US"/>
              </w:rPr>
              <w:t>Strength</w:t>
            </w:r>
          </w:p>
          <w:p w14:paraId="52E4F245" w14:textId="59658817" w:rsidR="004972BB" w:rsidRPr="008966AD" w:rsidRDefault="004972BB" w:rsidP="002C04D2">
            <w:pPr>
              <w:spacing w:after="0"/>
              <w:jc w:val="center"/>
              <w:rPr>
                <w:rFonts w:cstheme="minorHAnsi"/>
                <w:bCs/>
                <w:sz w:val="24"/>
                <w:szCs w:val="24"/>
                <w:lang w:val="en-US"/>
              </w:rPr>
            </w:pPr>
            <w:r w:rsidRPr="008966AD">
              <w:rPr>
                <w:rFonts w:cstheme="minorHAnsi"/>
                <w:bCs/>
                <w:sz w:val="24"/>
                <w:szCs w:val="24"/>
                <w:lang w:val="en-US"/>
              </w:rPr>
              <w:t>(c</w:t>
            </w:r>
            <w:r w:rsidR="002C04D2" w:rsidRPr="008966AD">
              <w:rPr>
                <w:rFonts w:cstheme="minorHAnsi"/>
                <w:bCs/>
                <w:sz w:val="24"/>
                <w:szCs w:val="24"/>
                <w:lang w:val="en-US"/>
              </w:rPr>
              <w:t>ode</w:t>
            </w:r>
            <w:r w:rsidRPr="008966AD">
              <w:rPr>
                <w:rFonts w:cstheme="minorHAnsi"/>
                <w:bCs/>
                <w:sz w:val="24"/>
                <w:szCs w:val="24"/>
                <w:lang w:val="en-US"/>
              </w:rPr>
              <w:t xml:space="preserve"> B1 a B3)</w:t>
            </w:r>
          </w:p>
        </w:tc>
        <w:tc>
          <w:tcPr>
            <w:tcW w:w="1689" w:type="dxa"/>
            <w:vAlign w:val="center"/>
          </w:tcPr>
          <w:p w14:paraId="0E72C498" w14:textId="2A02B33C" w:rsidR="004972BB" w:rsidRPr="008966AD" w:rsidRDefault="008966AD" w:rsidP="002C04D2">
            <w:pPr>
              <w:spacing w:after="0"/>
              <w:jc w:val="center"/>
              <w:rPr>
                <w:rFonts w:cstheme="minorHAnsi"/>
                <w:bCs/>
                <w:sz w:val="24"/>
                <w:szCs w:val="24"/>
              </w:rPr>
            </w:pPr>
            <w:r w:rsidRPr="008966AD">
              <w:rPr>
                <w:rFonts w:cstheme="minorHAnsi"/>
                <w:bCs/>
                <w:sz w:val="24"/>
                <w:szCs w:val="24"/>
                <w:lang w:val="en-US"/>
              </w:rPr>
              <w:t xml:space="preserve">Circular section diameter </w:t>
            </w:r>
            <w:r w:rsidR="004972BB" w:rsidRPr="008966AD">
              <w:rPr>
                <w:rFonts w:cstheme="minorHAnsi"/>
                <w:bCs/>
                <w:sz w:val="24"/>
                <w:szCs w:val="24"/>
              </w:rPr>
              <w:t>(c</w:t>
            </w:r>
            <w:r w:rsidR="002C04D2" w:rsidRPr="008966AD">
              <w:rPr>
                <w:rFonts w:cstheme="minorHAnsi"/>
                <w:bCs/>
                <w:sz w:val="24"/>
                <w:szCs w:val="24"/>
              </w:rPr>
              <w:t>ode</w:t>
            </w:r>
            <w:r w:rsidR="004972BB" w:rsidRPr="008966AD">
              <w:rPr>
                <w:rFonts w:cstheme="minorHAnsi"/>
                <w:bCs/>
                <w:sz w:val="24"/>
                <w:szCs w:val="24"/>
              </w:rPr>
              <w:t xml:space="preserve"> C1 a C3)</w:t>
            </w:r>
          </w:p>
        </w:tc>
        <w:tc>
          <w:tcPr>
            <w:tcW w:w="1689" w:type="dxa"/>
            <w:vAlign w:val="center"/>
          </w:tcPr>
          <w:p w14:paraId="0B162768" w14:textId="51E66D82" w:rsidR="004972BB" w:rsidRPr="008966AD" w:rsidRDefault="002C04D2" w:rsidP="002C04D2">
            <w:pPr>
              <w:spacing w:after="0"/>
              <w:jc w:val="center"/>
              <w:rPr>
                <w:rFonts w:cstheme="minorHAnsi"/>
                <w:bCs/>
                <w:sz w:val="24"/>
                <w:szCs w:val="24"/>
                <w:lang w:val="fr-FR"/>
              </w:rPr>
            </w:pPr>
            <w:r w:rsidRPr="008966AD">
              <w:rPr>
                <w:rFonts w:cstheme="minorHAnsi"/>
                <w:bCs/>
                <w:sz w:val="24"/>
                <w:szCs w:val="24"/>
                <w:lang w:val="fr-FR"/>
              </w:rPr>
              <w:t>Indentation</w:t>
            </w:r>
            <w:r w:rsidR="004972BB" w:rsidRPr="008966AD">
              <w:rPr>
                <w:rFonts w:cstheme="minorHAnsi"/>
                <w:bCs/>
                <w:sz w:val="24"/>
                <w:szCs w:val="24"/>
                <w:lang w:val="fr-FR"/>
              </w:rPr>
              <w:t xml:space="preserve"> (c</w:t>
            </w:r>
            <w:r w:rsidRPr="008966AD">
              <w:rPr>
                <w:rFonts w:cstheme="minorHAnsi"/>
                <w:bCs/>
                <w:sz w:val="24"/>
                <w:szCs w:val="24"/>
                <w:lang w:val="fr-FR"/>
              </w:rPr>
              <w:t>ode</w:t>
            </w:r>
            <w:r w:rsidR="004972BB" w:rsidRPr="008966AD">
              <w:rPr>
                <w:rFonts w:cstheme="minorHAnsi"/>
                <w:bCs/>
                <w:sz w:val="24"/>
                <w:szCs w:val="24"/>
                <w:lang w:val="fr-FR"/>
              </w:rPr>
              <w:t xml:space="preserve"> D1 a D2)</w:t>
            </w:r>
          </w:p>
        </w:tc>
        <w:tc>
          <w:tcPr>
            <w:tcW w:w="1689" w:type="dxa"/>
            <w:vAlign w:val="center"/>
          </w:tcPr>
          <w:p w14:paraId="6BF27DB2" w14:textId="77777777" w:rsidR="004972BB" w:rsidRPr="008966AD" w:rsidRDefault="004972BB" w:rsidP="002C04D2">
            <w:pPr>
              <w:spacing w:after="0"/>
              <w:jc w:val="center"/>
              <w:rPr>
                <w:rFonts w:cstheme="minorHAnsi"/>
                <w:bCs/>
                <w:sz w:val="24"/>
                <w:szCs w:val="24"/>
                <w:lang w:val="en-US"/>
              </w:rPr>
            </w:pPr>
            <w:r w:rsidRPr="008966AD">
              <w:rPr>
                <w:rFonts w:cstheme="minorHAnsi"/>
                <w:bCs/>
                <w:sz w:val="24"/>
                <w:szCs w:val="24"/>
                <w:lang w:val="en-US"/>
              </w:rPr>
              <w:t>CODIP</w:t>
            </w:r>
            <w:r w:rsidRPr="008966AD">
              <w:rPr>
                <w:rFonts w:cstheme="minorHAnsi"/>
                <w:bCs/>
                <w:sz w:val="24"/>
                <w:szCs w:val="24"/>
                <w:vertAlign w:val="superscript"/>
                <w:lang w:val="en-US"/>
              </w:rPr>
              <w:t>a</w:t>
            </w:r>
          </w:p>
        </w:tc>
      </w:tr>
      <w:tr w:rsidR="004972BB" w:rsidRPr="00A02EAE" w14:paraId="4A48AC75" w14:textId="77777777" w:rsidTr="004972BB">
        <w:trPr>
          <w:trHeight w:val="349"/>
        </w:trPr>
        <w:tc>
          <w:tcPr>
            <w:tcW w:w="1689" w:type="dxa"/>
            <w:noWrap/>
            <w:vAlign w:val="bottom"/>
          </w:tcPr>
          <w:p w14:paraId="64ECACEA"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noWrap/>
            <w:vAlign w:val="bottom"/>
          </w:tcPr>
          <w:p w14:paraId="66B28A70"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noWrap/>
            <w:vAlign w:val="bottom"/>
          </w:tcPr>
          <w:p w14:paraId="6A75C712"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vAlign w:val="bottom"/>
          </w:tcPr>
          <w:p w14:paraId="4362FC51"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tcPr>
          <w:p w14:paraId="47769627" w14:textId="77777777" w:rsidR="004972BB" w:rsidRPr="00A02EAE" w:rsidRDefault="004972BB" w:rsidP="00D402F3">
            <w:pPr>
              <w:rPr>
                <w:rFonts w:cstheme="minorHAnsi"/>
                <w:sz w:val="24"/>
                <w:szCs w:val="24"/>
                <w:lang w:val="en-US"/>
              </w:rPr>
            </w:pPr>
          </w:p>
        </w:tc>
        <w:tc>
          <w:tcPr>
            <w:tcW w:w="1689" w:type="dxa"/>
            <w:noWrap/>
            <w:vAlign w:val="bottom"/>
          </w:tcPr>
          <w:p w14:paraId="2B6B3122"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r>
      <w:tr w:rsidR="004972BB" w:rsidRPr="00A02EAE" w14:paraId="09191CA7" w14:textId="77777777" w:rsidTr="004972BB">
        <w:trPr>
          <w:trHeight w:val="349"/>
        </w:trPr>
        <w:tc>
          <w:tcPr>
            <w:tcW w:w="1689" w:type="dxa"/>
            <w:noWrap/>
            <w:vAlign w:val="bottom"/>
          </w:tcPr>
          <w:p w14:paraId="610CECCD"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noWrap/>
            <w:vAlign w:val="bottom"/>
          </w:tcPr>
          <w:p w14:paraId="47E56EAE"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noWrap/>
            <w:vAlign w:val="bottom"/>
          </w:tcPr>
          <w:p w14:paraId="47D3ECDE"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vAlign w:val="bottom"/>
          </w:tcPr>
          <w:p w14:paraId="2832CA74"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c>
          <w:tcPr>
            <w:tcW w:w="1689" w:type="dxa"/>
          </w:tcPr>
          <w:p w14:paraId="3F8D9AC2" w14:textId="77777777" w:rsidR="004972BB" w:rsidRPr="00A02EAE" w:rsidRDefault="004972BB" w:rsidP="00D402F3">
            <w:pPr>
              <w:rPr>
                <w:rFonts w:cstheme="minorHAnsi"/>
                <w:sz w:val="24"/>
                <w:szCs w:val="24"/>
                <w:lang w:val="en-US"/>
              </w:rPr>
            </w:pPr>
          </w:p>
        </w:tc>
        <w:tc>
          <w:tcPr>
            <w:tcW w:w="1689" w:type="dxa"/>
            <w:noWrap/>
            <w:vAlign w:val="bottom"/>
          </w:tcPr>
          <w:p w14:paraId="3676DD6B" w14:textId="77777777" w:rsidR="004972BB" w:rsidRPr="00A02EAE" w:rsidRDefault="004972BB" w:rsidP="00D402F3">
            <w:pPr>
              <w:rPr>
                <w:rFonts w:cstheme="minorHAnsi"/>
                <w:sz w:val="24"/>
                <w:szCs w:val="24"/>
                <w:lang w:val="en-US"/>
              </w:rPr>
            </w:pPr>
            <w:r w:rsidRPr="00A02EAE">
              <w:rPr>
                <w:rFonts w:cstheme="minorHAnsi"/>
                <w:sz w:val="24"/>
                <w:szCs w:val="24"/>
                <w:lang w:val="en-US"/>
              </w:rPr>
              <w:t> </w:t>
            </w:r>
          </w:p>
        </w:tc>
      </w:tr>
    </w:tbl>
    <w:p w14:paraId="2C43F772"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ª </w:t>
      </w:r>
      <w:r w:rsidRPr="00A02EAE">
        <w:rPr>
          <w:rFonts w:cstheme="minorHAnsi"/>
          <w:sz w:val="20"/>
          <w:szCs w:val="20"/>
          <w:lang w:val="en-US"/>
        </w:rPr>
        <w:t>The provided CODIP is represented by an alphanumeric combination that reflects the characteristics of the product. The alphanumeric combination</w:t>
      </w:r>
      <w:r w:rsidR="00F75CF0" w:rsidRPr="00A02EAE">
        <w:rPr>
          <w:rFonts w:cstheme="minorHAnsi"/>
          <w:sz w:val="20"/>
          <w:szCs w:val="20"/>
          <w:lang w:val="en-US"/>
        </w:rPr>
        <w:t xml:space="preserve"> reflects</w:t>
      </w:r>
      <w:r w:rsidRPr="00A02EAE">
        <w:rPr>
          <w:rFonts w:cstheme="minorHAnsi"/>
          <w:sz w:val="20"/>
          <w:szCs w:val="20"/>
          <w:lang w:val="en-US"/>
        </w:rPr>
        <w:t>, in de</w:t>
      </w:r>
      <w:r w:rsidR="00E43746" w:rsidRPr="00A02EAE">
        <w:rPr>
          <w:rFonts w:cstheme="minorHAnsi"/>
          <w:sz w:val="20"/>
          <w:szCs w:val="20"/>
          <w:lang w:val="en-US"/>
        </w:rPr>
        <w:t>scending</w:t>
      </w:r>
      <w:r w:rsidRPr="00A02EAE">
        <w:rPr>
          <w:rFonts w:cstheme="minorHAnsi"/>
          <w:sz w:val="20"/>
          <w:szCs w:val="20"/>
          <w:lang w:val="en-US"/>
        </w:rPr>
        <w:t xml:space="preserve"> order, the importance granted to each characteristic of the product, starting from the most relevant.</w:t>
      </w: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3A1F35" w:rsidRPr="003A1F35" w14:paraId="413E3903"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4B817A50" w14:textId="628AF66E"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b/>
                <w:snapToGrid w:val="0"/>
                <w:sz w:val="20"/>
                <w:szCs w:val="20"/>
                <w:lang w:val="en-US" w:eastAsia="pt-BR"/>
              </w:rPr>
              <w:t>C</w:t>
            </w:r>
            <w:r w:rsidR="000743B4" w:rsidRPr="00A02EAE">
              <w:rPr>
                <w:rFonts w:eastAsia="Times New Roman" w:cstheme="minorHAnsi"/>
                <w:b/>
                <w:snapToGrid w:val="0"/>
                <w:sz w:val="20"/>
                <w:szCs w:val="20"/>
                <w:lang w:val="en-US" w:eastAsia="pt-BR"/>
              </w:rPr>
              <w:t>ode</w:t>
            </w:r>
            <w:r w:rsidRPr="003A1F35">
              <w:rPr>
                <w:rFonts w:eastAsia="Times New Roman" w:cstheme="minorHAnsi"/>
                <w:b/>
                <w:snapToGrid w:val="0"/>
                <w:sz w:val="20"/>
                <w:szCs w:val="20"/>
                <w:lang w:val="en-US" w:eastAsia="pt-BR"/>
              </w:rPr>
              <w:t xml:space="preserve"> “A” </w:t>
            </w:r>
            <w:r w:rsidRPr="003A1F35">
              <w:rPr>
                <w:rFonts w:eastAsia="Times New Roman" w:cstheme="minorHAnsi"/>
                <w:snapToGrid w:val="0"/>
                <w:sz w:val="20"/>
                <w:szCs w:val="20"/>
                <w:lang w:val="en-US" w:eastAsia="pt-BR"/>
              </w:rPr>
              <w:t>– Relaxa</w:t>
            </w:r>
            <w:r w:rsidR="000743B4" w:rsidRPr="00A02EAE">
              <w:rPr>
                <w:rFonts w:eastAsia="Times New Roman" w:cstheme="minorHAnsi"/>
                <w:snapToGrid w:val="0"/>
                <w:sz w:val="20"/>
                <w:szCs w:val="20"/>
                <w:lang w:val="en-US" w:eastAsia="pt-BR"/>
              </w:rPr>
              <w:t>tion</w:t>
            </w:r>
            <w:r w:rsidRPr="003A1F35">
              <w:rPr>
                <w:rFonts w:eastAsia="Times New Roman" w:cstheme="minorHAnsi"/>
                <w:snapToGrid w:val="0"/>
                <w:sz w:val="20"/>
                <w:szCs w:val="20"/>
                <w:lang w:val="en-US" w:eastAsia="pt-BR"/>
              </w:rPr>
              <w:t xml:space="preserve"> </w:t>
            </w:r>
          </w:p>
        </w:tc>
      </w:tr>
      <w:tr w:rsidR="003A1F35" w:rsidRPr="003A1F35" w14:paraId="7BD4DBB4"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0B1DFBCA"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lastRenderedPageBreak/>
              <w:t xml:space="preserve">A1 </w:t>
            </w:r>
          </w:p>
        </w:tc>
        <w:tc>
          <w:tcPr>
            <w:tcW w:w="8114" w:type="dxa"/>
            <w:tcBorders>
              <w:top w:val="single" w:sz="4" w:space="0" w:color="000000"/>
              <w:left w:val="single" w:sz="4" w:space="0" w:color="000000"/>
              <w:bottom w:val="single" w:sz="4" w:space="0" w:color="000000"/>
              <w:right w:val="single" w:sz="4" w:space="0" w:color="000000"/>
            </w:tcBorders>
            <w:hideMark/>
          </w:tcPr>
          <w:p w14:paraId="185123BE" w14:textId="65ED958A" w:rsidR="003A1F35" w:rsidRPr="003A1F35" w:rsidRDefault="00F77E8C" w:rsidP="003A1F35">
            <w:pPr>
              <w:widowControl w:val="0"/>
              <w:tabs>
                <w:tab w:val="left" w:pos="709"/>
              </w:tabs>
              <w:spacing w:after="0" w:line="240" w:lineRule="auto"/>
              <w:jc w:val="both"/>
              <w:rPr>
                <w:rFonts w:eastAsia="Times New Roman" w:cstheme="minorHAnsi"/>
                <w:snapToGrid w:val="0"/>
                <w:sz w:val="20"/>
                <w:szCs w:val="20"/>
                <w:lang w:val="en-US" w:eastAsia="pt-BR"/>
              </w:rPr>
            </w:pPr>
            <w:r w:rsidRPr="00A02EAE">
              <w:rPr>
                <w:rFonts w:eastAsia="Times New Roman" w:cstheme="minorHAnsi"/>
                <w:snapToGrid w:val="0"/>
                <w:sz w:val="20"/>
                <w:szCs w:val="20"/>
                <w:lang w:val="en-US" w:eastAsia="pt-BR"/>
              </w:rPr>
              <w:t>N</w:t>
            </w:r>
            <w:r w:rsidR="003A1F35" w:rsidRPr="003A1F35">
              <w:rPr>
                <w:rFonts w:eastAsia="Times New Roman" w:cstheme="minorHAnsi"/>
                <w:snapToGrid w:val="0"/>
                <w:sz w:val="20"/>
                <w:szCs w:val="20"/>
                <w:lang w:val="en-US" w:eastAsia="pt-BR"/>
              </w:rPr>
              <w:t>ormal</w:t>
            </w:r>
            <w:r w:rsidRPr="00A02EAE">
              <w:rPr>
                <w:rFonts w:eastAsia="Times New Roman" w:cstheme="minorHAnsi"/>
                <w:snapToGrid w:val="0"/>
                <w:sz w:val="20"/>
                <w:szCs w:val="20"/>
                <w:lang w:val="en-US" w:eastAsia="pt-BR"/>
              </w:rPr>
              <w:t xml:space="preserve"> relaxation</w:t>
            </w:r>
            <w:r w:rsidR="003A1F35" w:rsidRPr="003A1F35">
              <w:rPr>
                <w:rFonts w:eastAsia="Times New Roman" w:cstheme="minorHAnsi"/>
                <w:snapToGrid w:val="0"/>
                <w:sz w:val="20"/>
                <w:szCs w:val="20"/>
                <w:lang w:val="en-US" w:eastAsia="pt-BR"/>
              </w:rPr>
              <w:t xml:space="preserve"> </w:t>
            </w:r>
          </w:p>
        </w:tc>
      </w:tr>
      <w:tr w:rsidR="003A1F35" w:rsidRPr="003A1F35" w14:paraId="3E96D7C1"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2FFD84A0"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A2 </w:t>
            </w:r>
          </w:p>
        </w:tc>
        <w:tc>
          <w:tcPr>
            <w:tcW w:w="8114" w:type="dxa"/>
            <w:tcBorders>
              <w:top w:val="single" w:sz="4" w:space="0" w:color="000000"/>
              <w:left w:val="single" w:sz="4" w:space="0" w:color="000000"/>
              <w:bottom w:val="single" w:sz="4" w:space="0" w:color="000000"/>
              <w:right w:val="single" w:sz="4" w:space="0" w:color="000000"/>
            </w:tcBorders>
            <w:hideMark/>
          </w:tcPr>
          <w:p w14:paraId="2BD5A7E5" w14:textId="6E922DA4" w:rsidR="003A1F35" w:rsidRPr="003A1F35" w:rsidRDefault="00F77E8C" w:rsidP="003A1F35">
            <w:pPr>
              <w:widowControl w:val="0"/>
              <w:tabs>
                <w:tab w:val="left" w:pos="709"/>
              </w:tabs>
              <w:spacing w:after="0" w:line="240" w:lineRule="auto"/>
              <w:jc w:val="both"/>
              <w:rPr>
                <w:rFonts w:eastAsia="Times New Roman" w:cstheme="minorHAnsi"/>
                <w:snapToGrid w:val="0"/>
                <w:sz w:val="20"/>
                <w:szCs w:val="20"/>
                <w:lang w:val="en-US" w:eastAsia="pt-BR"/>
              </w:rPr>
            </w:pPr>
            <w:r w:rsidRPr="00A02EAE">
              <w:rPr>
                <w:rFonts w:eastAsia="Times New Roman" w:cstheme="minorHAnsi"/>
                <w:snapToGrid w:val="0"/>
                <w:sz w:val="20"/>
                <w:szCs w:val="20"/>
                <w:lang w:val="en-US" w:eastAsia="pt-BR"/>
              </w:rPr>
              <w:t>Low relaxation</w:t>
            </w:r>
          </w:p>
        </w:tc>
      </w:tr>
    </w:tbl>
    <w:p w14:paraId="3BDFDF9B"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3A1F35" w:rsidRPr="00DB3381" w14:paraId="7AC8DE6B"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169204A5" w14:textId="205C3D8E"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b/>
                <w:snapToGrid w:val="0"/>
                <w:sz w:val="20"/>
                <w:szCs w:val="20"/>
                <w:lang w:val="en-US" w:eastAsia="pt-BR"/>
              </w:rPr>
              <w:t>C</w:t>
            </w:r>
            <w:r w:rsidR="001D1F15" w:rsidRPr="00A02EAE">
              <w:rPr>
                <w:rFonts w:eastAsia="Times New Roman" w:cstheme="minorHAnsi"/>
                <w:b/>
                <w:snapToGrid w:val="0"/>
                <w:sz w:val="20"/>
                <w:szCs w:val="20"/>
                <w:lang w:val="en-US" w:eastAsia="pt-BR"/>
              </w:rPr>
              <w:t>ode</w:t>
            </w:r>
            <w:r w:rsidRPr="003A1F35">
              <w:rPr>
                <w:rFonts w:eastAsia="Times New Roman" w:cstheme="minorHAnsi"/>
                <w:b/>
                <w:snapToGrid w:val="0"/>
                <w:sz w:val="20"/>
                <w:szCs w:val="20"/>
                <w:lang w:val="en-US" w:eastAsia="pt-BR"/>
              </w:rPr>
              <w:t xml:space="preserve"> “B” </w:t>
            </w:r>
            <w:r w:rsidRPr="003A1F35">
              <w:rPr>
                <w:rFonts w:eastAsia="Times New Roman" w:cstheme="minorHAnsi"/>
                <w:snapToGrid w:val="0"/>
                <w:sz w:val="20"/>
                <w:szCs w:val="20"/>
                <w:lang w:val="en-US" w:eastAsia="pt-BR"/>
              </w:rPr>
              <w:t xml:space="preserve">– </w:t>
            </w:r>
            <w:r w:rsidR="001D1F15" w:rsidRPr="00A02EAE">
              <w:rPr>
                <w:rFonts w:eastAsia="Times New Roman" w:cstheme="minorHAnsi"/>
                <w:snapToGrid w:val="0"/>
                <w:sz w:val="20"/>
                <w:szCs w:val="20"/>
                <w:lang w:val="en-US" w:eastAsia="pt-BR"/>
              </w:rPr>
              <w:t>Tensile s</w:t>
            </w:r>
            <w:r w:rsidR="002355FE" w:rsidRPr="00A02EAE">
              <w:rPr>
                <w:rFonts w:eastAsia="Times New Roman" w:cstheme="minorHAnsi"/>
                <w:snapToGrid w:val="0"/>
                <w:sz w:val="20"/>
                <w:szCs w:val="20"/>
                <w:lang w:val="en-US" w:eastAsia="pt-BR"/>
              </w:rPr>
              <w:t>trength</w:t>
            </w:r>
            <w:r w:rsidRPr="003A1F35">
              <w:rPr>
                <w:rFonts w:eastAsia="Times New Roman" w:cstheme="minorHAnsi"/>
                <w:snapToGrid w:val="0"/>
                <w:sz w:val="20"/>
                <w:szCs w:val="20"/>
                <w:lang w:val="en-US" w:eastAsia="pt-BR"/>
              </w:rPr>
              <w:t xml:space="preserve"> (kgf/mm</w:t>
            </w:r>
            <w:r w:rsidRPr="003A1F35">
              <w:rPr>
                <w:rFonts w:eastAsia="Times New Roman" w:cstheme="minorHAnsi"/>
                <w:snapToGrid w:val="0"/>
                <w:sz w:val="20"/>
                <w:szCs w:val="20"/>
                <w:vertAlign w:val="superscript"/>
                <w:lang w:val="en-US" w:eastAsia="pt-BR"/>
              </w:rPr>
              <w:t>2</w:t>
            </w:r>
            <w:r w:rsidRPr="003A1F35">
              <w:rPr>
                <w:rFonts w:eastAsia="Times New Roman" w:cstheme="minorHAnsi"/>
                <w:snapToGrid w:val="0"/>
                <w:sz w:val="20"/>
                <w:szCs w:val="20"/>
                <w:lang w:val="en-US" w:eastAsia="pt-BR"/>
              </w:rPr>
              <w:t xml:space="preserve">) </w:t>
            </w:r>
          </w:p>
        </w:tc>
      </w:tr>
      <w:tr w:rsidR="003A1F35" w:rsidRPr="003A1F35" w14:paraId="777F7251"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07099CB8"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B1 </w:t>
            </w:r>
          </w:p>
        </w:tc>
        <w:tc>
          <w:tcPr>
            <w:tcW w:w="8114" w:type="dxa"/>
            <w:tcBorders>
              <w:top w:val="single" w:sz="4" w:space="0" w:color="000000"/>
              <w:left w:val="single" w:sz="4" w:space="0" w:color="000000"/>
              <w:bottom w:val="single" w:sz="4" w:space="0" w:color="000000"/>
              <w:right w:val="single" w:sz="4" w:space="0" w:color="000000"/>
            </w:tcBorders>
            <w:hideMark/>
          </w:tcPr>
          <w:p w14:paraId="16CDFD69"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u w:val="single"/>
                <w:lang w:val="en-US" w:eastAsia="pt-BR"/>
              </w:rPr>
            </w:pPr>
            <w:r w:rsidRPr="003A1F35">
              <w:rPr>
                <w:rFonts w:eastAsia="Times New Roman" w:cstheme="minorHAnsi"/>
                <w:snapToGrid w:val="0"/>
                <w:sz w:val="20"/>
                <w:szCs w:val="20"/>
                <w:u w:val="single"/>
                <w:lang w:val="en-US" w:eastAsia="pt-BR"/>
              </w:rPr>
              <w:t>&lt;</w:t>
            </w:r>
            <w:r w:rsidRPr="003A1F35">
              <w:rPr>
                <w:rFonts w:eastAsia="Times New Roman" w:cstheme="minorHAnsi"/>
                <w:snapToGrid w:val="0"/>
                <w:sz w:val="20"/>
                <w:szCs w:val="20"/>
                <w:lang w:val="en-US" w:eastAsia="pt-BR"/>
              </w:rPr>
              <w:t xml:space="preserve"> 160</w:t>
            </w:r>
            <w:r w:rsidRPr="003A1F35">
              <w:rPr>
                <w:rFonts w:eastAsia="Times New Roman" w:cstheme="minorHAnsi"/>
                <w:snapToGrid w:val="0"/>
                <w:sz w:val="20"/>
                <w:szCs w:val="20"/>
                <w:u w:val="single"/>
                <w:lang w:val="en-US" w:eastAsia="pt-BR"/>
              </w:rPr>
              <w:t xml:space="preserve"> </w:t>
            </w:r>
          </w:p>
        </w:tc>
      </w:tr>
      <w:tr w:rsidR="003A1F35" w:rsidRPr="003A1F35" w14:paraId="13358434"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6F519112"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B2 </w:t>
            </w:r>
          </w:p>
        </w:tc>
        <w:tc>
          <w:tcPr>
            <w:tcW w:w="8114" w:type="dxa"/>
            <w:tcBorders>
              <w:top w:val="single" w:sz="4" w:space="0" w:color="000000"/>
              <w:left w:val="single" w:sz="4" w:space="0" w:color="000000"/>
              <w:bottom w:val="single" w:sz="4" w:space="0" w:color="000000"/>
              <w:right w:val="single" w:sz="4" w:space="0" w:color="000000"/>
            </w:tcBorders>
            <w:hideMark/>
          </w:tcPr>
          <w:p w14:paraId="2737654A"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&gt; 160 e </w:t>
            </w:r>
            <w:r w:rsidRPr="003A1F35">
              <w:rPr>
                <w:rFonts w:eastAsia="Times New Roman" w:cstheme="minorHAnsi"/>
                <w:snapToGrid w:val="0"/>
                <w:sz w:val="20"/>
                <w:szCs w:val="20"/>
                <w:u w:val="single"/>
                <w:lang w:val="en-US" w:eastAsia="pt-BR"/>
              </w:rPr>
              <w:t>&lt;</w:t>
            </w:r>
            <w:r w:rsidRPr="003A1F35">
              <w:rPr>
                <w:rFonts w:eastAsia="Times New Roman" w:cstheme="minorHAnsi"/>
                <w:snapToGrid w:val="0"/>
                <w:sz w:val="20"/>
                <w:szCs w:val="20"/>
                <w:lang w:val="en-US" w:eastAsia="pt-BR"/>
              </w:rPr>
              <w:t xml:space="preserve"> 180</w:t>
            </w:r>
          </w:p>
        </w:tc>
      </w:tr>
      <w:tr w:rsidR="003A1F35" w:rsidRPr="003A1F35" w14:paraId="00997C54"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tcPr>
          <w:p w14:paraId="071D7AD6"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B3</w:t>
            </w:r>
          </w:p>
        </w:tc>
        <w:tc>
          <w:tcPr>
            <w:tcW w:w="8114" w:type="dxa"/>
            <w:tcBorders>
              <w:top w:val="single" w:sz="4" w:space="0" w:color="000000"/>
              <w:left w:val="single" w:sz="4" w:space="0" w:color="000000"/>
              <w:bottom w:val="single" w:sz="4" w:space="0" w:color="000000"/>
              <w:right w:val="single" w:sz="4" w:space="0" w:color="000000"/>
            </w:tcBorders>
          </w:tcPr>
          <w:p w14:paraId="10FE2336"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&gt; 180</w:t>
            </w:r>
          </w:p>
        </w:tc>
      </w:tr>
    </w:tbl>
    <w:p w14:paraId="1B434E5A"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3A1F35" w:rsidRPr="00DB3381" w14:paraId="22A371F6"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00219024" w14:textId="16556F4B"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b/>
                <w:snapToGrid w:val="0"/>
                <w:sz w:val="20"/>
                <w:szCs w:val="20"/>
                <w:lang w:val="en-US" w:eastAsia="pt-BR"/>
              </w:rPr>
              <w:t>C</w:t>
            </w:r>
            <w:r w:rsidR="001D1F15" w:rsidRPr="00A02EAE">
              <w:rPr>
                <w:rFonts w:eastAsia="Times New Roman" w:cstheme="minorHAnsi"/>
                <w:b/>
                <w:snapToGrid w:val="0"/>
                <w:sz w:val="20"/>
                <w:szCs w:val="20"/>
                <w:lang w:val="en-US" w:eastAsia="pt-BR"/>
              </w:rPr>
              <w:t>ode</w:t>
            </w:r>
            <w:r w:rsidRPr="003A1F35">
              <w:rPr>
                <w:rFonts w:eastAsia="Times New Roman" w:cstheme="minorHAnsi"/>
                <w:b/>
                <w:snapToGrid w:val="0"/>
                <w:sz w:val="20"/>
                <w:szCs w:val="20"/>
                <w:lang w:val="en-US" w:eastAsia="pt-BR"/>
              </w:rPr>
              <w:t xml:space="preserve"> “C” </w:t>
            </w:r>
            <w:r w:rsidRPr="003A1F35">
              <w:rPr>
                <w:rFonts w:eastAsia="Times New Roman" w:cstheme="minorHAnsi"/>
                <w:snapToGrid w:val="0"/>
                <w:sz w:val="20"/>
                <w:szCs w:val="20"/>
                <w:lang w:val="en-US" w:eastAsia="pt-BR"/>
              </w:rPr>
              <w:t xml:space="preserve">– </w:t>
            </w:r>
            <w:r w:rsidR="00AB7CED" w:rsidRPr="00AB7CED">
              <w:rPr>
                <w:rFonts w:eastAsia="Times New Roman" w:cstheme="minorHAnsi"/>
                <w:snapToGrid w:val="0"/>
                <w:sz w:val="20"/>
                <w:szCs w:val="20"/>
                <w:lang w:val="en-US" w:eastAsia="pt-BR"/>
              </w:rPr>
              <w:t>Circular section diameter</w:t>
            </w:r>
            <w:r w:rsidR="00AB7CED" w:rsidRPr="003A1F35">
              <w:rPr>
                <w:rFonts w:eastAsia="Times New Roman" w:cstheme="minorHAnsi"/>
                <w:snapToGrid w:val="0"/>
                <w:sz w:val="20"/>
                <w:szCs w:val="20"/>
                <w:lang w:val="en-US" w:eastAsia="pt-BR"/>
              </w:rPr>
              <w:t xml:space="preserve"> </w:t>
            </w:r>
            <w:r w:rsidRPr="003A1F35">
              <w:rPr>
                <w:rFonts w:eastAsia="Times New Roman" w:cstheme="minorHAnsi"/>
                <w:snapToGrid w:val="0"/>
                <w:sz w:val="20"/>
                <w:szCs w:val="20"/>
                <w:lang w:val="en-US" w:eastAsia="pt-BR"/>
              </w:rPr>
              <w:t xml:space="preserve">(mm) </w:t>
            </w:r>
          </w:p>
        </w:tc>
      </w:tr>
      <w:tr w:rsidR="003A1F35" w:rsidRPr="003A1F35" w14:paraId="62286F1A"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7357A107"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C1 </w:t>
            </w:r>
          </w:p>
        </w:tc>
        <w:tc>
          <w:tcPr>
            <w:tcW w:w="8114" w:type="dxa"/>
            <w:tcBorders>
              <w:top w:val="single" w:sz="4" w:space="0" w:color="000000"/>
              <w:left w:val="single" w:sz="4" w:space="0" w:color="000000"/>
              <w:bottom w:val="single" w:sz="4" w:space="0" w:color="000000"/>
              <w:right w:val="single" w:sz="4" w:space="0" w:color="000000"/>
            </w:tcBorders>
            <w:hideMark/>
          </w:tcPr>
          <w:p w14:paraId="03C97209"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u w:val="single"/>
                <w:lang w:val="en-US" w:eastAsia="pt-BR"/>
              </w:rPr>
            </w:pPr>
            <w:r w:rsidRPr="003A1F35">
              <w:rPr>
                <w:rFonts w:eastAsia="Times New Roman" w:cstheme="minorHAnsi"/>
                <w:snapToGrid w:val="0"/>
                <w:sz w:val="20"/>
                <w:szCs w:val="20"/>
                <w:u w:val="single"/>
                <w:lang w:val="en-US" w:eastAsia="pt-BR"/>
              </w:rPr>
              <w:t>&lt;</w:t>
            </w:r>
            <w:r w:rsidRPr="003A1F35">
              <w:rPr>
                <w:rFonts w:eastAsia="Times New Roman" w:cstheme="minorHAnsi"/>
                <w:snapToGrid w:val="0"/>
                <w:sz w:val="20"/>
                <w:szCs w:val="20"/>
                <w:lang w:val="en-US" w:eastAsia="pt-BR"/>
              </w:rPr>
              <w:t xml:space="preserve"> 4,5</w:t>
            </w:r>
          </w:p>
        </w:tc>
      </w:tr>
      <w:tr w:rsidR="003A1F35" w:rsidRPr="003A1F35" w14:paraId="60C1D0A6"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443B1C40"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C2 </w:t>
            </w:r>
          </w:p>
        </w:tc>
        <w:tc>
          <w:tcPr>
            <w:tcW w:w="8114" w:type="dxa"/>
            <w:tcBorders>
              <w:top w:val="single" w:sz="4" w:space="0" w:color="000000"/>
              <w:left w:val="single" w:sz="4" w:space="0" w:color="000000"/>
              <w:bottom w:val="single" w:sz="4" w:space="0" w:color="000000"/>
              <w:right w:val="single" w:sz="4" w:space="0" w:color="000000"/>
            </w:tcBorders>
            <w:hideMark/>
          </w:tcPr>
          <w:p w14:paraId="2AB79AFE"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&gt; 4,5 e </w:t>
            </w:r>
            <w:r w:rsidRPr="003A1F35">
              <w:rPr>
                <w:rFonts w:eastAsia="Times New Roman" w:cstheme="minorHAnsi"/>
                <w:snapToGrid w:val="0"/>
                <w:sz w:val="20"/>
                <w:szCs w:val="20"/>
                <w:u w:val="single"/>
                <w:lang w:val="en-US" w:eastAsia="pt-BR"/>
              </w:rPr>
              <w:t>&lt;</w:t>
            </w:r>
            <w:r w:rsidRPr="003A1F35">
              <w:rPr>
                <w:rFonts w:eastAsia="Times New Roman" w:cstheme="minorHAnsi"/>
                <w:snapToGrid w:val="0"/>
                <w:sz w:val="20"/>
                <w:szCs w:val="20"/>
                <w:lang w:val="en-US" w:eastAsia="pt-BR"/>
              </w:rPr>
              <w:t xml:space="preserve"> 6,5</w:t>
            </w:r>
          </w:p>
        </w:tc>
      </w:tr>
      <w:tr w:rsidR="003A1F35" w:rsidRPr="003A1F35" w14:paraId="7D384124"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tcPr>
          <w:p w14:paraId="066E49FF"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C3</w:t>
            </w:r>
          </w:p>
        </w:tc>
        <w:tc>
          <w:tcPr>
            <w:tcW w:w="8114" w:type="dxa"/>
            <w:tcBorders>
              <w:top w:val="single" w:sz="4" w:space="0" w:color="000000"/>
              <w:left w:val="single" w:sz="4" w:space="0" w:color="000000"/>
              <w:bottom w:val="single" w:sz="4" w:space="0" w:color="000000"/>
              <w:right w:val="single" w:sz="4" w:space="0" w:color="000000"/>
            </w:tcBorders>
          </w:tcPr>
          <w:p w14:paraId="50197F5F"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&gt; 6,5</w:t>
            </w:r>
          </w:p>
        </w:tc>
      </w:tr>
    </w:tbl>
    <w:p w14:paraId="7227F5EA"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3A1F35" w:rsidRPr="003A1F35" w14:paraId="0948FF44"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02120B52" w14:textId="6FC47575"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b/>
                <w:snapToGrid w:val="0"/>
                <w:sz w:val="20"/>
                <w:szCs w:val="20"/>
                <w:lang w:val="en-US" w:eastAsia="pt-BR"/>
              </w:rPr>
              <w:t>C</w:t>
            </w:r>
            <w:r w:rsidR="001D1F15" w:rsidRPr="00A02EAE">
              <w:rPr>
                <w:rFonts w:eastAsia="Times New Roman" w:cstheme="minorHAnsi"/>
                <w:b/>
                <w:snapToGrid w:val="0"/>
                <w:sz w:val="20"/>
                <w:szCs w:val="20"/>
                <w:lang w:val="en-US" w:eastAsia="pt-BR"/>
              </w:rPr>
              <w:t>ode</w:t>
            </w:r>
            <w:r w:rsidRPr="003A1F35">
              <w:rPr>
                <w:rFonts w:eastAsia="Times New Roman" w:cstheme="minorHAnsi"/>
                <w:b/>
                <w:snapToGrid w:val="0"/>
                <w:sz w:val="20"/>
                <w:szCs w:val="20"/>
                <w:lang w:val="en-US" w:eastAsia="pt-BR"/>
              </w:rPr>
              <w:t xml:space="preserve"> “D” </w:t>
            </w:r>
            <w:r w:rsidRPr="003A1F35">
              <w:rPr>
                <w:rFonts w:eastAsia="Times New Roman" w:cstheme="minorHAnsi"/>
                <w:snapToGrid w:val="0"/>
                <w:sz w:val="20"/>
                <w:szCs w:val="20"/>
                <w:lang w:val="en-US" w:eastAsia="pt-BR"/>
              </w:rPr>
              <w:t xml:space="preserve">– </w:t>
            </w:r>
            <w:r w:rsidR="00A02EAE" w:rsidRPr="00A02EAE">
              <w:rPr>
                <w:rFonts w:eastAsia="Times New Roman" w:cstheme="minorHAnsi"/>
                <w:snapToGrid w:val="0"/>
                <w:sz w:val="20"/>
                <w:szCs w:val="20"/>
                <w:lang w:val="en-US" w:eastAsia="pt-BR"/>
              </w:rPr>
              <w:t>Indentation</w:t>
            </w:r>
            <w:r w:rsidRPr="003A1F35">
              <w:rPr>
                <w:rFonts w:eastAsia="Times New Roman" w:cstheme="minorHAnsi"/>
                <w:snapToGrid w:val="0"/>
                <w:sz w:val="20"/>
                <w:szCs w:val="20"/>
                <w:lang w:val="en-US" w:eastAsia="pt-BR"/>
              </w:rPr>
              <w:t xml:space="preserve"> </w:t>
            </w:r>
          </w:p>
        </w:tc>
      </w:tr>
      <w:tr w:rsidR="003A1F35" w:rsidRPr="003A1F35" w14:paraId="2D19ED53"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50758934"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D1 </w:t>
            </w:r>
          </w:p>
        </w:tc>
        <w:tc>
          <w:tcPr>
            <w:tcW w:w="8114" w:type="dxa"/>
            <w:tcBorders>
              <w:top w:val="single" w:sz="4" w:space="0" w:color="000000"/>
              <w:left w:val="single" w:sz="4" w:space="0" w:color="000000"/>
              <w:bottom w:val="single" w:sz="4" w:space="0" w:color="000000"/>
              <w:right w:val="single" w:sz="4" w:space="0" w:color="000000"/>
            </w:tcBorders>
            <w:hideMark/>
          </w:tcPr>
          <w:p w14:paraId="481D74E2" w14:textId="6670204F" w:rsidR="003A1F35" w:rsidRPr="003A1F35" w:rsidRDefault="00A02EAE" w:rsidP="003A1F35">
            <w:pPr>
              <w:widowControl w:val="0"/>
              <w:tabs>
                <w:tab w:val="left" w:pos="709"/>
              </w:tabs>
              <w:spacing w:after="0" w:line="240" w:lineRule="auto"/>
              <w:jc w:val="both"/>
              <w:rPr>
                <w:rFonts w:eastAsia="Times New Roman" w:cstheme="minorHAnsi"/>
                <w:snapToGrid w:val="0"/>
                <w:sz w:val="20"/>
                <w:szCs w:val="20"/>
                <w:u w:val="single"/>
                <w:lang w:val="en-US" w:eastAsia="pt-BR"/>
              </w:rPr>
            </w:pPr>
            <w:r w:rsidRPr="00A02EAE">
              <w:rPr>
                <w:rFonts w:eastAsia="Times New Roman" w:cstheme="minorHAnsi"/>
                <w:snapToGrid w:val="0"/>
                <w:sz w:val="20"/>
                <w:szCs w:val="20"/>
                <w:lang w:val="en-US" w:eastAsia="pt-BR"/>
              </w:rPr>
              <w:t>Indented</w:t>
            </w:r>
          </w:p>
        </w:tc>
      </w:tr>
      <w:tr w:rsidR="003A1F35" w:rsidRPr="003A1F35" w14:paraId="7C4E7E58"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56B26038"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r w:rsidRPr="003A1F35">
              <w:rPr>
                <w:rFonts w:eastAsia="Times New Roman" w:cstheme="minorHAnsi"/>
                <w:snapToGrid w:val="0"/>
                <w:sz w:val="20"/>
                <w:szCs w:val="20"/>
                <w:lang w:val="en-US" w:eastAsia="pt-BR"/>
              </w:rPr>
              <w:t xml:space="preserve">D2 </w:t>
            </w:r>
          </w:p>
        </w:tc>
        <w:tc>
          <w:tcPr>
            <w:tcW w:w="8114" w:type="dxa"/>
            <w:tcBorders>
              <w:top w:val="single" w:sz="4" w:space="0" w:color="000000"/>
              <w:left w:val="single" w:sz="4" w:space="0" w:color="000000"/>
              <w:bottom w:val="single" w:sz="4" w:space="0" w:color="000000"/>
              <w:right w:val="single" w:sz="4" w:space="0" w:color="000000"/>
            </w:tcBorders>
            <w:hideMark/>
          </w:tcPr>
          <w:p w14:paraId="142220BC" w14:textId="1A18A746" w:rsidR="003A1F35" w:rsidRPr="003A1F35" w:rsidRDefault="00A02EAE" w:rsidP="003A1F35">
            <w:pPr>
              <w:widowControl w:val="0"/>
              <w:tabs>
                <w:tab w:val="left" w:pos="709"/>
              </w:tabs>
              <w:spacing w:after="0" w:line="240" w:lineRule="auto"/>
              <w:jc w:val="both"/>
              <w:rPr>
                <w:rFonts w:eastAsia="Times New Roman" w:cstheme="minorHAnsi"/>
                <w:snapToGrid w:val="0"/>
                <w:sz w:val="20"/>
                <w:szCs w:val="20"/>
                <w:lang w:val="en-US" w:eastAsia="pt-BR"/>
              </w:rPr>
            </w:pPr>
            <w:r w:rsidRPr="00A02EAE">
              <w:rPr>
                <w:rFonts w:eastAsia="Times New Roman" w:cstheme="minorHAnsi"/>
                <w:snapToGrid w:val="0"/>
                <w:sz w:val="20"/>
                <w:szCs w:val="20"/>
                <w:lang w:val="en-US" w:eastAsia="pt-BR"/>
              </w:rPr>
              <w:t>Non indented</w:t>
            </w:r>
          </w:p>
        </w:tc>
      </w:tr>
    </w:tbl>
    <w:p w14:paraId="6A52030E" w14:textId="77777777" w:rsidR="003A1F35" w:rsidRPr="003A1F35" w:rsidRDefault="003A1F35" w:rsidP="003A1F35">
      <w:pPr>
        <w:widowControl w:val="0"/>
        <w:tabs>
          <w:tab w:val="left" w:pos="709"/>
        </w:tabs>
        <w:spacing w:after="0" w:line="240" w:lineRule="auto"/>
        <w:jc w:val="both"/>
        <w:rPr>
          <w:rFonts w:eastAsia="Times New Roman" w:cstheme="minorHAnsi"/>
          <w:snapToGrid w:val="0"/>
          <w:sz w:val="20"/>
          <w:szCs w:val="20"/>
          <w:lang w:val="en-US" w:eastAsia="pt-BR"/>
        </w:rPr>
      </w:pPr>
    </w:p>
    <w:p w14:paraId="674C317C" w14:textId="5A3A5956" w:rsidR="003A1F35" w:rsidRPr="003A1F35" w:rsidRDefault="00D06D9D" w:rsidP="003A1F35">
      <w:pPr>
        <w:widowControl w:val="0"/>
        <w:tabs>
          <w:tab w:val="left" w:pos="709"/>
        </w:tabs>
        <w:spacing w:after="0" w:line="240" w:lineRule="auto"/>
        <w:jc w:val="both"/>
        <w:rPr>
          <w:rFonts w:eastAsia="Times New Roman" w:cstheme="minorHAnsi"/>
          <w:b/>
          <w:bCs/>
          <w:snapToGrid w:val="0"/>
          <w:sz w:val="20"/>
          <w:szCs w:val="20"/>
          <w:lang w:val="en-US" w:eastAsia="pt-BR"/>
        </w:rPr>
      </w:pPr>
      <w:r w:rsidRPr="00B81BCA">
        <w:rPr>
          <w:rFonts w:eastAsia="Times New Roman" w:cstheme="minorHAnsi"/>
          <w:b/>
          <w:bCs/>
          <w:snapToGrid w:val="0"/>
          <w:sz w:val="20"/>
          <w:szCs w:val="20"/>
          <w:lang w:val="en-US" w:eastAsia="pt-BR"/>
        </w:rPr>
        <w:t>I.e.</w:t>
      </w:r>
      <w:r w:rsidR="003A1F35" w:rsidRPr="003A1F35">
        <w:rPr>
          <w:rFonts w:eastAsia="Times New Roman" w:cstheme="minorHAnsi"/>
          <w:b/>
          <w:bCs/>
          <w:snapToGrid w:val="0"/>
          <w:sz w:val="20"/>
          <w:szCs w:val="20"/>
          <w:lang w:val="en-US" w:eastAsia="pt-BR"/>
        </w:rPr>
        <w:t xml:space="preserve">: </w:t>
      </w:r>
      <w:r w:rsidR="006357D7" w:rsidRPr="00B81BCA">
        <w:rPr>
          <w:rFonts w:eastAsia="Times New Roman" w:cstheme="minorHAnsi"/>
          <w:b/>
          <w:bCs/>
          <w:snapToGrid w:val="0"/>
          <w:sz w:val="20"/>
          <w:szCs w:val="20"/>
          <w:lang w:val="en-US" w:eastAsia="pt-BR"/>
        </w:rPr>
        <w:t xml:space="preserve">Normal-relaxation steel wire, 160 kgf/mm² tensile strength, 4.5 mm </w:t>
      </w:r>
      <w:r w:rsidR="008A0F13">
        <w:rPr>
          <w:rFonts w:eastAsia="Times New Roman" w:cstheme="minorHAnsi"/>
          <w:b/>
          <w:bCs/>
          <w:snapToGrid w:val="0"/>
          <w:sz w:val="20"/>
          <w:szCs w:val="20"/>
          <w:lang w:val="en-US" w:eastAsia="pt-BR"/>
        </w:rPr>
        <w:t xml:space="preserve">circular section </w:t>
      </w:r>
      <w:r w:rsidR="006357D7" w:rsidRPr="00B81BCA">
        <w:rPr>
          <w:rFonts w:eastAsia="Times New Roman" w:cstheme="minorHAnsi"/>
          <w:b/>
          <w:bCs/>
          <w:snapToGrid w:val="0"/>
          <w:sz w:val="20"/>
          <w:szCs w:val="20"/>
          <w:lang w:val="en-US" w:eastAsia="pt-BR"/>
        </w:rPr>
        <w:t>diameter, indented: CODIP = A1B1C1D1</w:t>
      </w:r>
    </w:p>
    <w:p w14:paraId="467894AC" w14:textId="77777777" w:rsidR="00A63308" w:rsidRPr="00A02EAE" w:rsidRDefault="00A63308" w:rsidP="00A63308">
      <w:pPr>
        <w:jc w:val="both"/>
        <w:rPr>
          <w:rFonts w:cstheme="minorHAnsi"/>
          <w:sz w:val="24"/>
          <w:szCs w:val="24"/>
          <w:lang w:val="en-US"/>
        </w:rPr>
      </w:pPr>
    </w:p>
    <w:p w14:paraId="41052A7E" w14:textId="77777777" w:rsidR="00A63308" w:rsidRPr="00A02EAE" w:rsidRDefault="00A63308" w:rsidP="00A63308">
      <w:pPr>
        <w:ind w:left="360" w:hanging="360"/>
        <w:jc w:val="both"/>
        <w:rPr>
          <w:rFonts w:cstheme="minorHAnsi"/>
          <w:b/>
          <w:sz w:val="24"/>
          <w:szCs w:val="24"/>
          <w:lang w:val="en-US"/>
        </w:rPr>
      </w:pPr>
      <w:r w:rsidRPr="00A02EAE">
        <w:rPr>
          <w:rFonts w:cstheme="minorHAnsi"/>
          <w:b/>
          <w:sz w:val="24"/>
          <w:szCs w:val="24"/>
          <w:lang w:val="en-US"/>
        </w:rPr>
        <w:t>6. Production Process</w:t>
      </w:r>
    </w:p>
    <w:p w14:paraId="7E3C0A1F" w14:textId="77777777" w:rsidR="00A63308" w:rsidRPr="00A02EAE" w:rsidRDefault="00A63308" w:rsidP="00A63308">
      <w:pPr>
        <w:ind w:left="360" w:hanging="360"/>
        <w:jc w:val="both"/>
        <w:rPr>
          <w:rFonts w:cstheme="minorHAnsi"/>
          <w:b/>
          <w:sz w:val="24"/>
          <w:szCs w:val="24"/>
          <w:lang w:val="en-US"/>
        </w:rPr>
      </w:pPr>
      <w:r w:rsidRPr="00A02EAE">
        <w:rPr>
          <w:rFonts w:cstheme="minorHAnsi"/>
          <w:b/>
          <w:sz w:val="24"/>
          <w:szCs w:val="24"/>
          <w:lang w:val="en-US"/>
        </w:rPr>
        <w:tab/>
        <w:t>6.1 General Production Process</w:t>
      </w:r>
    </w:p>
    <w:p w14:paraId="605D4C1C" w14:textId="36EB8C50" w:rsidR="00A63308" w:rsidRPr="00A02EAE" w:rsidRDefault="00A63308" w:rsidP="006357D7">
      <w:pPr>
        <w:jc w:val="both"/>
        <w:rPr>
          <w:rFonts w:cstheme="minorHAnsi"/>
          <w:sz w:val="24"/>
          <w:szCs w:val="24"/>
          <w:lang w:val="en-US"/>
        </w:rPr>
      </w:pPr>
      <w:r w:rsidRPr="00A02EAE">
        <w:rPr>
          <w:rFonts w:cstheme="minorHAnsi"/>
          <w:sz w:val="24"/>
          <w:szCs w:val="24"/>
          <w:lang w:val="en-US"/>
        </w:rPr>
        <w:tab/>
        <w:t xml:space="preserve">6.1.1 Describe, in </w:t>
      </w:r>
      <w:r w:rsidR="00F84490" w:rsidRPr="00A02EAE">
        <w:rPr>
          <w:rFonts w:cstheme="minorHAnsi"/>
          <w:sz w:val="24"/>
          <w:szCs w:val="24"/>
          <w:lang w:val="en-US"/>
        </w:rPr>
        <w:t>detail</w:t>
      </w:r>
      <w:r w:rsidRPr="00A02EAE">
        <w:rPr>
          <w:rFonts w:cstheme="minorHAnsi"/>
          <w:sz w:val="24"/>
          <w:szCs w:val="24"/>
          <w:lang w:val="en-US"/>
        </w:rPr>
        <w:t>, your company’s production process, specifying, among other items: raw materials, subsidiary materials, utilities and the</w:t>
      </w:r>
      <w:r w:rsidR="00482610" w:rsidRPr="00A02EAE">
        <w:rPr>
          <w:rFonts w:cstheme="minorHAnsi"/>
          <w:sz w:val="24"/>
          <w:szCs w:val="24"/>
          <w:lang w:val="en-US"/>
        </w:rPr>
        <w:t xml:space="preserve"> production unit of volume</w:t>
      </w:r>
      <w:r w:rsidRPr="006357D7">
        <w:rPr>
          <w:rFonts w:cstheme="minorHAnsi"/>
          <w:sz w:val="24"/>
          <w:szCs w:val="24"/>
          <w:lang w:val="en-US"/>
        </w:rPr>
        <w:t xml:space="preserve"> </w:t>
      </w:r>
      <w:r w:rsidRPr="00A02EAE">
        <w:rPr>
          <w:rFonts w:cstheme="minorHAnsi"/>
          <w:sz w:val="24"/>
          <w:szCs w:val="24"/>
          <w:lang w:val="en-US"/>
        </w:rPr>
        <w:t>(i.e. units, kilograms, tons). Specify, when existent, differences in the production process according to the destin</w:t>
      </w:r>
      <w:r w:rsidR="00FC7068" w:rsidRPr="00A02EAE">
        <w:rPr>
          <w:rFonts w:cstheme="minorHAnsi"/>
          <w:sz w:val="24"/>
          <w:szCs w:val="24"/>
          <w:lang w:val="en-US"/>
        </w:rPr>
        <w:t>ation</w:t>
      </w:r>
      <w:r w:rsidRPr="00A02EAE">
        <w:rPr>
          <w:rFonts w:cstheme="minorHAnsi"/>
          <w:sz w:val="24"/>
          <w:szCs w:val="24"/>
          <w:lang w:val="en-US"/>
        </w:rPr>
        <w:t xml:space="preserve"> of the </w:t>
      </w:r>
      <w:r w:rsidR="00E80E5C" w:rsidRPr="00A02EAE">
        <w:rPr>
          <w:rFonts w:cstheme="minorHAnsi"/>
          <w:sz w:val="24"/>
          <w:szCs w:val="24"/>
          <w:lang w:val="en-US"/>
        </w:rPr>
        <w:t>product</w:t>
      </w:r>
      <w:r w:rsidRPr="00A02EAE">
        <w:rPr>
          <w:rFonts w:cstheme="minorHAnsi"/>
          <w:sz w:val="24"/>
          <w:szCs w:val="24"/>
          <w:lang w:val="en-US"/>
        </w:rPr>
        <w:t xml:space="preserve"> (domestic market, exports to third</w:t>
      </w:r>
      <w:r w:rsidR="00FC7068" w:rsidRPr="00A02EAE">
        <w:rPr>
          <w:rFonts w:cstheme="minorHAnsi"/>
          <w:sz w:val="24"/>
          <w:szCs w:val="24"/>
          <w:lang w:val="en-US"/>
        </w:rPr>
        <w:t>-country market</w:t>
      </w:r>
      <w:r w:rsidR="00864CB2" w:rsidRPr="00A02EAE">
        <w:rPr>
          <w:rFonts w:cstheme="minorHAnsi"/>
          <w:sz w:val="24"/>
          <w:szCs w:val="24"/>
          <w:lang w:val="en-US"/>
        </w:rPr>
        <w:t>s</w:t>
      </w:r>
      <w:r w:rsidRPr="00A02EAE">
        <w:rPr>
          <w:rFonts w:cstheme="minorHAnsi"/>
          <w:sz w:val="24"/>
          <w:szCs w:val="24"/>
          <w:lang w:val="en-US"/>
        </w:rPr>
        <w:t xml:space="preserve"> and exports to Brazil).</w:t>
      </w:r>
    </w:p>
    <w:p w14:paraId="763DA9F5" w14:textId="4CCAE407" w:rsidR="00A63308" w:rsidRPr="00A02EAE" w:rsidRDefault="00A63308" w:rsidP="006357D7">
      <w:pPr>
        <w:jc w:val="both"/>
        <w:rPr>
          <w:rFonts w:cstheme="minorHAnsi"/>
          <w:sz w:val="24"/>
          <w:szCs w:val="24"/>
          <w:lang w:val="en-US"/>
        </w:rPr>
      </w:pPr>
      <w:r w:rsidRPr="00A02EAE">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331CC9CA" w:rsidR="00A63308" w:rsidRPr="00A02EAE" w:rsidRDefault="00A63308" w:rsidP="006357D7">
      <w:pPr>
        <w:jc w:val="both"/>
        <w:rPr>
          <w:rFonts w:cstheme="minorHAnsi"/>
          <w:sz w:val="24"/>
          <w:szCs w:val="24"/>
          <w:lang w:val="en-US"/>
        </w:rPr>
      </w:pPr>
      <w:r w:rsidRPr="00A02EAE">
        <w:rPr>
          <w:rFonts w:cstheme="minorHAnsi"/>
          <w:sz w:val="24"/>
          <w:szCs w:val="24"/>
          <w:lang w:val="en-US"/>
        </w:rPr>
        <w:tab/>
        <w:t xml:space="preserve">6.1.3 If production of the </w:t>
      </w:r>
      <w:r w:rsidR="00E80E5C" w:rsidRPr="00A02EAE">
        <w:rPr>
          <w:rFonts w:cstheme="minorHAnsi"/>
          <w:sz w:val="24"/>
          <w:szCs w:val="24"/>
          <w:lang w:val="en-US"/>
        </w:rPr>
        <w:t>product</w:t>
      </w:r>
      <w:r w:rsidRPr="00A02EAE">
        <w:rPr>
          <w:rFonts w:cstheme="minorHAnsi"/>
          <w:sz w:val="24"/>
          <w:szCs w:val="24"/>
          <w:lang w:val="en-US"/>
        </w:rPr>
        <w:t xml:space="preserve"> takes place at more than one facility or affiliate, identify each one of them and describe, in </w:t>
      </w:r>
      <w:r w:rsidR="00F84490" w:rsidRPr="00A02EAE">
        <w:rPr>
          <w:rFonts w:cstheme="minorHAnsi"/>
          <w:sz w:val="24"/>
          <w:szCs w:val="24"/>
          <w:lang w:val="en-US"/>
        </w:rPr>
        <w:t>detail</w:t>
      </w:r>
      <w:r w:rsidRPr="00A02EAE">
        <w:rPr>
          <w:rFonts w:cstheme="minorHAnsi"/>
          <w:sz w:val="24"/>
          <w:szCs w:val="24"/>
          <w:lang w:val="en-US"/>
        </w:rPr>
        <w:t>, the production activities conducted by each one.</w:t>
      </w:r>
    </w:p>
    <w:p w14:paraId="4DAB6F63" w14:textId="24CD6096" w:rsidR="00A63308" w:rsidRPr="00A02EAE" w:rsidRDefault="00A63308" w:rsidP="006357D7">
      <w:pPr>
        <w:jc w:val="both"/>
        <w:rPr>
          <w:rFonts w:cstheme="minorHAnsi"/>
          <w:sz w:val="24"/>
          <w:szCs w:val="24"/>
          <w:lang w:val="en-US"/>
        </w:rPr>
      </w:pPr>
      <w:r w:rsidRPr="00A02EAE">
        <w:rPr>
          <w:rFonts w:cstheme="minorHAnsi"/>
          <w:sz w:val="24"/>
          <w:szCs w:val="24"/>
          <w:lang w:val="en-US"/>
        </w:rPr>
        <w:tab/>
        <w:t xml:space="preserve">6.1.4 State whether any services part of the production process </w:t>
      </w:r>
      <w:r w:rsidR="00F42F2D" w:rsidRPr="00A02EAE">
        <w:rPr>
          <w:rFonts w:cstheme="minorHAnsi"/>
          <w:sz w:val="24"/>
          <w:szCs w:val="24"/>
          <w:lang w:val="en-US"/>
        </w:rPr>
        <w:t>is</w:t>
      </w:r>
      <w:r w:rsidRPr="00A02EAE">
        <w:rPr>
          <w:rFonts w:cstheme="minorHAnsi"/>
          <w:sz w:val="24"/>
          <w:szCs w:val="24"/>
          <w:lang w:val="en-US"/>
        </w:rPr>
        <w:t xml:space="preserve"> outsourced, such as maintenance and tooling, utilities supply etc.</w:t>
      </w:r>
    </w:p>
    <w:p w14:paraId="44DD00EE" w14:textId="35BAA441" w:rsidR="00A63308" w:rsidRPr="00A02EAE" w:rsidRDefault="00A63308" w:rsidP="006357D7">
      <w:pPr>
        <w:jc w:val="both"/>
        <w:rPr>
          <w:rFonts w:cstheme="minorHAnsi"/>
          <w:sz w:val="24"/>
          <w:szCs w:val="24"/>
          <w:lang w:val="en-US"/>
        </w:rPr>
      </w:pPr>
      <w:r w:rsidRPr="00A02EAE">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52B26C0E" w:rsidR="00A63308" w:rsidRPr="00A02EAE" w:rsidRDefault="00A63308" w:rsidP="006357D7">
      <w:pPr>
        <w:jc w:val="both"/>
        <w:rPr>
          <w:rFonts w:cstheme="minorHAnsi"/>
          <w:sz w:val="24"/>
          <w:szCs w:val="24"/>
          <w:lang w:val="en-US"/>
        </w:rPr>
      </w:pPr>
      <w:r w:rsidRPr="00A02EAE">
        <w:rPr>
          <w:rFonts w:cstheme="minorHAnsi"/>
          <w:sz w:val="24"/>
          <w:szCs w:val="24"/>
          <w:lang w:val="en-US"/>
        </w:rPr>
        <w:tab/>
        <w:t xml:space="preserve">6.1.6 List all byproducts, co-products and </w:t>
      </w:r>
      <w:r w:rsidR="00DF0976" w:rsidRPr="00A02EAE">
        <w:rPr>
          <w:rFonts w:cstheme="minorHAnsi"/>
          <w:sz w:val="24"/>
          <w:szCs w:val="24"/>
          <w:lang w:val="en-US"/>
        </w:rPr>
        <w:t>scraps</w:t>
      </w:r>
      <w:r w:rsidRPr="00A02EAE">
        <w:rPr>
          <w:rFonts w:cstheme="minorHAnsi"/>
          <w:sz w:val="24"/>
          <w:szCs w:val="24"/>
          <w:lang w:val="en-US"/>
        </w:rPr>
        <w:t xml:space="preserve"> that result from producing the </w:t>
      </w:r>
      <w:r w:rsidR="00E80E5C" w:rsidRPr="00A02EAE">
        <w:rPr>
          <w:rFonts w:cstheme="minorHAnsi"/>
          <w:sz w:val="24"/>
          <w:szCs w:val="24"/>
          <w:lang w:val="en-US"/>
        </w:rPr>
        <w:t>product</w:t>
      </w:r>
      <w:r w:rsidRPr="00A02EAE">
        <w:rPr>
          <w:rFonts w:cstheme="minorHAnsi"/>
          <w:sz w:val="24"/>
          <w:szCs w:val="24"/>
          <w:lang w:val="en-US"/>
        </w:rPr>
        <w:t xml:space="preserve"> under </w:t>
      </w:r>
      <w:r w:rsidR="0099693E" w:rsidRPr="00A02EAE">
        <w:rPr>
          <w:rFonts w:cstheme="minorHAnsi"/>
          <w:sz w:val="24"/>
          <w:szCs w:val="24"/>
          <w:lang w:val="en-US"/>
        </w:rPr>
        <w:t>investigation</w:t>
      </w:r>
      <w:r w:rsidRPr="00A02EAE">
        <w:rPr>
          <w:rFonts w:cstheme="minorHAnsi"/>
          <w:sz w:val="24"/>
          <w:szCs w:val="24"/>
          <w:lang w:val="en-US"/>
        </w:rPr>
        <w:t>. Indicate whether this material is reintroduced in the production cycle or reused in any way, sold or thrown away for being devoid of any economic value.</w:t>
      </w:r>
    </w:p>
    <w:p w14:paraId="6B3F7F59" w14:textId="1FF4DA00" w:rsidR="00A63308" w:rsidRPr="00A02EAE" w:rsidRDefault="00A63308" w:rsidP="006357D7">
      <w:pPr>
        <w:jc w:val="both"/>
        <w:rPr>
          <w:rFonts w:cstheme="minorHAnsi"/>
          <w:sz w:val="24"/>
          <w:szCs w:val="24"/>
          <w:lang w:val="en-US"/>
        </w:rPr>
      </w:pPr>
      <w:r w:rsidRPr="00A02EAE">
        <w:rPr>
          <w:rFonts w:cstheme="minorHAnsi"/>
          <w:sz w:val="24"/>
          <w:szCs w:val="24"/>
          <w:lang w:val="en-US"/>
        </w:rPr>
        <w:lastRenderedPageBreak/>
        <w:tab/>
        <w:t>6.1.7 State your company’s usual production regime (i.e. continuous or batch production) and the number</w:t>
      </w:r>
      <w:r w:rsidR="00482610" w:rsidRPr="00A02EAE">
        <w:rPr>
          <w:rFonts w:cstheme="minorHAnsi"/>
          <w:sz w:val="24"/>
          <w:szCs w:val="24"/>
          <w:lang w:val="en-US"/>
        </w:rPr>
        <w:t xml:space="preserve"> </w:t>
      </w:r>
      <w:r w:rsidRPr="00A02EAE">
        <w:rPr>
          <w:rFonts w:cstheme="minorHAnsi"/>
          <w:sz w:val="24"/>
          <w:szCs w:val="24"/>
          <w:lang w:val="en-US"/>
        </w:rPr>
        <w:t>of shifts.</w:t>
      </w:r>
    </w:p>
    <w:p w14:paraId="7E05648D" w14:textId="0F5BFA16" w:rsidR="00A63308" w:rsidRPr="00A02EAE" w:rsidRDefault="00A63308" w:rsidP="006357D7">
      <w:pPr>
        <w:jc w:val="both"/>
        <w:rPr>
          <w:rFonts w:cstheme="minorHAnsi"/>
          <w:sz w:val="24"/>
          <w:szCs w:val="24"/>
          <w:lang w:val="en-US"/>
        </w:rPr>
      </w:pPr>
      <w:r w:rsidRPr="00A02EAE">
        <w:rPr>
          <w:rFonts w:cstheme="minorHAnsi"/>
          <w:sz w:val="24"/>
          <w:szCs w:val="24"/>
          <w:lang w:val="en-US"/>
        </w:rPr>
        <w:tab/>
        <w:t>6.1.8 State if there are any other products manufactured by your company.</w:t>
      </w:r>
    </w:p>
    <w:p w14:paraId="2FEF72BB" w14:textId="5695C76D" w:rsidR="00A63308" w:rsidRPr="00A02EAE" w:rsidRDefault="00A63308" w:rsidP="006357D7">
      <w:pPr>
        <w:jc w:val="both"/>
        <w:rPr>
          <w:rFonts w:cstheme="minorHAnsi"/>
          <w:sz w:val="24"/>
          <w:szCs w:val="24"/>
          <w:lang w:val="en-US"/>
        </w:rPr>
      </w:pPr>
      <w:r w:rsidRPr="00A02EAE">
        <w:rPr>
          <w:rFonts w:cstheme="minorHAnsi"/>
          <w:sz w:val="24"/>
          <w:szCs w:val="24"/>
          <w:lang w:val="en-US"/>
        </w:rPr>
        <w:tab/>
        <w:t xml:space="preserve">6.1.9 Clarify whether the production line of the </w:t>
      </w:r>
      <w:r w:rsidR="00E80E5C" w:rsidRPr="00A02EAE">
        <w:rPr>
          <w:rFonts w:cstheme="minorHAnsi"/>
          <w:sz w:val="24"/>
          <w:szCs w:val="24"/>
          <w:lang w:val="en-US"/>
        </w:rPr>
        <w:t>product</w:t>
      </w:r>
      <w:r w:rsidRPr="00A02EAE">
        <w:rPr>
          <w:rFonts w:cstheme="minorHAnsi"/>
          <w:sz w:val="24"/>
          <w:szCs w:val="24"/>
          <w:lang w:val="en-US"/>
        </w:rPr>
        <w:t xml:space="preserve"> under investigation is also used for the manufacturing of other products.</w:t>
      </w:r>
    </w:p>
    <w:p w14:paraId="61216844" w14:textId="2B46A75F" w:rsidR="006357D7" w:rsidRDefault="00A63308" w:rsidP="006357D7">
      <w:pPr>
        <w:ind w:firstLine="708"/>
        <w:jc w:val="both"/>
        <w:rPr>
          <w:rFonts w:cstheme="minorHAnsi"/>
          <w:sz w:val="24"/>
          <w:szCs w:val="24"/>
          <w:lang w:val="en-US"/>
        </w:rPr>
      </w:pPr>
      <w:r w:rsidRPr="00A02EAE">
        <w:rPr>
          <w:rFonts w:cstheme="minorHAnsi"/>
          <w:sz w:val="24"/>
          <w:szCs w:val="24"/>
          <w:lang w:val="en-US"/>
        </w:rPr>
        <w:t xml:space="preserve">6.1.10 State the nominal and effective installed capacity of the </w:t>
      </w:r>
      <w:r w:rsidR="00E80E5C" w:rsidRPr="00A02EAE">
        <w:rPr>
          <w:rFonts w:cstheme="minorHAnsi"/>
          <w:sz w:val="24"/>
          <w:szCs w:val="24"/>
          <w:lang w:val="en-US"/>
        </w:rPr>
        <w:t>product</w:t>
      </w:r>
      <w:r w:rsidR="00480143">
        <w:rPr>
          <w:rFonts w:cstheme="minorHAnsi"/>
          <w:sz w:val="24"/>
          <w:szCs w:val="24"/>
          <w:lang w:val="en-US"/>
        </w:rPr>
        <w:t>´s</w:t>
      </w:r>
      <w:r w:rsidRPr="00A02EAE">
        <w:rPr>
          <w:rFonts w:cstheme="minorHAnsi"/>
          <w:sz w:val="24"/>
          <w:szCs w:val="24"/>
          <w:lang w:val="en-US"/>
        </w:rPr>
        <w:t xml:space="preserve"> production line</w:t>
      </w:r>
      <w:r w:rsidR="001458A7">
        <w:rPr>
          <w:rFonts w:cstheme="minorHAnsi"/>
          <w:sz w:val="24"/>
          <w:szCs w:val="24"/>
          <w:lang w:val="en-US"/>
        </w:rPr>
        <w:t>(s)</w:t>
      </w:r>
      <w:r w:rsidRPr="00A02EAE">
        <w:rPr>
          <w:rFonts w:cstheme="minorHAnsi"/>
          <w:sz w:val="24"/>
          <w:szCs w:val="24"/>
          <w:lang w:val="en-US"/>
        </w:rPr>
        <w:t xml:space="preserve"> and its respective production, </w:t>
      </w:r>
      <w:r w:rsidR="001458A7">
        <w:rPr>
          <w:rFonts w:cstheme="minorHAnsi"/>
          <w:sz w:val="24"/>
          <w:szCs w:val="24"/>
          <w:lang w:val="en-US"/>
        </w:rPr>
        <w:t>indicating</w:t>
      </w:r>
      <w:r w:rsidRPr="00A02EAE">
        <w:rPr>
          <w:rFonts w:cstheme="minorHAnsi"/>
          <w:sz w:val="24"/>
          <w:szCs w:val="24"/>
          <w:lang w:val="en-US"/>
        </w:rPr>
        <w:t xml:space="preserve"> the unit of measurement used, pursuant to the model provided in Appendix II. If the product is manufactured in more than one production line or facility, please provide such information separately.</w:t>
      </w:r>
    </w:p>
    <w:p w14:paraId="08FD3665" w14:textId="7DEBFBA2" w:rsidR="00F241FD" w:rsidRPr="00A02EAE" w:rsidRDefault="00F241FD" w:rsidP="006357D7">
      <w:pPr>
        <w:ind w:firstLine="708"/>
        <w:jc w:val="both"/>
        <w:rPr>
          <w:rFonts w:cstheme="minorHAnsi"/>
          <w:sz w:val="24"/>
          <w:szCs w:val="24"/>
          <w:lang w:val="en-US"/>
        </w:rPr>
      </w:pPr>
      <w:r w:rsidRPr="00A02EAE">
        <w:rPr>
          <w:rFonts w:cstheme="minorHAnsi"/>
          <w:sz w:val="24"/>
          <w:szCs w:val="24"/>
          <w:lang w:val="en-US"/>
        </w:rPr>
        <w:t>6.1.11 In this sense, consider the following premises to resubmit the calculation of installed capacity:</w:t>
      </w:r>
    </w:p>
    <w:p w14:paraId="751C66D4" w14:textId="304DFCEB" w:rsidR="00F241FD" w:rsidRPr="00A02EAE" w:rsidRDefault="00F241FD" w:rsidP="00F241FD">
      <w:pPr>
        <w:numPr>
          <w:ilvl w:val="0"/>
          <w:numId w:val="7"/>
        </w:numPr>
        <w:spacing w:after="120"/>
        <w:ind w:left="1776"/>
        <w:contextualSpacing/>
        <w:jc w:val="both"/>
        <w:rPr>
          <w:rFonts w:cstheme="minorHAnsi"/>
          <w:color w:val="000000"/>
          <w:sz w:val="24"/>
          <w:szCs w:val="24"/>
          <w:lang w:val="en-US"/>
        </w:rPr>
      </w:pPr>
      <w:r w:rsidRPr="00A02EAE">
        <w:rPr>
          <w:rFonts w:cstheme="minorHAnsi"/>
          <w:b/>
          <w:bCs/>
          <w:color w:val="000000"/>
          <w:sz w:val="24"/>
          <w:szCs w:val="24"/>
          <w:lang w:val="en-US"/>
        </w:rPr>
        <w:t xml:space="preserve">Nominal </w:t>
      </w:r>
      <w:r w:rsidRPr="00A02EAE">
        <w:rPr>
          <w:rFonts w:cstheme="minorHAnsi"/>
          <w:color w:val="000000"/>
          <w:sz w:val="24"/>
          <w:szCs w:val="24"/>
          <w:lang w:val="en-US"/>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A02EAE">
        <w:rPr>
          <w:rFonts w:cstheme="minorHAnsi"/>
          <w:sz w:val="24"/>
          <w:szCs w:val="24"/>
          <w:lang w:val="en-US"/>
        </w:rPr>
        <w:t xml:space="preserve">working day, </w:t>
      </w:r>
      <w:r w:rsidRPr="00A02EAE">
        <w:rPr>
          <w:rFonts w:cstheme="minorHAnsi"/>
          <w:color w:val="000000"/>
          <w:sz w:val="24"/>
          <w:szCs w:val="24"/>
          <w:u w:val="single"/>
          <w:lang w:val="en-US"/>
        </w:rPr>
        <w:t xml:space="preserve">365 </w:t>
      </w:r>
      <w:r w:rsidRPr="00A02EAE">
        <w:rPr>
          <w:rFonts w:cstheme="minorHAnsi"/>
          <w:sz w:val="24"/>
          <w:szCs w:val="24"/>
          <w:lang w:val="en-US"/>
        </w:rPr>
        <w:t xml:space="preserve">days of the year, ignoring the efficiency </w:t>
      </w:r>
      <w:r w:rsidRPr="00A02EAE">
        <w:rPr>
          <w:rFonts w:cstheme="minorHAnsi"/>
          <w:color w:val="000000"/>
          <w:sz w:val="24"/>
          <w:szCs w:val="24"/>
          <w:lang w:val="en-US"/>
        </w:rPr>
        <w:t>losses resulting from maintenance stops,</w:t>
      </w:r>
      <w:r w:rsidR="006357D7">
        <w:rPr>
          <w:rFonts w:cstheme="minorHAnsi"/>
          <w:color w:val="000000"/>
          <w:sz w:val="24"/>
          <w:szCs w:val="24"/>
          <w:lang w:val="en-US"/>
        </w:rPr>
        <w:t xml:space="preserve"> </w:t>
      </w:r>
      <w:r w:rsidRPr="00A02EAE">
        <w:rPr>
          <w:rFonts w:cstheme="minorHAnsi"/>
          <w:i/>
          <w:iCs/>
          <w:color w:val="000000"/>
          <w:sz w:val="24"/>
          <w:szCs w:val="24"/>
          <w:lang w:val="en-US"/>
        </w:rPr>
        <w:t>setups</w:t>
      </w:r>
      <w:r w:rsidRPr="00A02EAE">
        <w:rPr>
          <w:rFonts w:cstheme="minorHAnsi"/>
          <w:color w:val="000000"/>
          <w:sz w:val="24"/>
          <w:szCs w:val="24"/>
          <w:lang w:val="en-US"/>
        </w:rPr>
        <w:t> and losses resulting from production scheduling errors and lack of inputs.</w:t>
      </w:r>
    </w:p>
    <w:p w14:paraId="5DA1BE50" w14:textId="1F5B54B1" w:rsidR="00F241FD" w:rsidRPr="00A02EAE" w:rsidRDefault="00F241FD" w:rsidP="00F241FD">
      <w:pPr>
        <w:numPr>
          <w:ilvl w:val="0"/>
          <w:numId w:val="7"/>
        </w:numPr>
        <w:spacing w:after="0"/>
        <w:ind w:left="1776"/>
        <w:contextualSpacing/>
        <w:jc w:val="both"/>
        <w:rPr>
          <w:rFonts w:cstheme="minorHAnsi"/>
          <w:color w:val="000000"/>
          <w:sz w:val="24"/>
          <w:szCs w:val="24"/>
          <w:lang w:val="en-US"/>
        </w:rPr>
      </w:pPr>
      <w:r w:rsidRPr="00A02EAE">
        <w:rPr>
          <w:rFonts w:cstheme="minorHAnsi"/>
          <w:b/>
          <w:bCs/>
          <w:color w:val="000000"/>
          <w:sz w:val="24"/>
          <w:szCs w:val="24"/>
          <w:lang w:val="en-US"/>
        </w:rPr>
        <w:t>Effective Capacity</w:t>
      </w:r>
      <w:r w:rsidRPr="00A02EAE">
        <w:rPr>
          <w:rFonts w:cstheme="minorHAnsi"/>
          <w:color w:val="000000"/>
          <w:sz w:val="24"/>
          <w:szCs w:val="24"/>
          <w:lang w:val="en-US"/>
        </w:rPr>
        <w:t xml:space="preserve">: refers to the maximum production capacity of the company </w:t>
      </w:r>
      <w:r w:rsidR="00A35279" w:rsidRPr="00A02EAE">
        <w:rPr>
          <w:rFonts w:cstheme="minorHAnsi"/>
          <w:color w:val="000000"/>
          <w:sz w:val="24"/>
          <w:szCs w:val="24"/>
          <w:lang w:val="en-US"/>
        </w:rPr>
        <w:t>on</w:t>
      </w:r>
      <w:r w:rsidRPr="00A02EAE">
        <w:rPr>
          <w:rFonts w:cstheme="minorHAnsi"/>
          <w:color w:val="000000"/>
          <w:sz w:val="24"/>
          <w:szCs w:val="24"/>
          <w:lang w:val="en-US"/>
        </w:rPr>
        <w:t xml:space="preserve"> a normal working day and in realistic working conditions, considering the </w:t>
      </w:r>
      <w:r w:rsidRPr="00A02EAE">
        <w:rPr>
          <w:rFonts w:cstheme="minorHAnsi"/>
          <w:sz w:val="24"/>
          <w:szCs w:val="24"/>
          <w:lang w:val="en-US"/>
        </w:rPr>
        <w:t xml:space="preserve">planned losses </w:t>
      </w:r>
      <w:r w:rsidRPr="00A02EAE">
        <w:rPr>
          <w:rFonts w:cstheme="minorHAnsi"/>
          <w:color w:val="000000"/>
          <w:sz w:val="24"/>
          <w:szCs w:val="24"/>
          <w:u w:val="single"/>
          <w:lang w:val="en-US"/>
        </w:rPr>
        <w:t xml:space="preserve">of </w:t>
      </w:r>
      <w:r w:rsidRPr="00A02EAE">
        <w:rPr>
          <w:rFonts w:cstheme="minorHAnsi"/>
          <w:color w:val="000000"/>
          <w:sz w:val="24"/>
          <w:szCs w:val="24"/>
          <w:lang w:val="en-US"/>
        </w:rPr>
        <w:t xml:space="preserve">that capacity. Thus, for </w:t>
      </w:r>
      <w:r w:rsidRPr="00A02EAE">
        <w:rPr>
          <w:rFonts w:cstheme="minorHAnsi"/>
          <w:b/>
          <w:bCs/>
          <w:color w:val="000000"/>
          <w:sz w:val="24"/>
          <w:szCs w:val="24"/>
          <w:lang w:val="en-US"/>
        </w:rPr>
        <w:t xml:space="preserve">the calculation of the actual installed </w:t>
      </w:r>
      <w:r w:rsidRPr="00A02EAE">
        <w:rPr>
          <w:rFonts w:cstheme="minorHAnsi"/>
          <w:color w:val="000000"/>
          <w:sz w:val="24"/>
          <w:szCs w:val="24"/>
          <w:lang w:val="en-US"/>
        </w:rPr>
        <w:t>capacity, it is recommended that:</w:t>
      </w:r>
    </w:p>
    <w:p w14:paraId="210EE11A" w14:textId="77777777" w:rsidR="00F241FD" w:rsidRPr="00A02EAE" w:rsidRDefault="00F241FD" w:rsidP="00F241FD">
      <w:pPr>
        <w:numPr>
          <w:ilvl w:val="3"/>
          <w:numId w:val="8"/>
        </w:numPr>
        <w:spacing w:after="0"/>
        <w:jc w:val="both"/>
        <w:rPr>
          <w:rFonts w:eastAsia="Times New Roman" w:cstheme="minorHAnsi"/>
          <w:color w:val="000000"/>
          <w:sz w:val="24"/>
          <w:szCs w:val="24"/>
          <w:lang w:val="en-US"/>
        </w:rPr>
      </w:pPr>
      <w:r w:rsidRPr="00A02EAE">
        <w:rPr>
          <w:rFonts w:eastAsia="Times New Roman" w:cstheme="minorHAnsi"/>
          <w:color w:val="000000"/>
          <w:sz w:val="24"/>
          <w:szCs w:val="24"/>
          <w:lang w:val="en-US"/>
        </w:rPr>
        <w:t>number of normal shifts and hours of plant operation;</w:t>
      </w:r>
    </w:p>
    <w:p w14:paraId="52DE5459" w14:textId="77777777" w:rsidR="00F241FD" w:rsidRPr="00A02EAE" w:rsidRDefault="00F241FD" w:rsidP="00F241FD">
      <w:pPr>
        <w:numPr>
          <w:ilvl w:val="3"/>
          <w:numId w:val="8"/>
        </w:numPr>
        <w:spacing w:after="0"/>
        <w:jc w:val="both"/>
        <w:rPr>
          <w:rFonts w:eastAsia="Times New Roman" w:cstheme="minorHAnsi"/>
          <w:color w:val="000000"/>
          <w:sz w:val="24"/>
          <w:szCs w:val="24"/>
          <w:lang w:val="en-US"/>
        </w:rPr>
      </w:pPr>
      <w:r w:rsidRPr="00A02EAE">
        <w:rPr>
          <w:rFonts w:eastAsia="Times New Roman" w:cstheme="minorHAnsi"/>
          <w:color w:val="000000"/>
          <w:sz w:val="24"/>
          <w:szCs w:val="24"/>
          <w:lang w:val="en-US"/>
        </w:rPr>
        <w:t>machinery and equipment in operation;</w:t>
      </w:r>
    </w:p>
    <w:p w14:paraId="3656B31F" w14:textId="0247194C" w:rsidR="00F241FD" w:rsidRPr="00A02EAE" w:rsidRDefault="00F241FD" w:rsidP="00F241FD">
      <w:pPr>
        <w:numPr>
          <w:ilvl w:val="3"/>
          <w:numId w:val="8"/>
        </w:numPr>
        <w:spacing w:after="0"/>
        <w:jc w:val="both"/>
        <w:rPr>
          <w:rFonts w:eastAsia="Times New Roman" w:cstheme="minorHAnsi"/>
          <w:color w:val="000000"/>
          <w:sz w:val="24"/>
          <w:szCs w:val="24"/>
          <w:lang w:val="en-US"/>
        </w:rPr>
      </w:pPr>
      <w:r w:rsidRPr="00A02EAE">
        <w:rPr>
          <w:rFonts w:eastAsia="Times New Roman" w:cstheme="minorHAnsi"/>
          <w:color w:val="000000"/>
          <w:sz w:val="24"/>
          <w:szCs w:val="24"/>
          <w:lang w:val="en-US"/>
        </w:rPr>
        <w:t xml:space="preserve">scheduled stops </w:t>
      </w:r>
      <w:r w:rsidRPr="00A02EAE">
        <w:rPr>
          <w:rFonts w:eastAsia="Times New Roman" w:cstheme="minorHAnsi"/>
          <w:color w:val="000000"/>
          <w:sz w:val="24"/>
          <w:szCs w:val="24"/>
          <w:u w:val="single"/>
          <w:lang w:val="en-US"/>
        </w:rPr>
        <w:t>for</w:t>
      </w:r>
      <w:r w:rsidRPr="00A02EAE">
        <w:rPr>
          <w:rFonts w:eastAsia="Times New Roman" w:cstheme="minorHAnsi"/>
          <w:sz w:val="24"/>
          <w:szCs w:val="24"/>
          <w:lang w:val="en-US"/>
        </w:rPr>
        <w:t xml:space="preserve"> </w:t>
      </w:r>
      <w:r w:rsidRPr="00A02EAE">
        <w:rPr>
          <w:rFonts w:eastAsia="Times New Roman" w:cstheme="minorHAnsi"/>
          <w:color w:val="000000"/>
          <w:sz w:val="24"/>
          <w:szCs w:val="24"/>
          <w:lang w:val="en-US"/>
        </w:rPr>
        <w:t xml:space="preserve">setup </w:t>
      </w:r>
      <w:r w:rsidRPr="00A02EAE">
        <w:rPr>
          <w:rFonts w:eastAsia="Times New Roman" w:cstheme="minorHAnsi"/>
          <w:i/>
          <w:iCs/>
          <w:color w:val="000000"/>
          <w:sz w:val="24"/>
          <w:szCs w:val="24"/>
          <w:lang w:val="en-US"/>
        </w:rPr>
        <w:t>(exchange</w:t>
      </w:r>
      <w:r w:rsidRPr="00A02EAE">
        <w:rPr>
          <w:rFonts w:eastAsia="Times New Roman" w:cstheme="minorHAnsi"/>
          <w:sz w:val="24"/>
          <w:szCs w:val="24"/>
          <w:lang w:val="en-US"/>
        </w:rPr>
        <w:t xml:space="preserve"> </w:t>
      </w:r>
      <w:r w:rsidRPr="00A02EAE">
        <w:rPr>
          <w:rFonts w:eastAsia="Times New Roman" w:cstheme="minorHAnsi"/>
          <w:color w:val="000000"/>
          <w:sz w:val="24"/>
          <w:szCs w:val="24"/>
          <w:lang w:val="en-US"/>
        </w:rPr>
        <w:t>of products), periodic preventive maintenance, repair, cleaning, shift changes, rest and meals intervals, quality sampling</w:t>
      </w:r>
      <w:r w:rsidR="00FC67D5">
        <w:rPr>
          <w:rFonts w:eastAsia="Times New Roman" w:cstheme="minorHAnsi"/>
          <w:color w:val="000000"/>
          <w:sz w:val="24"/>
          <w:szCs w:val="24"/>
          <w:lang w:val="en-US"/>
        </w:rPr>
        <w:t xml:space="preserve"> </w:t>
      </w:r>
      <w:r w:rsidRPr="00A02EAE">
        <w:rPr>
          <w:rFonts w:eastAsia="Times New Roman" w:cstheme="minorHAnsi"/>
          <w:color w:val="000000"/>
          <w:sz w:val="24"/>
          <w:szCs w:val="24"/>
          <w:lang w:val="en-US"/>
        </w:rPr>
        <w:t>etc.;</w:t>
      </w:r>
    </w:p>
    <w:p w14:paraId="37228F78" w14:textId="77777777" w:rsidR="00F241FD" w:rsidRPr="00A02EAE" w:rsidRDefault="00F241FD" w:rsidP="00F241FD">
      <w:pPr>
        <w:numPr>
          <w:ilvl w:val="3"/>
          <w:numId w:val="8"/>
        </w:numPr>
        <w:spacing w:after="0"/>
        <w:jc w:val="both"/>
        <w:rPr>
          <w:rFonts w:eastAsia="Times New Roman" w:cstheme="minorHAnsi"/>
          <w:color w:val="000000"/>
          <w:sz w:val="24"/>
          <w:szCs w:val="24"/>
          <w:lang w:val="en-US"/>
        </w:rPr>
      </w:pPr>
      <w:r w:rsidRPr="00A02EAE">
        <w:rPr>
          <w:rFonts w:eastAsia="Times New Roman" w:cstheme="minorHAnsi"/>
          <w:color w:val="000000"/>
          <w:sz w:val="24"/>
          <w:szCs w:val="24"/>
          <w:lang w:val="en-US"/>
        </w:rPr>
        <w:t>full availability of labour, raw materials, utilities and other input; and</w:t>
      </w:r>
    </w:p>
    <w:p w14:paraId="43E6B4F4" w14:textId="77777777" w:rsidR="00F241FD" w:rsidRPr="00A02EAE" w:rsidRDefault="00F241FD" w:rsidP="00F241FD">
      <w:pPr>
        <w:numPr>
          <w:ilvl w:val="3"/>
          <w:numId w:val="8"/>
        </w:numPr>
        <w:spacing w:after="0"/>
        <w:jc w:val="both"/>
        <w:rPr>
          <w:rFonts w:eastAsia="Times New Roman" w:cstheme="minorHAnsi"/>
          <w:color w:val="000000"/>
          <w:sz w:val="24"/>
          <w:szCs w:val="24"/>
          <w:lang w:val="en-US"/>
        </w:rPr>
      </w:pPr>
      <w:r w:rsidRPr="00A02EAE">
        <w:rPr>
          <w:rFonts w:eastAsia="Times New Roman" w:cstheme="minorHAnsi"/>
          <w:color w:val="000000"/>
          <w:sz w:val="24"/>
          <w:szCs w:val="24"/>
          <w:lang w:val="en-US"/>
        </w:rPr>
        <w:t>only the conditions usually used by the company for the use of contracting services or the use of production facilities outside the plant.</w:t>
      </w:r>
    </w:p>
    <w:p w14:paraId="04B8BDA0" w14:textId="77777777" w:rsidR="00F241FD" w:rsidRPr="00A02EAE" w:rsidRDefault="00F241FD" w:rsidP="00F241FD">
      <w:pPr>
        <w:ind w:left="2070"/>
        <w:contextualSpacing/>
        <w:rPr>
          <w:rFonts w:cstheme="minorHAnsi"/>
          <w:color w:val="000000"/>
          <w:sz w:val="24"/>
          <w:szCs w:val="24"/>
          <w:lang w:val="en-US"/>
        </w:rPr>
      </w:pPr>
      <w:r w:rsidRPr="00A02EAE">
        <w:rPr>
          <w:rFonts w:cstheme="minorHAnsi"/>
          <w:b/>
          <w:bCs/>
          <w:color w:val="000000"/>
          <w:sz w:val="24"/>
          <w:szCs w:val="24"/>
          <w:lang w:val="en-US"/>
        </w:rPr>
        <w:t xml:space="preserve">However, they should not be </w:t>
      </w:r>
      <w:r w:rsidRPr="00A02EAE">
        <w:rPr>
          <w:rFonts w:cstheme="minorHAnsi"/>
          <w:color w:val="000000"/>
          <w:sz w:val="24"/>
          <w:szCs w:val="24"/>
          <w:lang w:val="en-US"/>
        </w:rPr>
        <w:t>considered:</w:t>
      </w:r>
    </w:p>
    <w:p w14:paraId="3E4F5374" w14:textId="77777777" w:rsidR="00F241FD" w:rsidRPr="00A02EAE" w:rsidRDefault="00F241FD" w:rsidP="00F241FD">
      <w:pPr>
        <w:numPr>
          <w:ilvl w:val="3"/>
          <w:numId w:val="9"/>
        </w:numPr>
        <w:spacing w:after="0"/>
        <w:jc w:val="both"/>
        <w:rPr>
          <w:rFonts w:eastAsia="Times New Roman" w:cstheme="minorHAnsi"/>
          <w:color w:val="000000"/>
          <w:sz w:val="24"/>
          <w:szCs w:val="24"/>
          <w:lang w:val="en-US"/>
        </w:rPr>
      </w:pPr>
      <w:r w:rsidRPr="00A02EAE">
        <w:rPr>
          <w:rFonts w:eastAsia="Times New Roman" w:cstheme="minorHAnsi"/>
          <w:color w:val="000000"/>
          <w:sz w:val="24"/>
          <w:szCs w:val="24"/>
          <w:lang w:val="en-US"/>
        </w:rPr>
        <w:t>unscheduled downtime and loss, such as unscheduled maintenance, default equipment stops, and product losses due to quality issues.</w:t>
      </w:r>
    </w:p>
    <w:p w14:paraId="0441690E" w14:textId="15840822" w:rsidR="00F241FD" w:rsidRPr="00A02EAE" w:rsidRDefault="00F241FD" w:rsidP="00F241FD">
      <w:pPr>
        <w:spacing w:after="120"/>
        <w:ind w:firstLine="708"/>
        <w:rPr>
          <w:rFonts w:cstheme="minorHAnsi"/>
          <w:color w:val="000000"/>
          <w:sz w:val="24"/>
          <w:szCs w:val="24"/>
          <w:lang w:val="en-US"/>
        </w:rPr>
      </w:pPr>
      <w:r w:rsidRPr="00A02EAE">
        <w:rPr>
          <w:rFonts w:cstheme="minorHAnsi"/>
          <w:sz w:val="24"/>
          <w:szCs w:val="24"/>
          <w:lang w:val="en-US"/>
        </w:rPr>
        <w:t xml:space="preserve">6.1.12 </w:t>
      </w:r>
      <w:r w:rsidRPr="00A02EAE">
        <w:rPr>
          <w:rFonts w:cstheme="minorHAnsi"/>
          <w:color w:val="000000"/>
          <w:sz w:val="24"/>
          <w:szCs w:val="24"/>
          <w:lang w:val="en-US"/>
        </w:rPr>
        <w:t xml:space="preserve">Other very important points in the </w:t>
      </w:r>
      <w:r w:rsidRPr="00A02EAE">
        <w:rPr>
          <w:rFonts w:cstheme="minorHAnsi"/>
          <w:b/>
          <w:bCs/>
          <w:color w:val="000000"/>
          <w:sz w:val="24"/>
          <w:szCs w:val="24"/>
          <w:lang w:val="en-US"/>
        </w:rPr>
        <w:t>calculation are the definition of the production bottleneck and the selection of the product mix.</w:t>
      </w:r>
    </w:p>
    <w:p w14:paraId="5C67DE61" w14:textId="77777777" w:rsidR="00F241FD" w:rsidRPr="00A02EAE" w:rsidRDefault="00F241FD" w:rsidP="00F241FD">
      <w:pPr>
        <w:numPr>
          <w:ilvl w:val="0"/>
          <w:numId w:val="10"/>
        </w:numPr>
        <w:spacing w:after="0"/>
        <w:ind w:left="1776"/>
        <w:contextualSpacing/>
        <w:jc w:val="both"/>
        <w:rPr>
          <w:rFonts w:cstheme="minorHAnsi"/>
          <w:color w:val="000000"/>
          <w:sz w:val="24"/>
          <w:szCs w:val="24"/>
          <w:lang w:val="en-US"/>
        </w:rPr>
      </w:pPr>
      <w:r w:rsidRPr="00A02EAE">
        <w:rPr>
          <w:rFonts w:cstheme="minorHAnsi"/>
          <w:b/>
          <w:bCs/>
          <w:color w:val="000000"/>
          <w:sz w:val="24"/>
          <w:szCs w:val="24"/>
          <w:lang w:val="en-US"/>
        </w:rPr>
        <w:t xml:space="preserve">Production bottleneck: The company must prove which machine, equipment or work </w:t>
      </w:r>
      <w:r w:rsidRPr="00A02EAE">
        <w:rPr>
          <w:rFonts w:cstheme="minorHAnsi"/>
          <w:color w:val="000000"/>
          <w:sz w:val="24"/>
          <w:szCs w:val="24"/>
          <w:lang w:val="en-US"/>
        </w:rPr>
        <w:t>center is most overloaded or responsible for the slowest step in the production process, since the production of the industry is limited to the capacity or speed of the bottleneck.</w:t>
      </w:r>
    </w:p>
    <w:p w14:paraId="17CB1418" w14:textId="77777777" w:rsidR="00F241FD" w:rsidRPr="00A02EAE" w:rsidRDefault="00F241FD" w:rsidP="00F241FD">
      <w:pPr>
        <w:numPr>
          <w:ilvl w:val="0"/>
          <w:numId w:val="10"/>
        </w:numPr>
        <w:spacing w:after="0"/>
        <w:ind w:left="1776"/>
        <w:contextualSpacing/>
        <w:jc w:val="both"/>
        <w:rPr>
          <w:rFonts w:cstheme="minorHAnsi"/>
          <w:color w:val="000000"/>
          <w:sz w:val="24"/>
          <w:szCs w:val="24"/>
          <w:lang w:val="en-US"/>
        </w:rPr>
      </w:pPr>
      <w:r w:rsidRPr="00A02EAE">
        <w:rPr>
          <w:rFonts w:cstheme="minorHAnsi"/>
          <w:b/>
          <w:bCs/>
          <w:color w:val="000000"/>
          <w:sz w:val="24"/>
          <w:szCs w:val="24"/>
          <w:lang w:val="en-US"/>
        </w:rPr>
        <w:lastRenderedPageBreak/>
        <w:t>Product mix selection: these</w:t>
      </w:r>
      <w:r w:rsidRPr="00A02EAE">
        <w:rPr>
          <w:rFonts w:cstheme="minorHAnsi"/>
          <w:color w:val="000000"/>
          <w:sz w:val="24"/>
          <w:szCs w:val="24"/>
          <w:lang w:val="en-US"/>
        </w:rPr>
        <w:t xml:space="preserve"> are the similar product models that will be considered for estimating the volume produced per unit of time in the equipment considered production bottleneck.</w:t>
      </w:r>
      <w:r w:rsidRPr="00A02EAE">
        <w:rPr>
          <w:rFonts w:cstheme="minorHAnsi"/>
          <w:sz w:val="24"/>
          <w:szCs w:val="24"/>
          <w:lang w:val="en-US"/>
        </w:rPr>
        <w:t xml:space="preserve"> </w:t>
      </w:r>
      <w:r w:rsidRPr="00A02EAE">
        <w:rPr>
          <w:rFonts w:cstheme="minorHAnsi"/>
          <w:b/>
          <w:bCs/>
          <w:color w:val="000000"/>
          <w:sz w:val="24"/>
          <w:szCs w:val="24"/>
          <w:lang w:val="en-US"/>
        </w:rPr>
        <w:t>Companies should consider the product model(s) more efficient(s), i.e., that model(s)</w:t>
      </w:r>
      <w:r w:rsidRPr="00A02EAE">
        <w:rPr>
          <w:rFonts w:cstheme="minorHAnsi"/>
          <w:sz w:val="24"/>
          <w:szCs w:val="24"/>
          <w:lang w:val="en-US"/>
        </w:rPr>
        <w:t xml:space="preserve">produced by the equipment or production line at greater volume per unit of time, for </w:t>
      </w:r>
      <w:r w:rsidRPr="00A02EAE">
        <w:rPr>
          <w:rFonts w:cstheme="minorHAnsi"/>
          <w:color w:val="000000"/>
          <w:sz w:val="24"/>
          <w:szCs w:val="24"/>
          <w:lang w:val="en-US"/>
        </w:rPr>
        <w:t>example, in meters per second, in tons per hour</w:t>
      </w:r>
      <w:r w:rsidRPr="00A02EAE">
        <w:rPr>
          <w:rFonts w:cstheme="minorHAnsi"/>
          <w:sz w:val="24"/>
          <w:szCs w:val="24"/>
          <w:lang w:val="en-US"/>
        </w:rPr>
        <w:t xml:space="preserve"> or in parts per minute.</w:t>
      </w:r>
    </w:p>
    <w:p w14:paraId="7DF83442" w14:textId="256E8018" w:rsidR="00A63308" w:rsidRPr="00A02EAE" w:rsidRDefault="00A63308" w:rsidP="00280C03">
      <w:pPr>
        <w:spacing w:after="120"/>
        <w:ind w:firstLine="708"/>
        <w:rPr>
          <w:rFonts w:cstheme="minorHAnsi"/>
          <w:sz w:val="24"/>
          <w:szCs w:val="24"/>
          <w:lang w:val="en-US"/>
        </w:rPr>
      </w:pPr>
      <w:r w:rsidRPr="00A02EAE">
        <w:rPr>
          <w:rFonts w:cstheme="minorHAnsi"/>
          <w:sz w:val="24"/>
          <w:szCs w:val="24"/>
          <w:lang w:val="en-US"/>
        </w:rPr>
        <w:t>6.1.1</w:t>
      </w:r>
      <w:r w:rsidR="00F241FD" w:rsidRPr="00A02EAE">
        <w:rPr>
          <w:rFonts w:cstheme="minorHAnsi"/>
          <w:sz w:val="24"/>
          <w:szCs w:val="24"/>
          <w:lang w:val="en-US"/>
        </w:rPr>
        <w:t>3</w:t>
      </w:r>
      <w:r w:rsidRPr="00A02EAE">
        <w:rPr>
          <w:rFonts w:cstheme="minorHAnsi"/>
          <w:sz w:val="24"/>
          <w:szCs w:val="24"/>
          <w:lang w:val="en-US"/>
        </w:rPr>
        <w:t xml:space="preserve"> </w:t>
      </w:r>
      <w:r w:rsidR="000E393E" w:rsidRPr="00A02EAE">
        <w:rPr>
          <w:rFonts w:cstheme="minorHAnsi"/>
          <w:sz w:val="24"/>
          <w:szCs w:val="24"/>
          <w:lang w:val="en-US"/>
        </w:rPr>
        <w:t>If the company cannot adopt all the guidelines provided for the calculation of installed capacity, detailed justification should be provided.</w:t>
      </w:r>
    </w:p>
    <w:p w14:paraId="2479DA69" w14:textId="53FD66A9" w:rsidR="000E393E" w:rsidRPr="00A02EAE" w:rsidRDefault="000E393E" w:rsidP="00280C03">
      <w:pPr>
        <w:spacing w:after="120"/>
        <w:ind w:firstLine="708"/>
        <w:rPr>
          <w:rFonts w:cstheme="minorHAnsi"/>
          <w:sz w:val="24"/>
          <w:szCs w:val="24"/>
          <w:lang w:val="en-US"/>
        </w:rPr>
      </w:pPr>
      <w:r w:rsidRPr="00A02EAE">
        <w:rPr>
          <w:rFonts w:cstheme="minorHAnsi"/>
          <w:sz w:val="24"/>
          <w:szCs w:val="24"/>
          <w:lang w:val="en-US"/>
        </w:rPr>
        <w:t>6.1.14 If the installed capacity is used for the manufacturing of other products, pursuant to 6.8 and 6.9, state, also in Appendix II, their production, by listing them separately in the column “others”.</w:t>
      </w:r>
    </w:p>
    <w:p w14:paraId="35F9D152" w14:textId="7674818D" w:rsidR="00A63308" w:rsidRPr="00A02EAE" w:rsidRDefault="00A63308" w:rsidP="00280C03">
      <w:pPr>
        <w:spacing w:after="120"/>
        <w:ind w:firstLine="708"/>
        <w:rPr>
          <w:rFonts w:cstheme="minorHAnsi"/>
          <w:sz w:val="24"/>
          <w:szCs w:val="24"/>
          <w:lang w:val="en-US"/>
        </w:rPr>
      </w:pPr>
      <w:r w:rsidRPr="00A02EAE">
        <w:rPr>
          <w:rFonts w:cstheme="minorHAnsi"/>
          <w:sz w:val="24"/>
          <w:szCs w:val="24"/>
          <w:lang w:val="en-US"/>
        </w:rPr>
        <w:t>6.1.1</w:t>
      </w:r>
      <w:r w:rsidR="000E393E" w:rsidRPr="00A02EAE">
        <w:rPr>
          <w:rFonts w:cstheme="minorHAnsi"/>
          <w:sz w:val="24"/>
          <w:szCs w:val="24"/>
          <w:lang w:val="en-US"/>
        </w:rPr>
        <w:t>5</w:t>
      </w:r>
      <w:r w:rsidRPr="00A02EAE">
        <w:rPr>
          <w:rFonts w:cstheme="minorHAnsi"/>
          <w:sz w:val="24"/>
          <w:szCs w:val="24"/>
          <w:lang w:val="en-US"/>
        </w:rPr>
        <w:t xml:space="preserve"> State the existence of stock, pursuant to the model provided in Appendix </w:t>
      </w:r>
      <w:r w:rsidR="00A87FF0" w:rsidRPr="00A02EAE">
        <w:rPr>
          <w:rFonts w:cstheme="minorHAnsi"/>
          <w:sz w:val="24"/>
          <w:szCs w:val="24"/>
          <w:lang w:val="en-US"/>
        </w:rPr>
        <w:t>III</w:t>
      </w:r>
      <w:r w:rsidRPr="00A02EAE">
        <w:rPr>
          <w:rFonts w:cstheme="minorHAnsi"/>
          <w:sz w:val="24"/>
          <w:szCs w:val="24"/>
          <w:lang w:val="en-US"/>
        </w:rPr>
        <w:t xml:space="preserve">. State it below and provide a version of Appendix </w:t>
      </w:r>
      <w:r w:rsidR="00A87FF0" w:rsidRPr="00A02EAE">
        <w:rPr>
          <w:rFonts w:cstheme="minorHAnsi"/>
          <w:sz w:val="24"/>
          <w:szCs w:val="24"/>
          <w:lang w:val="en-US"/>
        </w:rPr>
        <w:t xml:space="preserve">III </w:t>
      </w:r>
      <w:r w:rsidRPr="00A02EAE">
        <w:rPr>
          <w:rFonts w:cstheme="minorHAnsi"/>
          <w:sz w:val="24"/>
          <w:szCs w:val="24"/>
          <w:lang w:val="en-US"/>
        </w:rPr>
        <w:t xml:space="preserve">in weight units (kilograms or tons) and in other trading units (units, pieces, </w:t>
      </w:r>
      <w:r w:rsidR="00FC67D5" w:rsidRPr="00A02EAE">
        <w:rPr>
          <w:rFonts w:cstheme="minorHAnsi"/>
          <w:sz w:val="24"/>
          <w:szCs w:val="24"/>
          <w:lang w:val="en-US"/>
        </w:rPr>
        <w:t>liters</w:t>
      </w:r>
      <w:r w:rsidRPr="00A02EAE">
        <w:rPr>
          <w:rFonts w:cstheme="minorHAnsi"/>
          <w:sz w:val="24"/>
          <w:szCs w:val="24"/>
          <w:lang w:val="en-US"/>
        </w:rPr>
        <w:t xml:space="preserve">). </w:t>
      </w:r>
    </w:p>
    <w:p w14:paraId="4BE00EAE" w14:textId="77777777" w:rsidR="00A63308" w:rsidRPr="00A02EAE" w:rsidRDefault="00A63308" w:rsidP="00A63308">
      <w:pPr>
        <w:ind w:left="360" w:hanging="360"/>
        <w:jc w:val="both"/>
        <w:rPr>
          <w:rFonts w:cstheme="minorHAnsi"/>
          <w:b/>
          <w:sz w:val="24"/>
          <w:szCs w:val="24"/>
          <w:lang w:val="en-US"/>
        </w:rPr>
      </w:pPr>
      <w:r w:rsidRPr="00A02EAE">
        <w:rPr>
          <w:rFonts w:cstheme="minorHAnsi"/>
          <w:b/>
          <w:sz w:val="24"/>
          <w:szCs w:val="24"/>
          <w:lang w:val="en-US"/>
        </w:rPr>
        <w:tab/>
        <w:t>6.2 Production Process with the Participation of Affiliated Parties</w:t>
      </w:r>
    </w:p>
    <w:p w14:paraId="6DA00585" w14:textId="4B5BCA8E" w:rsidR="00A63308" w:rsidRPr="00A02EAE" w:rsidRDefault="00A63308" w:rsidP="00280C03">
      <w:pPr>
        <w:spacing w:after="120"/>
        <w:ind w:firstLine="708"/>
        <w:rPr>
          <w:rFonts w:cstheme="minorHAnsi"/>
          <w:sz w:val="24"/>
          <w:szCs w:val="24"/>
          <w:lang w:val="en-US"/>
        </w:rPr>
      </w:pPr>
      <w:r w:rsidRPr="00A02EAE">
        <w:rPr>
          <w:rFonts w:cstheme="minorHAnsi"/>
          <w:sz w:val="24"/>
          <w:szCs w:val="24"/>
          <w:lang w:val="en-US"/>
        </w:rPr>
        <w:t>6.2.1 State whether your company purchases raw materials, inputs, services or utilities from affiliated parties.</w:t>
      </w:r>
      <w:r w:rsidR="00A35AE0" w:rsidRPr="00A02EAE">
        <w:rPr>
          <w:rFonts w:cstheme="minorHAnsi"/>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2B15CFDC" w:rsidR="00A63308" w:rsidRPr="00A02EAE" w:rsidRDefault="00A63308" w:rsidP="00280C03">
      <w:pPr>
        <w:spacing w:after="120"/>
        <w:ind w:firstLine="708"/>
        <w:rPr>
          <w:rFonts w:cstheme="minorHAnsi"/>
          <w:sz w:val="24"/>
          <w:szCs w:val="24"/>
          <w:lang w:val="en-US"/>
        </w:rPr>
      </w:pPr>
      <w:r w:rsidRPr="00A02EAE">
        <w:rPr>
          <w:rFonts w:cstheme="minorHAnsi"/>
          <w:sz w:val="24"/>
          <w:szCs w:val="24"/>
          <w:lang w:val="en-US"/>
        </w:rPr>
        <w:t xml:space="preserve">6.2.2 List all elements received from each affiliated party and used in the production. For each of the products described, specify, pursuant to Appendix </w:t>
      </w:r>
      <w:r w:rsidR="00F10281" w:rsidRPr="00A02EAE">
        <w:rPr>
          <w:rFonts w:cstheme="minorHAnsi"/>
          <w:sz w:val="24"/>
          <w:szCs w:val="24"/>
          <w:lang w:val="en-US"/>
        </w:rPr>
        <w:t>I</w:t>
      </w:r>
      <w:r w:rsidRPr="00A02EAE">
        <w:rPr>
          <w:rFonts w:cstheme="minorHAnsi"/>
          <w:sz w:val="24"/>
          <w:szCs w:val="24"/>
          <w:lang w:val="en-US"/>
        </w:rPr>
        <w:t>V:</w:t>
      </w:r>
    </w:p>
    <w:p w14:paraId="497E318C" w14:textId="77777777" w:rsidR="00A63308" w:rsidRPr="00A02EAE" w:rsidRDefault="00A63308" w:rsidP="00A63308">
      <w:pPr>
        <w:ind w:left="360" w:hanging="360"/>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r>
      <w:r w:rsidRPr="00A02EAE">
        <w:rPr>
          <w:rFonts w:cstheme="minorHAnsi"/>
          <w:sz w:val="24"/>
          <w:szCs w:val="24"/>
          <w:lang w:val="en-US"/>
        </w:rPr>
        <w:tab/>
        <w:t>a) Value and volume of elements purchased from affiliated parties in P5.</w:t>
      </w:r>
    </w:p>
    <w:p w14:paraId="093FA96B" w14:textId="77777777" w:rsidR="00A63308" w:rsidRPr="00A02EAE" w:rsidRDefault="00A63308" w:rsidP="00A63308">
      <w:pPr>
        <w:ind w:left="360" w:hanging="360"/>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r>
      <w:r w:rsidRPr="00A02EAE">
        <w:rPr>
          <w:rFonts w:cstheme="minorHAnsi"/>
          <w:sz w:val="24"/>
          <w:szCs w:val="24"/>
          <w:lang w:val="en-US"/>
        </w:rPr>
        <w:tab/>
        <w:t>b) Transferring unit price charged in these transactions in P5.</w:t>
      </w:r>
    </w:p>
    <w:p w14:paraId="6A533460" w14:textId="77777777" w:rsidR="00A63308" w:rsidRPr="00A02EAE" w:rsidRDefault="00A63308" w:rsidP="00A63308">
      <w:pPr>
        <w:ind w:left="360" w:hanging="360"/>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r>
      <w:r w:rsidRPr="00A02EAE">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A02EAE" w:rsidRDefault="00D16D66" w:rsidP="00A63308">
      <w:pPr>
        <w:ind w:left="360" w:hanging="360"/>
        <w:jc w:val="both"/>
        <w:rPr>
          <w:rFonts w:cstheme="minorHAnsi"/>
          <w:sz w:val="24"/>
          <w:szCs w:val="24"/>
          <w:lang w:val="en-US"/>
        </w:rPr>
      </w:pPr>
      <w:r w:rsidRPr="00A02EAE">
        <w:rPr>
          <w:rFonts w:cstheme="minorHAnsi"/>
          <w:noProof/>
          <w:sz w:val="24"/>
          <w:szCs w:val="24"/>
          <w:lang w:val="en-US" w:eastAsia="pt-BR"/>
        </w:rPr>
        <mc:AlternateContent>
          <mc:Choice Requires="wps">
            <w:drawing>
              <wp:anchor distT="0" distB="0" distL="114300" distR="114300" simplePos="0" relativeHeight="251657216"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9C42A4" id="Retângulo 10" o:spid="_x0000_s1026" style="position:absolute;margin-left:-19.5pt;margin-top:11.95pt;width:532.05pt;height:123.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A02EAE" w:rsidRDefault="00A4067C" w:rsidP="00A4067C">
      <w:pPr>
        <w:jc w:val="both"/>
        <w:rPr>
          <w:rFonts w:cstheme="minorHAnsi"/>
          <w:sz w:val="24"/>
          <w:szCs w:val="24"/>
          <w:lang w:val="en-US"/>
        </w:rPr>
      </w:pPr>
      <w:r w:rsidRPr="00A02EAE">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A02EAE" w:rsidRDefault="00A4067C" w:rsidP="00A4067C">
      <w:pPr>
        <w:spacing w:after="0"/>
        <w:jc w:val="both"/>
        <w:rPr>
          <w:rFonts w:cstheme="minorHAnsi"/>
          <w:sz w:val="24"/>
          <w:szCs w:val="24"/>
          <w:lang w:val="en-US"/>
        </w:rPr>
      </w:pPr>
      <w:r w:rsidRPr="00A02EAE">
        <w:rPr>
          <w:rFonts w:cstheme="minorHAnsi"/>
          <w:sz w:val="24"/>
          <w:szCs w:val="24"/>
          <w:lang w:val="en-US"/>
        </w:rPr>
        <w:t>Name:</w:t>
      </w:r>
    </w:p>
    <w:p w14:paraId="23D30716" w14:textId="77777777" w:rsidR="00A4067C" w:rsidRPr="00A02EAE" w:rsidRDefault="00A4067C" w:rsidP="00A4067C">
      <w:pPr>
        <w:spacing w:after="0"/>
        <w:jc w:val="both"/>
        <w:rPr>
          <w:rFonts w:cstheme="minorHAnsi"/>
          <w:sz w:val="24"/>
          <w:szCs w:val="24"/>
          <w:lang w:val="en-US"/>
        </w:rPr>
      </w:pPr>
      <w:r w:rsidRPr="00A02EAE">
        <w:rPr>
          <w:rFonts w:cstheme="minorHAnsi"/>
          <w:sz w:val="24"/>
          <w:szCs w:val="24"/>
          <w:lang w:val="en-US"/>
        </w:rPr>
        <w:t>Job Position:</w:t>
      </w:r>
    </w:p>
    <w:p w14:paraId="71C392A2" w14:textId="77777777" w:rsidR="00A4067C" w:rsidRPr="00A02EAE" w:rsidRDefault="00A4067C" w:rsidP="00A4067C">
      <w:pPr>
        <w:spacing w:after="0"/>
        <w:jc w:val="both"/>
        <w:rPr>
          <w:rFonts w:cstheme="minorHAnsi"/>
          <w:sz w:val="24"/>
          <w:szCs w:val="24"/>
          <w:lang w:val="en-US"/>
        </w:rPr>
      </w:pPr>
      <w:r w:rsidRPr="00A02EAE">
        <w:rPr>
          <w:rFonts w:cstheme="minorHAnsi"/>
          <w:sz w:val="24"/>
          <w:szCs w:val="24"/>
          <w:lang w:val="en-US"/>
        </w:rPr>
        <w:t>Telephone Number:</w:t>
      </w:r>
    </w:p>
    <w:p w14:paraId="76DD412B" w14:textId="77777777" w:rsidR="00A4067C" w:rsidRPr="00A02EAE" w:rsidRDefault="00A4067C" w:rsidP="00A4067C">
      <w:pPr>
        <w:spacing w:after="0"/>
        <w:jc w:val="both"/>
        <w:rPr>
          <w:rFonts w:cstheme="minorHAnsi"/>
          <w:sz w:val="24"/>
          <w:szCs w:val="24"/>
          <w:lang w:val="en-US"/>
        </w:rPr>
      </w:pPr>
      <w:r w:rsidRPr="00A02EAE">
        <w:rPr>
          <w:rFonts w:cstheme="minorHAnsi"/>
          <w:sz w:val="24"/>
          <w:szCs w:val="24"/>
          <w:lang w:val="en-US"/>
        </w:rPr>
        <w:t>Electronic address (e-mail):</w:t>
      </w:r>
    </w:p>
    <w:p w14:paraId="2119F341" w14:textId="77777777" w:rsidR="00F851FB" w:rsidRPr="00A02EAE" w:rsidRDefault="00F851FB">
      <w:pPr>
        <w:rPr>
          <w:rFonts w:cstheme="minorHAnsi"/>
          <w:b/>
          <w:sz w:val="24"/>
          <w:szCs w:val="24"/>
          <w:lang w:val="en-US"/>
        </w:rPr>
      </w:pPr>
      <w:r w:rsidRPr="00A02EAE">
        <w:rPr>
          <w:rFonts w:cstheme="minorHAnsi"/>
          <w:b/>
          <w:sz w:val="24"/>
          <w:szCs w:val="24"/>
          <w:lang w:val="en-US"/>
        </w:rPr>
        <w:br w:type="page"/>
      </w:r>
    </w:p>
    <w:p w14:paraId="7B95B5FD" w14:textId="77777777" w:rsidR="00A63308" w:rsidRPr="00A02EAE" w:rsidRDefault="00576861" w:rsidP="0054503F">
      <w:pPr>
        <w:ind w:left="1068" w:firstLine="348"/>
        <w:jc w:val="center"/>
        <w:rPr>
          <w:rFonts w:cstheme="minorHAnsi"/>
          <w:b/>
          <w:sz w:val="24"/>
          <w:szCs w:val="24"/>
          <w:lang w:val="en-US"/>
        </w:rPr>
      </w:pPr>
      <w:r w:rsidRPr="00A02EAE">
        <w:rPr>
          <w:rFonts w:cstheme="minorHAnsi"/>
          <w:noProof/>
          <w:sz w:val="24"/>
          <w:szCs w:val="24"/>
          <w:lang w:val="en-US" w:eastAsia="pt-BR"/>
        </w:rPr>
        <w:lastRenderedPageBreak/>
        <mc:AlternateContent>
          <mc:Choice Requires="wps">
            <w:drawing>
              <wp:anchor distT="0" distB="0" distL="114300" distR="114300" simplePos="0" relativeHeight="251651072" behindDoc="0" locked="0" layoutInCell="1" allowOverlap="1" wp14:anchorId="328A1222" wp14:editId="3231C870">
                <wp:simplePos x="0" y="0"/>
                <wp:positionH relativeFrom="column">
                  <wp:posOffset>5080</wp:posOffset>
                </wp:positionH>
                <wp:positionV relativeFrom="paragraph">
                  <wp:posOffset>-110490</wp:posOffset>
                </wp:positionV>
                <wp:extent cx="6372225"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E7F9D" id="Retângulo 7" o:spid="_x0000_s1026" style="position:absolute;margin-left:.4pt;margin-top:-8.7pt;width:501.75pt;height:26.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" filled="f"/>
            </w:pict>
          </mc:Fallback>
        </mc:AlternateContent>
      </w:r>
      <w:r w:rsidR="00A63308" w:rsidRPr="00A02EAE">
        <w:rPr>
          <w:rFonts w:cstheme="minorHAnsi"/>
          <w:b/>
          <w:sz w:val="24"/>
          <w:szCs w:val="24"/>
          <w:lang w:val="en-US"/>
        </w:rPr>
        <w:t>IV – D</w:t>
      </w:r>
      <w:r w:rsidRPr="00A02EAE">
        <w:rPr>
          <w:rFonts w:cstheme="minorHAnsi"/>
          <w:b/>
          <w:sz w:val="24"/>
          <w:szCs w:val="24"/>
          <w:lang w:val="en-US"/>
        </w:rPr>
        <w:t>ISTRIBUTION AND SALES PROCESSES</w:t>
      </w:r>
    </w:p>
    <w:p w14:paraId="39739FA6" w14:textId="39004F71" w:rsidR="00A63308" w:rsidRPr="00A02EAE" w:rsidRDefault="00A63308" w:rsidP="00A63308">
      <w:pPr>
        <w:jc w:val="both"/>
        <w:rPr>
          <w:rFonts w:cstheme="minorHAnsi"/>
          <w:sz w:val="24"/>
          <w:szCs w:val="24"/>
          <w:lang w:val="en-US"/>
        </w:rPr>
      </w:pPr>
      <w:r w:rsidRPr="00A02EAE">
        <w:rPr>
          <w:rFonts w:cstheme="minorHAnsi"/>
          <w:i/>
          <w:sz w:val="24"/>
          <w:szCs w:val="24"/>
          <w:lang w:val="en-US"/>
        </w:rPr>
        <w:t xml:space="preserve">The purpose of this section is to gather information about distribution and sales processes. This information will be used to assess the data provided by the company, allowing </w:t>
      </w:r>
      <w:r w:rsidR="0071145F" w:rsidRPr="00A02EAE">
        <w:rPr>
          <w:rFonts w:cstheme="minorHAnsi"/>
          <w:i/>
          <w:sz w:val="24"/>
          <w:szCs w:val="24"/>
          <w:lang w:val="en-US"/>
        </w:rPr>
        <w:t>DECOM</w:t>
      </w:r>
      <w:r w:rsidRPr="00A02EAE">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A02EAE">
        <w:rPr>
          <w:rFonts w:cstheme="minorHAnsi"/>
          <w:sz w:val="24"/>
          <w:szCs w:val="24"/>
          <w:lang w:val="en-US"/>
        </w:rPr>
        <w:t>.</w:t>
      </w:r>
    </w:p>
    <w:p w14:paraId="23C07D25" w14:textId="77777777" w:rsidR="00A63308" w:rsidRPr="00A02EAE" w:rsidRDefault="00A63308" w:rsidP="00A63308">
      <w:pPr>
        <w:jc w:val="both"/>
        <w:rPr>
          <w:rFonts w:cstheme="minorHAnsi"/>
          <w:b/>
          <w:sz w:val="24"/>
          <w:szCs w:val="24"/>
          <w:lang w:val="en-US"/>
        </w:rPr>
      </w:pPr>
      <w:r w:rsidRPr="00A02EAE">
        <w:rPr>
          <w:rFonts w:cstheme="minorHAnsi"/>
          <w:b/>
          <w:sz w:val="24"/>
          <w:szCs w:val="24"/>
          <w:lang w:val="en-US"/>
        </w:rPr>
        <w:t>7. Distribution Process</w:t>
      </w:r>
    </w:p>
    <w:p w14:paraId="2A8DC61D"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7.1 Provide a flowchart and a description of each of your company’s </w:t>
      </w:r>
      <w:r w:rsidR="00BF2F3E" w:rsidRPr="00A02EAE">
        <w:rPr>
          <w:rFonts w:cstheme="minorHAnsi"/>
          <w:sz w:val="24"/>
          <w:szCs w:val="24"/>
          <w:lang w:val="en-US"/>
        </w:rPr>
        <w:t xml:space="preserve">channels of </w:t>
      </w:r>
      <w:r w:rsidRPr="00A02EAE">
        <w:rPr>
          <w:rFonts w:cstheme="minorHAnsi"/>
          <w:sz w:val="24"/>
          <w:szCs w:val="24"/>
          <w:lang w:val="en-US"/>
        </w:rPr>
        <w:t>dist</w:t>
      </w:r>
      <w:r w:rsidR="00BF2F3E" w:rsidRPr="00A02EAE">
        <w:rPr>
          <w:rFonts w:cstheme="minorHAnsi"/>
          <w:sz w:val="24"/>
          <w:szCs w:val="24"/>
          <w:lang w:val="en-US"/>
        </w:rPr>
        <w:t>ribution</w:t>
      </w:r>
      <w:r w:rsidRPr="00A02EAE">
        <w:rPr>
          <w:rFonts w:cstheme="minorHAnsi"/>
          <w:sz w:val="24"/>
          <w:szCs w:val="24"/>
          <w:lang w:val="en-US"/>
        </w:rPr>
        <w:t xml:space="preserve"> used for:</w:t>
      </w:r>
    </w:p>
    <w:p w14:paraId="1BF61FED" w14:textId="77777777" w:rsidR="00A63308" w:rsidRPr="00A02EAE" w:rsidRDefault="00A63308" w:rsidP="009642CE">
      <w:pPr>
        <w:spacing w:after="0" w:line="240" w:lineRule="auto"/>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t>(i) Sales in the domestic market;</w:t>
      </w:r>
    </w:p>
    <w:p w14:paraId="4C339553" w14:textId="77777777" w:rsidR="00A63308" w:rsidRPr="00A02EAE" w:rsidRDefault="00A63308" w:rsidP="009642CE">
      <w:pPr>
        <w:spacing w:after="0" w:line="240" w:lineRule="auto"/>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t>(ii) Exports to a third</w:t>
      </w:r>
      <w:r w:rsidR="00BF2F3E" w:rsidRPr="00A02EAE">
        <w:rPr>
          <w:rFonts w:cstheme="minorHAnsi"/>
          <w:sz w:val="24"/>
          <w:szCs w:val="24"/>
          <w:lang w:val="en-US"/>
        </w:rPr>
        <w:t>-</w:t>
      </w:r>
      <w:r w:rsidRPr="00A02EAE">
        <w:rPr>
          <w:rFonts w:cstheme="minorHAnsi"/>
          <w:sz w:val="24"/>
          <w:szCs w:val="24"/>
          <w:lang w:val="en-US"/>
        </w:rPr>
        <w:t>country</w:t>
      </w:r>
      <w:r w:rsidR="00BF2F3E" w:rsidRPr="00A02EAE">
        <w:rPr>
          <w:rFonts w:cstheme="minorHAnsi"/>
          <w:sz w:val="24"/>
          <w:szCs w:val="24"/>
          <w:lang w:val="en-US"/>
        </w:rPr>
        <w:t xml:space="preserve"> market</w:t>
      </w:r>
      <w:r w:rsidRPr="00A02EAE">
        <w:rPr>
          <w:rFonts w:cstheme="minorHAnsi"/>
          <w:sz w:val="24"/>
          <w:szCs w:val="24"/>
          <w:lang w:val="en-US"/>
        </w:rPr>
        <w:t>; and</w:t>
      </w:r>
    </w:p>
    <w:p w14:paraId="71F45CE7" w14:textId="77777777" w:rsidR="00A63308" w:rsidRPr="00A02EAE" w:rsidRDefault="00A63308" w:rsidP="009642CE">
      <w:pPr>
        <w:spacing w:after="0" w:line="240" w:lineRule="auto"/>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t>(iii) Exports to Brazil.</w:t>
      </w:r>
    </w:p>
    <w:p w14:paraId="469CFC42" w14:textId="77777777" w:rsidR="009642CE" w:rsidRPr="00A02EAE" w:rsidRDefault="009642CE" w:rsidP="009642CE">
      <w:pPr>
        <w:spacing w:after="0" w:line="240" w:lineRule="auto"/>
        <w:jc w:val="both"/>
        <w:rPr>
          <w:rFonts w:cstheme="minorHAnsi"/>
          <w:sz w:val="24"/>
          <w:szCs w:val="24"/>
          <w:lang w:val="en-US"/>
        </w:rPr>
      </w:pPr>
    </w:p>
    <w:p w14:paraId="0F865103"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7.2 Describe functions</w:t>
      </w:r>
      <w:r w:rsidR="00460B7C" w:rsidRPr="00A02EAE">
        <w:rPr>
          <w:rFonts w:cstheme="minorHAnsi"/>
          <w:sz w:val="24"/>
          <w:szCs w:val="24"/>
          <w:lang w:val="en-US"/>
        </w:rPr>
        <w:t xml:space="preserve"> performed</w:t>
      </w:r>
      <w:r w:rsidRPr="00A02EAE">
        <w:rPr>
          <w:rFonts w:cstheme="minorHAnsi"/>
          <w:sz w:val="24"/>
          <w:szCs w:val="24"/>
          <w:lang w:val="en-US"/>
        </w:rPr>
        <w:t xml:space="preserve"> and services offered by intermediaries in the channel(s) of distribution used by your company in (i), (ii) and (iii).</w:t>
      </w:r>
    </w:p>
    <w:p w14:paraId="2EDE9C2F"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t>7.4 Provide a list of the categories of customers (e.g., local distributor, end-user, trading companies, etc) in (i), (ii) and (iii), specifying in each case the channels of distribution used.</w:t>
      </w:r>
    </w:p>
    <w:p w14:paraId="6D590825" w14:textId="77777777" w:rsidR="009642CE" w:rsidRPr="00A02EAE" w:rsidRDefault="009642CE" w:rsidP="00A63308">
      <w:pPr>
        <w:jc w:val="both"/>
        <w:rPr>
          <w:rFonts w:cstheme="minorHAnsi"/>
          <w:sz w:val="24"/>
          <w:szCs w:val="24"/>
          <w:lang w:val="en-US"/>
        </w:rPr>
      </w:pPr>
    </w:p>
    <w:p w14:paraId="0B9A6CC1" w14:textId="77777777" w:rsidR="00A63308" w:rsidRPr="00A02EAE" w:rsidRDefault="00A63308" w:rsidP="00A63308">
      <w:pPr>
        <w:jc w:val="both"/>
        <w:rPr>
          <w:rFonts w:cstheme="minorHAnsi"/>
          <w:b/>
          <w:sz w:val="24"/>
          <w:szCs w:val="24"/>
          <w:lang w:val="en-US"/>
        </w:rPr>
      </w:pPr>
      <w:r w:rsidRPr="00A02EAE">
        <w:rPr>
          <w:rFonts w:cstheme="minorHAnsi"/>
          <w:b/>
          <w:sz w:val="24"/>
          <w:szCs w:val="24"/>
          <w:lang w:val="en-US"/>
        </w:rPr>
        <w:t>8. Sales Process</w:t>
      </w:r>
    </w:p>
    <w:p w14:paraId="3E4ADE96" w14:textId="77777777" w:rsidR="00A63308" w:rsidRPr="00A02EAE" w:rsidRDefault="00A63308" w:rsidP="00A63308">
      <w:pPr>
        <w:jc w:val="both"/>
        <w:rPr>
          <w:rFonts w:cstheme="minorHAnsi"/>
          <w:b/>
          <w:sz w:val="24"/>
          <w:szCs w:val="24"/>
          <w:lang w:val="en-US"/>
        </w:rPr>
      </w:pPr>
      <w:r w:rsidRPr="00A02EAE">
        <w:rPr>
          <w:rFonts w:cstheme="minorHAnsi"/>
          <w:b/>
          <w:sz w:val="24"/>
          <w:szCs w:val="24"/>
          <w:lang w:val="en-US"/>
        </w:rPr>
        <w:tab/>
        <w:t>8.1 General Sales</w:t>
      </w:r>
    </w:p>
    <w:p w14:paraId="5949FC5A" w14:textId="64AF9851"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8.1.1 Describe, in </w:t>
      </w:r>
      <w:r w:rsidR="0063005D" w:rsidRPr="00A02EAE">
        <w:rPr>
          <w:rFonts w:cstheme="minorHAnsi"/>
          <w:sz w:val="24"/>
          <w:szCs w:val="24"/>
          <w:lang w:val="en-US"/>
        </w:rPr>
        <w:t>detail</w:t>
      </w:r>
      <w:r w:rsidRPr="00A02EAE">
        <w:rPr>
          <w:rFonts w:cstheme="minorHAnsi"/>
          <w:sz w:val="24"/>
          <w:szCs w:val="24"/>
          <w:lang w:val="en-US"/>
        </w:rPr>
        <w:t xml:space="preserve">, the sales process for each method and channel of distribution </w:t>
      </w:r>
      <w:r w:rsidR="00BF2F3E" w:rsidRPr="00A02EAE">
        <w:rPr>
          <w:rFonts w:cstheme="minorHAnsi"/>
          <w:sz w:val="24"/>
          <w:szCs w:val="24"/>
          <w:lang w:val="en-US"/>
        </w:rPr>
        <w:t>reported</w:t>
      </w:r>
      <w:r w:rsidRPr="00A02EAE">
        <w:rPr>
          <w:rFonts w:cstheme="minorHAnsi"/>
          <w:sz w:val="24"/>
          <w:szCs w:val="24"/>
          <w:lang w:val="en-US"/>
        </w:rPr>
        <w:t xml:space="preserve"> under item 7.</w:t>
      </w:r>
    </w:p>
    <w:p w14:paraId="0662FD10" w14:textId="3F734094"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8.1.2 Describe, in </w:t>
      </w:r>
      <w:r w:rsidR="0063005D" w:rsidRPr="00A02EAE">
        <w:rPr>
          <w:rFonts w:cstheme="minorHAnsi"/>
          <w:sz w:val="24"/>
          <w:szCs w:val="24"/>
          <w:lang w:val="en-US"/>
        </w:rPr>
        <w:t>detail</w:t>
      </w:r>
      <w:r w:rsidRPr="00A02EAE">
        <w:rPr>
          <w:rFonts w:cstheme="minorHAnsi"/>
          <w:sz w:val="24"/>
          <w:szCs w:val="24"/>
          <w:lang w:val="en-US"/>
        </w:rPr>
        <w:t>, your terms of payment used in (i), (ii) and (iii) (</w:t>
      </w:r>
      <w:r w:rsidR="0063005D">
        <w:rPr>
          <w:rFonts w:cstheme="minorHAnsi"/>
          <w:sz w:val="24"/>
          <w:szCs w:val="24"/>
          <w:lang w:val="en-US"/>
        </w:rPr>
        <w:t>i.e</w:t>
      </w:r>
      <w:r w:rsidRPr="00A02EAE">
        <w:rPr>
          <w:rFonts w:cstheme="minorHAnsi"/>
          <w:sz w:val="24"/>
          <w:szCs w:val="24"/>
          <w:lang w:val="en-US"/>
        </w:rPr>
        <w:t>., on the spot payments, early payments, discounts, rebates etc.).</w:t>
      </w:r>
    </w:p>
    <w:p w14:paraId="1E9305AA" w14:textId="29E02FBD" w:rsidR="00A63308" w:rsidRPr="00A02EAE" w:rsidRDefault="00A63308" w:rsidP="00A63308">
      <w:pPr>
        <w:jc w:val="both"/>
        <w:rPr>
          <w:rFonts w:cstheme="minorHAnsi"/>
          <w:sz w:val="24"/>
          <w:szCs w:val="24"/>
          <w:lang w:val="en-US"/>
        </w:rPr>
      </w:pPr>
      <w:r w:rsidRPr="00A02EAE">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A02EAE">
        <w:rPr>
          <w:rFonts w:cstheme="minorHAnsi"/>
          <w:sz w:val="24"/>
          <w:szCs w:val="24"/>
          <w:lang w:val="en-US"/>
        </w:rPr>
        <w:t xml:space="preserve"> </w:t>
      </w:r>
      <w:r w:rsidRPr="00A02EAE">
        <w:rPr>
          <w:rFonts w:cstheme="minorHAnsi"/>
          <w:sz w:val="24"/>
          <w:szCs w:val="24"/>
          <w:lang w:val="en-US"/>
        </w:rPr>
        <w:t>reported under item 8.1.2.</w:t>
      </w:r>
    </w:p>
    <w:p w14:paraId="094CFCBD" w14:textId="1894328A"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A02EAE">
        <w:rPr>
          <w:rFonts w:cstheme="minorHAnsi"/>
          <w:sz w:val="24"/>
          <w:szCs w:val="24"/>
          <w:lang w:val="en-US"/>
        </w:rPr>
        <w:t>geographical scope</w:t>
      </w:r>
      <w:r w:rsidRPr="00A02EAE">
        <w:rPr>
          <w:rFonts w:cstheme="minorHAnsi"/>
          <w:sz w:val="24"/>
          <w:szCs w:val="24"/>
          <w:lang w:val="en-US"/>
        </w:rPr>
        <w:t xml:space="preserve"> and other conditioning factors.</w:t>
      </w:r>
    </w:p>
    <w:p w14:paraId="6988980E" w14:textId="0863998D" w:rsidR="00A63308" w:rsidRPr="00A02EAE" w:rsidRDefault="00A63308" w:rsidP="00A63308">
      <w:pPr>
        <w:jc w:val="both"/>
        <w:rPr>
          <w:rFonts w:cstheme="minorHAnsi"/>
          <w:sz w:val="24"/>
          <w:szCs w:val="24"/>
          <w:lang w:val="en-US"/>
        </w:rPr>
      </w:pPr>
      <w:r w:rsidRPr="00A02EAE">
        <w:rPr>
          <w:rFonts w:cstheme="minorHAnsi"/>
          <w:sz w:val="24"/>
          <w:szCs w:val="24"/>
          <w:lang w:val="en-US"/>
        </w:rPr>
        <w:tab/>
        <w:t>8.1.5 In case of sales to distributors, report if your company sells only to authorized distributors.</w:t>
      </w:r>
    </w:p>
    <w:p w14:paraId="383E302C" w14:textId="5B19706D"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w:t>
      </w:r>
      <w:r w:rsidRPr="00A02EAE">
        <w:rPr>
          <w:rFonts w:cstheme="minorHAnsi"/>
          <w:sz w:val="24"/>
          <w:szCs w:val="24"/>
          <w:lang w:val="en-US"/>
        </w:rPr>
        <w:lastRenderedPageBreak/>
        <w:t xml:space="preserve">client from the reseller. Please attach a copy of the contracts or </w:t>
      </w:r>
      <w:r w:rsidR="00F31A2D" w:rsidRPr="00A02EAE">
        <w:rPr>
          <w:rFonts w:cstheme="minorHAnsi"/>
          <w:sz w:val="24"/>
          <w:szCs w:val="24"/>
          <w:lang w:val="en-US"/>
        </w:rPr>
        <w:t xml:space="preserve">sales terms </w:t>
      </w:r>
      <w:r w:rsidRPr="00A02EAE">
        <w:rPr>
          <w:rFonts w:cstheme="minorHAnsi"/>
          <w:sz w:val="24"/>
          <w:szCs w:val="24"/>
          <w:lang w:val="en-US"/>
        </w:rPr>
        <w:t>signed between your company and the resellers.</w:t>
      </w:r>
    </w:p>
    <w:p w14:paraId="44CACEB7" w14:textId="79FAF9E2"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8.1.7 Report your </w:t>
      </w:r>
      <w:r w:rsidR="00F31A2D" w:rsidRPr="00A02EAE">
        <w:rPr>
          <w:rFonts w:cstheme="minorHAnsi"/>
          <w:sz w:val="24"/>
          <w:szCs w:val="24"/>
          <w:lang w:val="en-US"/>
        </w:rPr>
        <w:t xml:space="preserve">sales terms </w:t>
      </w:r>
      <w:r w:rsidRPr="00A02EAE">
        <w:rPr>
          <w:rFonts w:cstheme="minorHAnsi"/>
          <w:sz w:val="24"/>
          <w:szCs w:val="24"/>
          <w:lang w:val="en-US"/>
        </w:rPr>
        <w:t>(e.g., spot, contract etc.). In case of sales by contract, list the clients.</w:t>
      </w:r>
    </w:p>
    <w:p w14:paraId="33692E4E" w14:textId="2C514FB5" w:rsidR="00A63308" w:rsidRPr="00A02EAE" w:rsidRDefault="00A63308" w:rsidP="00A63308">
      <w:pPr>
        <w:jc w:val="both"/>
        <w:rPr>
          <w:rFonts w:cstheme="minorHAnsi"/>
          <w:sz w:val="24"/>
          <w:szCs w:val="24"/>
          <w:lang w:val="en-US"/>
        </w:rPr>
      </w:pPr>
      <w:r w:rsidRPr="00A02EAE">
        <w:rPr>
          <w:rFonts w:cstheme="minorHAnsi"/>
          <w:sz w:val="24"/>
          <w:szCs w:val="24"/>
          <w:lang w:val="en-US"/>
        </w:rPr>
        <w:tab/>
        <w:t>8.1.8 Report if your company performs swap contracts.</w:t>
      </w:r>
    </w:p>
    <w:p w14:paraId="6522286C" w14:textId="466BAF4A"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8.1.9 Report if your company </w:t>
      </w:r>
      <w:r w:rsidR="00AE03B5" w:rsidRPr="00A02EAE">
        <w:rPr>
          <w:rFonts w:cstheme="minorHAnsi"/>
          <w:sz w:val="24"/>
          <w:szCs w:val="24"/>
          <w:lang w:val="en-US"/>
        </w:rPr>
        <w:t xml:space="preserve">has </w:t>
      </w:r>
      <w:r w:rsidRPr="00A02EAE">
        <w:rPr>
          <w:rFonts w:cstheme="minorHAnsi"/>
          <w:sz w:val="24"/>
          <w:szCs w:val="24"/>
          <w:lang w:val="en-US"/>
        </w:rPr>
        <w:t xml:space="preserve">performed sales of the like product from other </w:t>
      </w:r>
      <w:r w:rsidR="00AE03B5" w:rsidRPr="00A02EAE">
        <w:rPr>
          <w:rFonts w:cstheme="minorHAnsi"/>
          <w:sz w:val="24"/>
          <w:szCs w:val="24"/>
          <w:lang w:val="en-US"/>
        </w:rPr>
        <w:t>brands</w:t>
      </w:r>
      <w:r w:rsidRPr="00A02EAE">
        <w:rPr>
          <w:rFonts w:cstheme="minorHAnsi"/>
          <w:sz w:val="24"/>
          <w:szCs w:val="24"/>
          <w:lang w:val="en-US"/>
        </w:rPr>
        <w:t xml:space="preserve"> that not your own.</w:t>
      </w:r>
    </w:p>
    <w:p w14:paraId="6A759903" w14:textId="2C30903D"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8.1.10 Report if your company </w:t>
      </w:r>
      <w:r w:rsidR="00AE03B5" w:rsidRPr="00A02EAE">
        <w:rPr>
          <w:rFonts w:cstheme="minorHAnsi"/>
          <w:sz w:val="24"/>
          <w:szCs w:val="24"/>
          <w:lang w:val="en-US"/>
        </w:rPr>
        <w:t xml:space="preserve">has </w:t>
      </w:r>
      <w:r w:rsidRPr="00A02EAE">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5E1A2C48"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2D21A1DF" w:rsidR="00A63308" w:rsidRPr="00A02EAE" w:rsidRDefault="00A63308" w:rsidP="00A63308">
      <w:pPr>
        <w:jc w:val="both"/>
        <w:rPr>
          <w:rFonts w:cstheme="minorHAnsi"/>
          <w:sz w:val="24"/>
          <w:szCs w:val="24"/>
          <w:lang w:val="en-US"/>
        </w:rPr>
      </w:pPr>
      <w:r w:rsidRPr="00A02EAE">
        <w:rPr>
          <w:rFonts w:cstheme="minorHAnsi"/>
          <w:sz w:val="24"/>
          <w:szCs w:val="24"/>
          <w:lang w:val="en-US"/>
        </w:rPr>
        <w:tab/>
        <w:t>8.1.12 Describe</w:t>
      </w:r>
      <w:r w:rsidR="00AE03B5" w:rsidRPr="00A02EAE">
        <w:rPr>
          <w:rFonts w:cstheme="minorHAnsi"/>
          <w:sz w:val="24"/>
          <w:szCs w:val="24"/>
          <w:lang w:val="en-US"/>
        </w:rPr>
        <w:t xml:space="preserve"> at</w:t>
      </w:r>
      <w:r w:rsidRPr="00A02EAE">
        <w:rPr>
          <w:rFonts w:cstheme="minorHAnsi"/>
          <w:sz w:val="24"/>
          <w:szCs w:val="24"/>
          <w:lang w:val="en-US"/>
        </w:rPr>
        <w:t xml:space="preserve"> which </w:t>
      </w:r>
      <w:r w:rsidR="001F64C1" w:rsidRPr="00A02EAE">
        <w:rPr>
          <w:rFonts w:cstheme="minorHAnsi"/>
          <w:sz w:val="24"/>
          <w:szCs w:val="24"/>
          <w:lang w:val="en-US"/>
        </w:rPr>
        <w:t>terms of commerce</w:t>
      </w:r>
      <w:r w:rsidRPr="00A02EAE">
        <w:rPr>
          <w:rFonts w:cstheme="minorHAnsi"/>
          <w:sz w:val="24"/>
          <w:szCs w:val="24"/>
          <w:lang w:val="en-US"/>
        </w:rPr>
        <w:t xml:space="preserve"> the delivery of the product takes place in (i), (ii) and (iii) (e.g., CIF, FOB, ex works etc.).</w:t>
      </w:r>
    </w:p>
    <w:p w14:paraId="18121E78" w14:textId="7E4BA812" w:rsidR="00A63308" w:rsidRPr="00A02EAE" w:rsidRDefault="00A63308" w:rsidP="00A63308">
      <w:pPr>
        <w:jc w:val="both"/>
        <w:rPr>
          <w:rFonts w:cstheme="minorHAnsi"/>
          <w:sz w:val="24"/>
          <w:szCs w:val="24"/>
          <w:lang w:val="en-US"/>
        </w:rPr>
      </w:pPr>
      <w:r w:rsidRPr="00A02EAE">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A02EAE" w:rsidRDefault="00A63308" w:rsidP="00A63308">
      <w:pPr>
        <w:jc w:val="both"/>
        <w:rPr>
          <w:rFonts w:cstheme="minorHAnsi"/>
          <w:b/>
          <w:sz w:val="24"/>
          <w:szCs w:val="24"/>
          <w:lang w:val="en-US"/>
        </w:rPr>
      </w:pPr>
      <w:r w:rsidRPr="00A02EAE">
        <w:rPr>
          <w:rFonts w:cstheme="minorHAnsi"/>
          <w:b/>
          <w:sz w:val="24"/>
          <w:szCs w:val="24"/>
          <w:lang w:val="en-US"/>
        </w:rPr>
        <w:tab/>
        <w:t>8.2 Sales to Affiliated Parties (“Affiliates”)</w:t>
      </w:r>
    </w:p>
    <w:p w14:paraId="2B04AB6C" w14:textId="377BC65B"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8.2.1 Provide a list of all affiliated parties, pursuant to item 3.3, that purchased </w:t>
      </w:r>
      <w:r w:rsidR="00AE03B5" w:rsidRPr="00A02EAE">
        <w:rPr>
          <w:rFonts w:cstheme="minorHAnsi"/>
          <w:sz w:val="24"/>
          <w:szCs w:val="24"/>
          <w:lang w:val="en-US"/>
        </w:rPr>
        <w:t xml:space="preserve">your </w:t>
      </w:r>
      <w:r w:rsidRPr="00A02EAE">
        <w:rPr>
          <w:rFonts w:cstheme="minorHAnsi"/>
          <w:sz w:val="24"/>
          <w:szCs w:val="24"/>
          <w:lang w:val="en-US"/>
        </w:rPr>
        <w:t xml:space="preserve">company’s product in the domestic market, in a third-country market used for comparison or in Brazil, indicating </w:t>
      </w:r>
      <w:r w:rsidR="00AE03B5" w:rsidRPr="00A02EAE">
        <w:rPr>
          <w:rFonts w:cstheme="minorHAnsi"/>
          <w:sz w:val="24"/>
          <w:szCs w:val="24"/>
          <w:lang w:val="en-US"/>
        </w:rPr>
        <w:t>whether</w:t>
      </w:r>
      <w:r w:rsidRPr="00A02EAE">
        <w:rPr>
          <w:rFonts w:cstheme="minorHAnsi"/>
          <w:sz w:val="24"/>
          <w:szCs w:val="24"/>
          <w:lang w:val="en-US"/>
        </w:rPr>
        <w:t xml:space="preserve"> the product was </w:t>
      </w:r>
      <w:r w:rsidR="00F75CF0" w:rsidRPr="00A02EAE">
        <w:rPr>
          <w:rFonts w:cstheme="minorHAnsi"/>
          <w:sz w:val="24"/>
          <w:szCs w:val="24"/>
          <w:lang w:val="en-US"/>
        </w:rPr>
        <w:t>intended</w:t>
      </w:r>
      <w:r w:rsidRPr="00A02EAE">
        <w:rPr>
          <w:rFonts w:cstheme="minorHAnsi"/>
          <w:sz w:val="24"/>
          <w:szCs w:val="24"/>
          <w:lang w:val="en-US"/>
        </w:rPr>
        <w:t xml:space="preserve"> for personal consumption or </w:t>
      </w:r>
      <w:r w:rsidR="00AE03B5" w:rsidRPr="00A02EAE">
        <w:rPr>
          <w:rFonts w:cstheme="minorHAnsi"/>
          <w:sz w:val="24"/>
          <w:szCs w:val="24"/>
          <w:lang w:val="en-US"/>
        </w:rPr>
        <w:t xml:space="preserve">for </w:t>
      </w:r>
      <w:r w:rsidRPr="00A02EAE">
        <w:rPr>
          <w:rFonts w:cstheme="minorHAnsi"/>
          <w:sz w:val="24"/>
          <w:szCs w:val="24"/>
          <w:lang w:val="en-US"/>
        </w:rPr>
        <w:t>resale.</w:t>
      </w:r>
    </w:p>
    <w:p w14:paraId="6D310741" w14:textId="227568CD" w:rsidR="00A63308" w:rsidRPr="00A02EAE" w:rsidRDefault="00A63308" w:rsidP="00A63308">
      <w:pPr>
        <w:jc w:val="both"/>
        <w:rPr>
          <w:rFonts w:cstheme="minorHAnsi"/>
          <w:sz w:val="24"/>
          <w:szCs w:val="24"/>
          <w:lang w:val="en-US"/>
        </w:rPr>
      </w:pPr>
      <w:r w:rsidRPr="00A02EAE">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0D424EDA" w:rsidR="00A63308" w:rsidRPr="00A02EAE" w:rsidRDefault="00A63308" w:rsidP="00A63308">
      <w:pPr>
        <w:jc w:val="both"/>
        <w:rPr>
          <w:rFonts w:cstheme="minorHAnsi"/>
          <w:sz w:val="24"/>
          <w:szCs w:val="24"/>
          <w:lang w:val="en-US"/>
        </w:rPr>
      </w:pPr>
      <w:r w:rsidRPr="00A02EAE">
        <w:rPr>
          <w:rFonts w:cstheme="minorHAnsi"/>
          <w:sz w:val="24"/>
          <w:szCs w:val="24"/>
          <w:lang w:val="en-US"/>
        </w:rPr>
        <w:tab/>
        <w:t xml:space="preserve">8.2.3 Describe, based on the sales process </w:t>
      </w:r>
      <w:r w:rsidR="00947A41" w:rsidRPr="00A02EAE">
        <w:rPr>
          <w:rFonts w:cstheme="minorHAnsi"/>
          <w:sz w:val="24"/>
          <w:szCs w:val="24"/>
          <w:lang w:val="en-US"/>
        </w:rPr>
        <w:t>designated</w:t>
      </w:r>
      <w:r w:rsidRPr="00A02EAE">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58EE4D9F" w:rsidR="00A63308" w:rsidRPr="00A02EAE" w:rsidRDefault="00A63308" w:rsidP="00A63308">
      <w:pPr>
        <w:jc w:val="both"/>
        <w:rPr>
          <w:rFonts w:cstheme="minorHAnsi"/>
          <w:sz w:val="24"/>
          <w:szCs w:val="24"/>
          <w:lang w:val="en-US"/>
        </w:rPr>
      </w:pPr>
      <w:r w:rsidRPr="00A02EAE">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A02EAE" w:rsidRDefault="003B0429" w:rsidP="00A63308">
      <w:pPr>
        <w:jc w:val="both"/>
        <w:rPr>
          <w:rFonts w:cstheme="minorHAnsi"/>
          <w:b/>
          <w:sz w:val="24"/>
          <w:szCs w:val="24"/>
          <w:lang w:val="en-US"/>
        </w:rPr>
      </w:pPr>
      <w:r w:rsidRPr="00A02EAE">
        <w:rPr>
          <w:rFonts w:cstheme="minorHAnsi"/>
          <w:b/>
          <w:sz w:val="24"/>
          <w:szCs w:val="24"/>
          <w:lang w:val="en-US"/>
        </w:rPr>
        <w:tab/>
        <w:t>8.3 Sales in the Domestic Market and Exports to Third-Country Markets</w:t>
      </w:r>
    </w:p>
    <w:p w14:paraId="09452FBE" w14:textId="37B7620D" w:rsidR="003B0429" w:rsidRPr="00A02EAE" w:rsidRDefault="003B0429" w:rsidP="00A63308">
      <w:pPr>
        <w:jc w:val="both"/>
        <w:rPr>
          <w:rFonts w:cstheme="minorHAnsi"/>
          <w:sz w:val="24"/>
          <w:szCs w:val="24"/>
          <w:lang w:val="en-US"/>
        </w:rPr>
      </w:pPr>
      <w:r w:rsidRPr="00A02EAE">
        <w:rPr>
          <w:rFonts w:cstheme="minorHAnsi"/>
          <w:sz w:val="24"/>
          <w:szCs w:val="24"/>
          <w:lang w:val="en-US"/>
        </w:rPr>
        <w:tab/>
      </w:r>
      <w:r w:rsidR="00280C03">
        <w:rPr>
          <w:rFonts w:cstheme="minorHAnsi"/>
          <w:sz w:val="24"/>
          <w:szCs w:val="24"/>
          <w:lang w:val="en-US"/>
        </w:rPr>
        <w:t xml:space="preserve">8.3.1 </w:t>
      </w:r>
      <w:r w:rsidRPr="00A02EAE">
        <w:rPr>
          <w:rFonts w:cstheme="minorHAnsi"/>
          <w:sz w:val="24"/>
          <w:szCs w:val="24"/>
          <w:lang w:val="en-US"/>
        </w:rPr>
        <w:t xml:space="preserve">Data related to sales in the domestic market </w:t>
      </w:r>
      <w:r w:rsidR="00280C03" w:rsidRPr="00A02EAE">
        <w:rPr>
          <w:rFonts w:cstheme="minorHAnsi"/>
          <w:sz w:val="24"/>
          <w:szCs w:val="24"/>
          <w:lang w:val="en-US"/>
        </w:rPr>
        <w:t>is</w:t>
      </w:r>
      <w:r w:rsidRPr="00A02EAE">
        <w:rPr>
          <w:rFonts w:cstheme="minorHAnsi"/>
          <w:sz w:val="24"/>
          <w:szCs w:val="24"/>
          <w:lang w:val="en-US"/>
        </w:rPr>
        <w:t xml:space="preserve"> fundamental to the calculation of the normal value in the current investigation e must be reported in Appendix V. In this regard, the presentation of all available data related to these sales is mandatory, even </w:t>
      </w:r>
      <w:r w:rsidR="00E86226" w:rsidRPr="00A02EAE">
        <w:rPr>
          <w:rFonts w:cstheme="minorHAnsi"/>
          <w:sz w:val="24"/>
          <w:szCs w:val="24"/>
          <w:lang w:val="en-US"/>
        </w:rPr>
        <w:t>though</w:t>
      </w:r>
      <w:r w:rsidRPr="00A02EAE">
        <w:rPr>
          <w:rFonts w:cstheme="minorHAnsi"/>
          <w:sz w:val="24"/>
          <w:szCs w:val="24"/>
          <w:lang w:val="en-US"/>
        </w:rPr>
        <w:t xml:space="preserve"> the company </w:t>
      </w:r>
      <w:r w:rsidR="00C149E7" w:rsidRPr="00A02EAE">
        <w:rPr>
          <w:rFonts w:cstheme="minorHAnsi"/>
          <w:sz w:val="24"/>
          <w:szCs w:val="24"/>
          <w:lang w:val="en-US"/>
        </w:rPr>
        <w:t xml:space="preserve">justifies the non-use of </w:t>
      </w:r>
      <w:r w:rsidR="00280C03" w:rsidRPr="00A02EAE">
        <w:rPr>
          <w:rFonts w:cstheme="minorHAnsi"/>
          <w:sz w:val="24"/>
          <w:szCs w:val="24"/>
          <w:lang w:val="en-US"/>
        </w:rPr>
        <w:t>this</w:t>
      </w:r>
      <w:r w:rsidR="00C149E7" w:rsidRPr="00A02EAE">
        <w:rPr>
          <w:rFonts w:cstheme="minorHAnsi"/>
          <w:sz w:val="24"/>
          <w:szCs w:val="24"/>
          <w:lang w:val="en-US"/>
        </w:rPr>
        <w:t xml:space="preserve"> data and provides data of exports to a third-country market as an alternative.</w:t>
      </w:r>
    </w:p>
    <w:p w14:paraId="3E454951" w14:textId="43B51DE3" w:rsidR="00F31A2D" w:rsidRPr="00A02EAE" w:rsidRDefault="00F31A2D" w:rsidP="00A63308">
      <w:pPr>
        <w:jc w:val="both"/>
        <w:rPr>
          <w:rFonts w:cstheme="minorHAnsi"/>
          <w:sz w:val="24"/>
          <w:szCs w:val="24"/>
          <w:lang w:val="en-US"/>
        </w:rPr>
      </w:pPr>
      <w:r w:rsidRPr="00A02EAE">
        <w:rPr>
          <w:rFonts w:cstheme="minorHAnsi"/>
          <w:sz w:val="24"/>
          <w:szCs w:val="24"/>
          <w:lang w:val="en-US"/>
        </w:rPr>
        <w:lastRenderedPageBreak/>
        <w:tab/>
        <w:t>8.3.</w:t>
      </w:r>
      <w:r w:rsidR="00280C03">
        <w:rPr>
          <w:rFonts w:cstheme="minorHAnsi"/>
          <w:sz w:val="24"/>
          <w:szCs w:val="24"/>
          <w:lang w:val="en-US"/>
        </w:rPr>
        <w:t>2</w:t>
      </w:r>
      <w:r w:rsidRPr="00A02EAE">
        <w:rPr>
          <w:rFonts w:cstheme="minorHAnsi"/>
          <w:sz w:val="24"/>
          <w:szCs w:val="24"/>
          <w:lang w:val="en-US"/>
        </w:rPr>
        <w:t xml:space="preserve"> Justify, when existent, the reasons that </w:t>
      </w:r>
      <w:r w:rsidR="00094F42" w:rsidRPr="00A02EAE">
        <w:rPr>
          <w:rFonts w:cstheme="minorHAnsi"/>
          <w:sz w:val="24"/>
          <w:szCs w:val="24"/>
          <w:lang w:val="en-US"/>
        </w:rPr>
        <w:t xml:space="preserve">lead your company to judge </w:t>
      </w:r>
      <w:r w:rsidR="00CE6C62" w:rsidRPr="00A02EAE">
        <w:rPr>
          <w:rFonts w:cstheme="minorHAnsi"/>
          <w:sz w:val="24"/>
          <w:szCs w:val="24"/>
          <w:lang w:val="en-US"/>
        </w:rPr>
        <w:t>the data related to</w:t>
      </w:r>
      <w:r w:rsidR="00094F42" w:rsidRPr="00A02EAE">
        <w:rPr>
          <w:rFonts w:cstheme="minorHAnsi"/>
          <w:sz w:val="24"/>
          <w:szCs w:val="24"/>
          <w:lang w:val="en-US"/>
        </w:rPr>
        <w:t xml:space="preserve"> sales in your domestic market as</w:t>
      </w:r>
      <w:r w:rsidR="00CE6C62" w:rsidRPr="00A02EAE">
        <w:rPr>
          <w:rFonts w:cstheme="minorHAnsi"/>
          <w:sz w:val="24"/>
          <w:szCs w:val="24"/>
          <w:lang w:val="en-US"/>
        </w:rPr>
        <w:t xml:space="preserve"> inadequate for the calculation of the normal value.</w:t>
      </w:r>
      <w:r w:rsidRPr="00A02EAE">
        <w:rPr>
          <w:rFonts w:cstheme="minorHAnsi"/>
          <w:sz w:val="24"/>
          <w:szCs w:val="24"/>
          <w:lang w:val="en-US"/>
        </w:rPr>
        <w:t xml:space="preserve"> </w:t>
      </w:r>
    </w:p>
    <w:p w14:paraId="031A723C" w14:textId="5EBF4660" w:rsidR="00F31A2D" w:rsidRPr="00A02EAE" w:rsidRDefault="00F31A2D" w:rsidP="00A63308">
      <w:pPr>
        <w:jc w:val="both"/>
        <w:rPr>
          <w:rFonts w:cstheme="minorHAnsi"/>
          <w:sz w:val="24"/>
          <w:szCs w:val="24"/>
          <w:lang w:val="en-US"/>
        </w:rPr>
      </w:pPr>
      <w:r w:rsidRPr="00A02EAE">
        <w:rPr>
          <w:rFonts w:cstheme="minorHAnsi"/>
          <w:sz w:val="24"/>
          <w:szCs w:val="24"/>
          <w:lang w:val="en-US"/>
        </w:rPr>
        <w:tab/>
        <w:t>8.3.</w:t>
      </w:r>
      <w:r w:rsidR="00280C03">
        <w:rPr>
          <w:rFonts w:cstheme="minorHAnsi"/>
          <w:sz w:val="24"/>
          <w:szCs w:val="24"/>
          <w:lang w:val="en-US"/>
        </w:rPr>
        <w:t>3</w:t>
      </w:r>
      <w:r w:rsidR="00CE6C62" w:rsidRPr="00A02EAE">
        <w:rPr>
          <w:rFonts w:cstheme="minorHAnsi"/>
          <w:sz w:val="24"/>
          <w:szCs w:val="24"/>
          <w:lang w:val="en-US"/>
        </w:rPr>
        <w:t xml:space="preserve"> Report the three largest markets to which your company exports for determination of normal value</w:t>
      </w:r>
      <w:r w:rsidR="001A5B33" w:rsidRPr="00A02EAE">
        <w:rPr>
          <w:rFonts w:cstheme="minorHAnsi"/>
          <w:sz w:val="24"/>
          <w:szCs w:val="24"/>
          <w:lang w:val="en-US"/>
        </w:rPr>
        <w:t xml:space="preserve">. </w:t>
      </w:r>
      <w:r w:rsidR="004A796C" w:rsidRPr="00A02EAE">
        <w:rPr>
          <w:rFonts w:cstheme="minorHAnsi"/>
          <w:sz w:val="24"/>
          <w:szCs w:val="24"/>
          <w:lang w:val="en-US"/>
        </w:rPr>
        <w:t xml:space="preserve">If you choose to provide data concerning exports to other countries that are not </w:t>
      </w:r>
      <w:r w:rsidR="003F4FF1" w:rsidRPr="00A02EAE">
        <w:rPr>
          <w:rFonts w:cstheme="minorHAnsi"/>
          <w:sz w:val="24"/>
          <w:szCs w:val="24"/>
          <w:lang w:val="en-US"/>
        </w:rPr>
        <w:t>among</w:t>
      </w:r>
      <w:r w:rsidR="004A796C" w:rsidRPr="00A02EAE">
        <w:rPr>
          <w:rFonts w:cstheme="minorHAnsi"/>
          <w:sz w:val="24"/>
          <w:szCs w:val="24"/>
          <w:lang w:val="en-US"/>
        </w:rPr>
        <w:t xml:space="preserve"> the top three largest </w:t>
      </w:r>
      <w:r w:rsidR="00E86226" w:rsidRPr="00A02EAE">
        <w:rPr>
          <w:rFonts w:cstheme="minorHAnsi"/>
          <w:sz w:val="24"/>
          <w:szCs w:val="24"/>
          <w:lang w:val="en-US"/>
        </w:rPr>
        <w:t>export</w:t>
      </w:r>
      <w:r w:rsidR="004A796C" w:rsidRPr="00A02EAE">
        <w:rPr>
          <w:rFonts w:cstheme="minorHAnsi"/>
          <w:sz w:val="24"/>
          <w:szCs w:val="24"/>
          <w:lang w:val="en-US"/>
        </w:rPr>
        <w:t xml:space="preserve"> markets, indicate your choice and justify it in </w:t>
      </w:r>
      <w:r w:rsidR="00280C03" w:rsidRPr="00A02EAE">
        <w:rPr>
          <w:rFonts w:cstheme="minorHAnsi"/>
          <w:sz w:val="24"/>
          <w:szCs w:val="24"/>
          <w:lang w:val="en-US"/>
        </w:rPr>
        <w:t>detail</w:t>
      </w:r>
      <w:r w:rsidR="004A796C" w:rsidRPr="00A02EAE">
        <w:rPr>
          <w:rFonts w:cstheme="minorHAnsi"/>
          <w:sz w:val="24"/>
          <w:szCs w:val="24"/>
          <w:lang w:val="en-US"/>
        </w:rPr>
        <w:t>.</w:t>
      </w:r>
    </w:p>
    <w:p w14:paraId="289D180D" w14:textId="77777777" w:rsidR="003F4FF1" w:rsidRPr="00A02EAE" w:rsidRDefault="003F4FF1" w:rsidP="00A63308">
      <w:pPr>
        <w:jc w:val="both"/>
        <w:rPr>
          <w:rFonts w:cstheme="minorHAnsi"/>
          <w:b/>
          <w:sz w:val="24"/>
          <w:szCs w:val="24"/>
          <w:lang w:val="en-US"/>
        </w:rPr>
      </w:pPr>
      <w:r w:rsidRPr="00A02EAE">
        <w:rPr>
          <w:rFonts w:cstheme="minorHAnsi"/>
          <w:b/>
          <w:sz w:val="24"/>
          <w:szCs w:val="24"/>
          <w:lang w:val="en-US"/>
        </w:rPr>
        <w:tab/>
        <w:t>8.4 Records of Sales Returns in the Domestic Market and</w:t>
      </w:r>
      <w:r w:rsidR="009E789B" w:rsidRPr="00A02EAE">
        <w:rPr>
          <w:rFonts w:cstheme="minorHAnsi"/>
          <w:b/>
          <w:sz w:val="24"/>
          <w:szCs w:val="24"/>
          <w:lang w:val="en-US"/>
        </w:rPr>
        <w:t xml:space="preserve"> in Exports to Third-Country</w:t>
      </w:r>
      <w:r w:rsidR="009E789B" w:rsidRPr="00A02EAE">
        <w:rPr>
          <w:rFonts w:cstheme="minorHAnsi"/>
          <w:sz w:val="24"/>
          <w:szCs w:val="24"/>
          <w:lang w:val="en-US"/>
        </w:rPr>
        <w:t xml:space="preserve"> </w:t>
      </w:r>
      <w:r w:rsidR="009E789B" w:rsidRPr="00A02EAE">
        <w:rPr>
          <w:rFonts w:cstheme="minorHAnsi"/>
          <w:b/>
          <w:sz w:val="24"/>
          <w:szCs w:val="24"/>
          <w:lang w:val="en-US"/>
        </w:rPr>
        <w:t>Markets</w:t>
      </w:r>
    </w:p>
    <w:p w14:paraId="2DB083AB" w14:textId="265B9024" w:rsidR="000A6ED7" w:rsidRPr="00A02EAE" w:rsidRDefault="000A6ED7" w:rsidP="00A63308">
      <w:pPr>
        <w:jc w:val="both"/>
        <w:rPr>
          <w:rFonts w:cstheme="minorHAnsi"/>
          <w:sz w:val="24"/>
          <w:szCs w:val="24"/>
          <w:lang w:val="en-US"/>
        </w:rPr>
      </w:pPr>
      <w:r w:rsidRPr="00A02EAE">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21B5828E" w:rsidR="003B0429" w:rsidRPr="00A02EAE" w:rsidRDefault="000A6ED7" w:rsidP="00A63308">
      <w:pPr>
        <w:jc w:val="both"/>
        <w:rPr>
          <w:rFonts w:cstheme="minorHAnsi"/>
          <w:sz w:val="24"/>
          <w:szCs w:val="24"/>
          <w:lang w:val="en-US"/>
        </w:rPr>
      </w:pPr>
      <w:r w:rsidRPr="00A02EAE">
        <w:rPr>
          <w:rFonts w:cstheme="minorHAnsi"/>
          <w:sz w:val="24"/>
          <w:szCs w:val="24"/>
          <w:lang w:val="en-US"/>
        </w:rPr>
        <w:tab/>
        <w:t xml:space="preserve">8.4.2 Explicitly specify if the data reported in the </w:t>
      </w:r>
      <w:r w:rsidR="00356A41" w:rsidRPr="00A02EAE">
        <w:rPr>
          <w:rFonts w:cstheme="minorHAnsi"/>
          <w:sz w:val="24"/>
          <w:szCs w:val="24"/>
          <w:lang w:val="en-US"/>
        </w:rPr>
        <w:t>Appendices</w:t>
      </w:r>
      <w:r w:rsidR="00940020" w:rsidRPr="00A02EAE">
        <w:rPr>
          <w:rFonts w:cstheme="minorHAnsi"/>
          <w:sz w:val="24"/>
          <w:szCs w:val="24"/>
          <w:lang w:val="en-US"/>
        </w:rPr>
        <w:t xml:space="preserve"> have been discounted with ​​return values</w:t>
      </w:r>
      <w:r w:rsidRPr="00A02EAE">
        <w:rPr>
          <w:rFonts w:cstheme="minorHAnsi"/>
          <w:sz w:val="24"/>
          <w:szCs w:val="24"/>
          <w:lang w:val="en-US"/>
        </w:rPr>
        <w:t>.</w:t>
      </w:r>
    </w:p>
    <w:p w14:paraId="16E0738C" w14:textId="4B5E5462" w:rsidR="000A6ED7" w:rsidRPr="00A02EAE" w:rsidRDefault="000A6ED7" w:rsidP="00A63308">
      <w:pPr>
        <w:jc w:val="both"/>
        <w:rPr>
          <w:rFonts w:cstheme="minorHAnsi"/>
          <w:sz w:val="24"/>
          <w:szCs w:val="24"/>
          <w:lang w:val="en-US"/>
        </w:rPr>
      </w:pPr>
      <w:r w:rsidRPr="00A02EAE">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A02EAE" w14:paraId="3A3E34CF" w14:textId="77777777" w:rsidTr="0096624D">
        <w:trPr>
          <w:trHeight w:val="552"/>
        </w:trPr>
        <w:tc>
          <w:tcPr>
            <w:tcW w:w="3295" w:type="dxa"/>
            <w:vAlign w:val="center"/>
          </w:tcPr>
          <w:p w14:paraId="3BBD8C6A" w14:textId="77777777" w:rsidR="0096624D" w:rsidRPr="00A02EAE" w:rsidRDefault="0096624D" w:rsidP="0096624D">
            <w:pPr>
              <w:jc w:val="center"/>
              <w:rPr>
                <w:rFonts w:cstheme="minorHAnsi"/>
                <w:sz w:val="24"/>
                <w:szCs w:val="24"/>
                <w:lang w:val="en-US"/>
              </w:rPr>
            </w:pPr>
          </w:p>
        </w:tc>
        <w:tc>
          <w:tcPr>
            <w:tcW w:w="3295" w:type="dxa"/>
            <w:vAlign w:val="center"/>
          </w:tcPr>
          <w:p w14:paraId="71C08E14" w14:textId="77777777" w:rsidR="0096624D" w:rsidRPr="00A02EAE" w:rsidRDefault="0096624D" w:rsidP="0096624D">
            <w:pPr>
              <w:jc w:val="center"/>
              <w:rPr>
                <w:rFonts w:cstheme="minorHAnsi"/>
                <w:sz w:val="24"/>
                <w:szCs w:val="24"/>
                <w:lang w:val="en-US"/>
              </w:rPr>
            </w:pPr>
            <w:r w:rsidRPr="00A02EAE">
              <w:rPr>
                <w:rFonts w:cstheme="minorHAnsi"/>
                <w:sz w:val="24"/>
                <w:szCs w:val="24"/>
                <w:lang w:val="en-US"/>
              </w:rPr>
              <w:t>Value (unit of measurement)</w:t>
            </w:r>
          </w:p>
        </w:tc>
        <w:tc>
          <w:tcPr>
            <w:tcW w:w="3296" w:type="dxa"/>
            <w:vAlign w:val="center"/>
          </w:tcPr>
          <w:p w14:paraId="031791BA" w14:textId="77777777" w:rsidR="0096624D" w:rsidRPr="00A02EAE" w:rsidRDefault="0096624D" w:rsidP="0096624D">
            <w:pPr>
              <w:jc w:val="center"/>
              <w:rPr>
                <w:rFonts w:cstheme="minorHAnsi"/>
                <w:sz w:val="24"/>
                <w:szCs w:val="24"/>
                <w:lang w:val="en-US"/>
              </w:rPr>
            </w:pPr>
            <w:r w:rsidRPr="00A02EAE">
              <w:rPr>
                <w:rFonts w:cstheme="minorHAnsi"/>
                <w:sz w:val="24"/>
                <w:szCs w:val="24"/>
                <w:lang w:val="en-US"/>
              </w:rPr>
              <w:t>Volume (unit of measurement)</w:t>
            </w:r>
          </w:p>
        </w:tc>
      </w:tr>
      <w:tr w:rsidR="0096624D" w:rsidRPr="00DB3381" w14:paraId="3CA3F765" w14:textId="77777777" w:rsidTr="0096624D">
        <w:trPr>
          <w:trHeight w:val="552"/>
        </w:trPr>
        <w:tc>
          <w:tcPr>
            <w:tcW w:w="3295" w:type="dxa"/>
            <w:vAlign w:val="center"/>
          </w:tcPr>
          <w:p w14:paraId="7F7CB16E" w14:textId="77777777" w:rsidR="0096624D" w:rsidRPr="00A02EAE" w:rsidRDefault="0096624D" w:rsidP="0096624D">
            <w:pPr>
              <w:jc w:val="center"/>
              <w:rPr>
                <w:rFonts w:cstheme="minorHAnsi"/>
                <w:sz w:val="24"/>
                <w:szCs w:val="24"/>
                <w:lang w:val="en-US"/>
              </w:rPr>
            </w:pPr>
            <w:r w:rsidRPr="00A02EAE">
              <w:rPr>
                <w:rFonts w:cstheme="minorHAnsi"/>
                <w:sz w:val="24"/>
                <w:szCs w:val="24"/>
                <w:lang w:val="en-US"/>
              </w:rPr>
              <w:t>Sales in the Domestic Market</w:t>
            </w:r>
          </w:p>
        </w:tc>
        <w:tc>
          <w:tcPr>
            <w:tcW w:w="3295" w:type="dxa"/>
            <w:vAlign w:val="center"/>
          </w:tcPr>
          <w:p w14:paraId="6DAFBDB2" w14:textId="77777777" w:rsidR="0096624D" w:rsidRPr="00A02EAE" w:rsidRDefault="0096624D" w:rsidP="0096624D">
            <w:pPr>
              <w:jc w:val="center"/>
              <w:rPr>
                <w:rFonts w:cstheme="minorHAnsi"/>
                <w:sz w:val="24"/>
                <w:szCs w:val="24"/>
                <w:lang w:val="en-US"/>
              </w:rPr>
            </w:pPr>
          </w:p>
        </w:tc>
        <w:tc>
          <w:tcPr>
            <w:tcW w:w="3296" w:type="dxa"/>
            <w:vAlign w:val="center"/>
          </w:tcPr>
          <w:p w14:paraId="0A0D55DF" w14:textId="77777777" w:rsidR="0096624D" w:rsidRPr="00A02EAE" w:rsidRDefault="0096624D" w:rsidP="0096624D">
            <w:pPr>
              <w:jc w:val="center"/>
              <w:rPr>
                <w:rFonts w:cstheme="minorHAnsi"/>
                <w:sz w:val="24"/>
                <w:szCs w:val="24"/>
                <w:lang w:val="en-US"/>
              </w:rPr>
            </w:pPr>
          </w:p>
        </w:tc>
      </w:tr>
      <w:tr w:rsidR="0096624D" w:rsidRPr="00DB3381" w14:paraId="384B32C5" w14:textId="77777777" w:rsidTr="0096624D">
        <w:trPr>
          <w:trHeight w:val="552"/>
        </w:trPr>
        <w:tc>
          <w:tcPr>
            <w:tcW w:w="3295" w:type="dxa"/>
            <w:vAlign w:val="center"/>
          </w:tcPr>
          <w:p w14:paraId="7956BE0C" w14:textId="77777777" w:rsidR="0096624D" w:rsidRPr="00A02EAE" w:rsidRDefault="0096624D" w:rsidP="0096624D">
            <w:pPr>
              <w:jc w:val="center"/>
              <w:rPr>
                <w:rFonts w:cstheme="minorHAnsi"/>
                <w:sz w:val="24"/>
                <w:szCs w:val="24"/>
                <w:lang w:val="en-US"/>
              </w:rPr>
            </w:pPr>
            <w:r w:rsidRPr="00A02EAE">
              <w:rPr>
                <w:rFonts w:cstheme="minorHAnsi"/>
                <w:sz w:val="24"/>
                <w:szCs w:val="24"/>
                <w:lang w:val="en-US"/>
              </w:rPr>
              <w:t>Exports to a Third-Country Market</w:t>
            </w:r>
          </w:p>
        </w:tc>
        <w:tc>
          <w:tcPr>
            <w:tcW w:w="3295" w:type="dxa"/>
            <w:vAlign w:val="center"/>
          </w:tcPr>
          <w:p w14:paraId="0FC5C2D4" w14:textId="77777777" w:rsidR="0096624D" w:rsidRPr="00A02EAE" w:rsidRDefault="0096624D" w:rsidP="0096624D">
            <w:pPr>
              <w:jc w:val="center"/>
              <w:rPr>
                <w:rFonts w:cstheme="minorHAnsi"/>
                <w:sz w:val="24"/>
                <w:szCs w:val="24"/>
                <w:lang w:val="en-US"/>
              </w:rPr>
            </w:pPr>
          </w:p>
        </w:tc>
        <w:tc>
          <w:tcPr>
            <w:tcW w:w="3296" w:type="dxa"/>
            <w:vAlign w:val="center"/>
          </w:tcPr>
          <w:p w14:paraId="30D00B38" w14:textId="77777777" w:rsidR="0096624D" w:rsidRPr="00A02EAE" w:rsidRDefault="0096624D" w:rsidP="0096624D">
            <w:pPr>
              <w:jc w:val="center"/>
              <w:rPr>
                <w:rFonts w:cstheme="minorHAnsi"/>
                <w:sz w:val="24"/>
                <w:szCs w:val="24"/>
                <w:lang w:val="en-US"/>
              </w:rPr>
            </w:pPr>
          </w:p>
        </w:tc>
      </w:tr>
      <w:tr w:rsidR="0096624D" w:rsidRPr="00A02EAE" w14:paraId="676A3AC7" w14:textId="77777777" w:rsidTr="0096624D">
        <w:trPr>
          <w:trHeight w:val="552"/>
        </w:trPr>
        <w:tc>
          <w:tcPr>
            <w:tcW w:w="3295" w:type="dxa"/>
            <w:vAlign w:val="center"/>
          </w:tcPr>
          <w:p w14:paraId="37E777B9" w14:textId="77777777" w:rsidR="0096624D" w:rsidRPr="00A02EAE" w:rsidRDefault="0096624D" w:rsidP="0096624D">
            <w:pPr>
              <w:jc w:val="center"/>
              <w:rPr>
                <w:rFonts w:cstheme="minorHAnsi"/>
                <w:sz w:val="24"/>
                <w:szCs w:val="24"/>
                <w:lang w:val="en-US"/>
              </w:rPr>
            </w:pPr>
            <w:r w:rsidRPr="00A02EAE">
              <w:rPr>
                <w:rFonts w:cstheme="minorHAnsi"/>
                <w:sz w:val="24"/>
                <w:szCs w:val="24"/>
                <w:lang w:val="en-US"/>
              </w:rPr>
              <w:t>Exports to Brazil</w:t>
            </w:r>
          </w:p>
        </w:tc>
        <w:tc>
          <w:tcPr>
            <w:tcW w:w="3295" w:type="dxa"/>
            <w:vAlign w:val="center"/>
          </w:tcPr>
          <w:p w14:paraId="45E8CAF9" w14:textId="77777777" w:rsidR="0096624D" w:rsidRPr="00A02EAE" w:rsidRDefault="0096624D" w:rsidP="0096624D">
            <w:pPr>
              <w:jc w:val="center"/>
              <w:rPr>
                <w:rFonts w:cstheme="minorHAnsi"/>
                <w:sz w:val="24"/>
                <w:szCs w:val="24"/>
                <w:lang w:val="en-US"/>
              </w:rPr>
            </w:pPr>
          </w:p>
        </w:tc>
        <w:tc>
          <w:tcPr>
            <w:tcW w:w="3296" w:type="dxa"/>
            <w:vAlign w:val="center"/>
          </w:tcPr>
          <w:p w14:paraId="0EBF9956" w14:textId="77777777" w:rsidR="0096624D" w:rsidRPr="00A02EAE" w:rsidRDefault="0096624D" w:rsidP="0096624D">
            <w:pPr>
              <w:jc w:val="center"/>
              <w:rPr>
                <w:rFonts w:cstheme="minorHAnsi"/>
                <w:sz w:val="24"/>
                <w:szCs w:val="24"/>
                <w:lang w:val="en-US"/>
              </w:rPr>
            </w:pPr>
          </w:p>
        </w:tc>
      </w:tr>
    </w:tbl>
    <w:p w14:paraId="715DC985" w14:textId="77777777" w:rsidR="000A6ED7" w:rsidRPr="00A02EAE" w:rsidRDefault="000A6ED7" w:rsidP="00A63308">
      <w:pPr>
        <w:jc w:val="both"/>
        <w:rPr>
          <w:rFonts w:cstheme="minorHAnsi"/>
          <w:sz w:val="24"/>
          <w:szCs w:val="24"/>
          <w:lang w:val="en-US"/>
        </w:rPr>
      </w:pPr>
    </w:p>
    <w:p w14:paraId="3608DC5E" w14:textId="77777777" w:rsidR="0096624D" w:rsidRPr="00A02EAE" w:rsidRDefault="0096624D" w:rsidP="0096624D">
      <w:pPr>
        <w:ind w:left="360" w:hanging="360"/>
        <w:jc w:val="both"/>
        <w:rPr>
          <w:rFonts w:cstheme="minorHAnsi"/>
          <w:sz w:val="24"/>
          <w:szCs w:val="24"/>
          <w:lang w:val="en-US"/>
        </w:rPr>
      </w:pPr>
      <w:r w:rsidRPr="00A02EAE">
        <w:rPr>
          <w:rFonts w:cstheme="minorHAnsi"/>
          <w:noProof/>
          <w:sz w:val="24"/>
          <w:szCs w:val="24"/>
          <w:lang w:val="en-US" w:eastAsia="pt-BR"/>
        </w:rPr>
        <mc:AlternateContent>
          <mc:Choice Requires="wps">
            <w:drawing>
              <wp:anchor distT="0" distB="0" distL="114300" distR="114300" simplePos="0" relativeHeight="251669504" behindDoc="0" locked="0" layoutInCell="1" allowOverlap="1" wp14:anchorId="2303FA55" wp14:editId="4FEAB786">
                <wp:simplePos x="0" y="0"/>
                <wp:positionH relativeFrom="column">
                  <wp:posOffset>-147320</wp:posOffset>
                </wp:positionH>
                <wp:positionV relativeFrom="paragraph">
                  <wp:posOffset>164465</wp:posOffset>
                </wp:positionV>
                <wp:extent cx="6652260" cy="1571625"/>
                <wp:effectExtent l="0" t="0" r="15240" b="28575"/>
                <wp:wrapNone/>
                <wp:docPr id="8" name="Retângulo 8"/>
                <wp:cNvGraphicFramePr/>
                <a:graphic xmlns:a="http://schemas.openxmlformats.org/drawingml/2006/main">
                  <a:graphicData uri="http://schemas.microsoft.com/office/word/2010/wordprocessingShape">
                    <wps:wsp>
                      <wps:cNvSpPr/>
                      <wps:spPr>
                        <a:xfrm>
                          <a:off x="0" y="0"/>
                          <a:ext cx="66522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9A9BD" id="Retângulo 8" o:spid="_x0000_s1026" style="position:absolute;margin-left:-11.6pt;margin-top:12.95pt;width:523.8pt;height:12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" filled="f" strokecolor="black [1600]"/>
            </w:pict>
          </mc:Fallback>
        </mc:AlternateContent>
      </w:r>
    </w:p>
    <w:p w14:paraId="0CFACF1A" w14:textId="5477B8A7" w:rsidR="003A4120" w:rsidRPr="00A02EAE" w:rsidRDefault="003A4120" w:rsidP="003A4120">
      <w:pPr>
        <w:jc w:val="both"/>
        <w:rPr>
          <w:rFonts w:cstheme="minorHAnsi"/>
          <w:sz w:val="24"/>
          <w:szCs w:val="24"/>
          <w:lang w:val="en-US"/>
        </w:rPr>
      </w:pPr>
      <w:r w:rsidRPr="00A02EAE">
        <w:rPr>
          <w:rFonts w:cstheme="minorHAnsi"/>
          <w:b/>
          <w:sz w:val="24"/>
          <w:szCs w:val="24"/>
          <w:lang w:val="en-US"/>
        </w:rPr>
        <w:t>Report data concerning the employee responsible for answering the “Distribution and Sales Processes” section above.</w:t>
      </w:r>
    </w:p>
    <w:p w14:paraId="0CE7E0D4"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Name:</w:t>
      </w:r>
    </w:p>
    <w:p w14:paraId="36A8EA53"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Job Position:</w:t>
      </w:r>
    </w:p>
    <w:p w14:paraId="09324CAB"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Telephone Number:</w:t>
      </w:r>
    </w:p>
    <w:p w14:paraId="69B3FFC7"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Electronic address (e-mail):</w:t>
      </w:r>
    </w:p>
    <w:p w14:paraId="39687652" w14:textId="77777777" w:rsidR="0096624D" w:rsidRPr="00A02EAE" w:rsidRDefault="0096624D" w:rsidP="00A63308">
      <w:pPr>
        <w:jc w:val="both"/>
        <w:rPr>
          <w:rFonts w:cstheme="minorHAnsi"/>
          <w:color w:val="FF0000"/>
          <w:sz w:val="24"/>
          <w:szCs w:val="24"/>
          <w:lang w:val="en-US"/>
        </w:rPr>
      </w:pPr>
    </w:p>
    <w:p w14:paraId="778FF962" w14:textId="77777777" w:rsidR="003A4120" w:rsidRPr="00A02EAE" w:rsidRDefault="003A4120">
      <w:pPr>
        <w:rPr>
          <w:rFonts w:cstheme="minorHAnsi"/>
          <w:b/>
          <w:sz w:val="24"/>
          <w:szCs w:val="24"/>
          <w:lang w:val="en-US"/>
        </w:rPr>
      </w:pPr>
      <w:r w:rsidRPr="00A02EAE">
        <w:rPr>
          <w:rFonts w:cstheme="minorHAnsi"/>
          <w:b/>
          <w:sz w:val="24"/>
          <w:szCs w:val="24"/>
          <w:lang w:val="en-US"/>
        </w:rPr>
        <w:br w:type="page"/>
      </w:r>
    </w:p>
    <w:p w14:paraId="695F1D62" w14:textId="77777777" w:rsidR="00A63308" w:rsidRPr="00A02EAE" w:rsidRDefault="00A63308" w:rsidP="00A63308">
      <w:pPr>
        <w:jc w:val="center"/>
        <w:rPr>
          <w:rFonts w:cstheme="minorHAnsi"/>
          <w:b/>
          <w:sz w:val="24"/>
          <w:szCs w:val="24"/>
          <w:lang w:val="en-US"/>
        </w:rPr>
      </w:pPr>
      <w:r w:rsidRPr="00A02EAE">
        <w:rPr>
          <w:rFonts w:cstheme="minorHAnsi"/>
          <w:b/>
          <w:noProof/>
          <w:sz w:val="24"/>
          <w:szCs w:val="24"/>
          <w:lang w:val="en-US" w:eastAsia="pt-BR"/>
        </w:rPr>
        <w:lastRenderedPageBreak/>
        <mc:AlternateContent>
          <mc:Choice Requires="wps">
            <w:drawing>
              <wp:anchor distT="0" distB="0" distL="114300" distR="114300" simplePos="0" relativeHeight="251635712" behindDoc="0" locked="0" layoutInCell="1" allowOverlap="1" wp14:anchorId="312486A4" wp14:editId="626E5378">
                <wp:simplePos x="0" y="0"/>
                <wp:positionH relativeFrom="column">
                  <wp:posOffset>12065</wp:posOffset>
                </wp:positionH>
                <wp:positionV relativeFrom="paragraph">
                  <wp:posOffset>-117475</wp:posOffset>
                </wp:positionV>
                <wp:extent cx="6365240" cy="332740"/>
                <wp:effectExtent l="0" t="0" r="16510" b="1016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524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1A6D4" id="Retângulo 6" o:spid="_x0000_s1026" style="position:absolute;margin-left:.95pt;margin-top:-9.25pt;width:501.2pt;height:26.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" filled="f"/>
            </w:pict>
          </mc:Fallback>
        </mc:AlternateContent>
      </w:r>
      <w:r w:rsidRPr="00A02EAE">
        <w:rPr>
          <w:rFonts w:cstheme="minorHAnsi"/>
          <w:b/>
          <w:sz w:val="24"/>
          <w:szCs w:val="24"/>
          <w:lang w:val="en-US"/>
        </w:rPr>
        <w:t>V – DETERMINATION OF NORMAL VALUE</w:t>
      </w:r>
    </w:p>
    <w:p w14:paraId="00F73151" w14:textId="5D2F0132" w:rsidR="00A63308" w:rsidRPr="00A02EAE" w:rsidRDefault="00A63308" w:rsidP="00A63308">
      <w:pPr>
        <w:jc w:val="both"/>
        <w:rPr>
          <w:rFonts w:cstheme="minorHAnsi"/>
          <w:bCs/>
          <w:i/>
          <w:sz w:val="24"/>
          <w:szCs w:val="24"/>
          <w:lang w:val="en-US"/>
        </w:rPr>
      </w:pPr>
      <w:r w:rsidRPr="00A02EAE">
        <w:rPr>
          <w:rFonts w:cstheme="minorHAnsi"/>
          <w:i/>
          <w:sz w:val="24"/>
          <w:szCs w:val="24"/>
          <w:lang w:val="en-US"/>
        </w:rPr>
        <w:t xml:space="preserve">The purpose of this section is to gather data to subsidize the Brazilian investigative authorities in the calculation of normal value of </w:t>
      </w:r>
      <w:r w:rsidR="001D2127" w:rsidRPr="00A02EAE">
        <w:rPr>
          <w:rFonts w:cstheme="minorHAnsi"/>
          <w:i/>
          <w:lang w:val="en-US"/>
        </w:rPr>
        <w:t xml:space="preserve">the like </w:t>
      </w:r>
      <w:r w:rsidRPr="00A02EAE">
        <w:rPr>
          <w:rFonts w:cstheme="minorHAnsi"/>
          <w:i/>
          <w:lang w:val="en-US"/>
        </w:rPr>
        <w:t xml:space="preserve">product. It is requested, thereby, that your company provides information </w:t>
      </w:r>
      <w:r w:rsidR="0028184E" w:rsidRPr="00A02EAE">
        <w:rPr>
          <w:rFonts w:cstheme="minorHAnsi"/>
          <w:i/>
          <w:lang w:val="en-US"/>
        </w:rPr>
        <w:t xml:space="preserve">about sales </w:t>
      </w:r>
      <w:r w:rsidR="00AA5A25" w:rsidRPr="00A02EAE">
        <w:rPr>
          <w:rFonts w:cstheme="minorHAnsi"/>
          <w:i/>
          <w:iCs/>
          <w:color w:val="000000"/>
          <w:lang w:val="en-US"/>
        </w:rPr>
        <w:t xml:space="preserve">of the like product manufactured by your company </w:t>
      </w:r>
      <w:r w:rsidR="0028184E" w:rsidRPr="00A02EAE">
        <w:rPr>
          <w:rFonts w:cstheme="minorHAnsi"/>
          <w:i/>
          <w:lang w:val="en-US"/>
        </w:rPr>
        <w:t xml:space="preserve">in the domestic market, exports </w:t>
      </w:r>
      <w:r w:rsidR="00AA5A25" w:rsidRPr="00A02EAE">
        <w:rPr>
          <w:rFonts w:cstheme="minorHAnsi"/>
          <w:i/>
          <w:iCs/>
          <w:color w:val="000000"/>
          <w:lang w:val="en-US"/>
        </w:rPr>
        <w:t xml:space="preserve">of the like product manufactured by your company </w:t>
      </w:r>
      <w:r w:rsidR="0028184E" w:rsidRPr="00A02EAE">
        <w:rPr>
          <w:rFonts w:cstheme="minorHAnsi"/>
          <w:i/>
          <w:lang w:val="en-US"/>
        </w:rPr>
        <w:t>to t</w:t>
      </w:r>
      <w:r w:rsidRPr="00A02EAE">
        <w:rPr>
          <w:rFonts w:cstheme="minorHAnsi"/>
          <w:i/>
          <w:lang w:val="en-US"/>
        </w:rPr>
        <w:t xml:space="preserve">hird-country </w:t>
      </w:r>
      <w:r w:rsidR="0028184E" w:rsidRPr="00A02EAE">
        <w:rPr>
          <w:rFonts w:cstheme="minorHAnsi"/>
          <w:i/>
          <w:lang w:val="en-US"/>
        </w:rPr>
        <w:t xml:space="preserve">markets </w:t>
      </w:r>
      <w:r w:rsidRPr="00A02EAE">
        <w:rPr>
          <w:rFonts w:cstheme="minorHAnsi"/>
          <w:i/>
          <w:lang w:val="en-US"/>
        </w:rPr>
        <w:t xml:space="preserve">and costs incurred by your company in product manufacturing, </w:t>
      </w:r>
      <w:r w:rsidR="00AA5A25" w:rsidRPr="00A02EAE">
        <w:rPr>
          <w:rFonts w:cstheme="minorHAnsi"/>
          <w:i/>
          <w:iCs/>
          <w:color w:val="000000"/>
          <w:lang w:val="en-US"/>
        </w:rPr>
        <w:t>distributing and selling of the like product manufactured by your company</w:t>
      </w:r>
      <w:r w:rsidRPr="00A02EAE">
        <w:rPr>
          <w:rFonts w:cstheme="minorHAnsi"/>
          <w:i/>
          <w:lang w:val="en-US"/>
        </w:rPr>
        <w:t>.</w:t>
      </w:r>
      <w:r w:rsidR="0041394A" w:rsidRPr="00A02EAE">
        <w:rPr>
          <w:rFonts w:cstheme="minorHAnsi"/>
          <w:lang w:val="en-US"/>
        </w:rPr>
        <w:t xml:space="preserve"> </w:t>
      </w:r>
      <w:r w:rsidR="0041394A" w:rsidRPr="00A02EAE">
        <w:rPr>
          <w:rFonts w:cstheme="minorHAnsi"/>
          <w:i/>
          <w:lang w:val="en-US"/>
        </w:rPr>
        <w:t>It is important that all available data be reported by the company.</w:t>
      </w:r>
      <w:r w:rsidRPr="00A02EAE">
        <w:rPr>
          <w:rFonts w:cstheme="minorHAnsi"/>
          <w:i/>
          <w:lang w:val="en-US"/>
        </w:rPr>
        <w:t xml:space="preserve"> </w:t>
      </w:r>
      <w:r w:rsidRPr="00A02EAE">
        <w:rPr>
          <w:rFonts w:cstheme="minorHAnsi"/>
          <w:bCs/>
          <w:i/>
          <w:lang w:val="en-US"/>
        </w:rPr>
        <w:t xml:space="preserve">It is recalled that the decisions will be based on the best information available if the data reported are considered inappropriate to the normal value calculation. </w:t>
      </w:r>
      <w:r w:rsidR="003C5720" w:rsidRPr="00A02EAE">
        <w:rPr>
          <w:rFonts w:cstheme="minorHAnsi"/>
          <w:bCs/>
          <w:i/>
          <w:lang w:val="en-US"/>
        </w:rPr>
        <w:t>The aggregation of r</w:t>
      </w:r>
      <w:r w:rsidRPr="00A02EAE">
        <w:rPr>
          <w:rFonts w:cstheme="minorHAnsi"/>
          <w:bCs/>
          <w:i/>
          <w:lang w:val="en-US"/>
        </w:rPr>
        <w:t xml:space="preserve">eported information must be reconciled with your accounting system and with the information reported in Appendix </w:t>
      </w:r>
      <w:r w:rsidR="008F1010" w:rsidRPr="00A02EAE">
        <w:rPr>
          <w:rFonts w:cstheme="minorHAnsi"/>
          <w:bCs/>
          <w:i/>
          <w:lang w:val="en-US"/>
        </w:rPr>
        <w:t>VIII</w:t>
      </w:r>
      <w:r w:rsidRPr="00A02EAE">
        <w:rPr>
          <w:rFonts w:cstheme="minorHAnsi"/>
          <w:bCs/>
          <w:i/>
          <w:lang w:val="en-US"/>
        </w:rPr>
        <w:t>.</w:t>
      </w:r>
    </w:p>
    <w:p w14:paraId="262B9571" w14:textId="77777777" w:rsidR="00A63308" w:rsidRPr="00A02EAE" w:rsidRDefault="00A63308" w:rsidP="00A63308">
      <w:pPr>
        <w:jc w:val="both"/>
        <w:rPr>
          <w:rFonts w:cstheme="minorHAnsi"/>
          <w:sz w:val="24"/>
          <w:szCs w:val="24"/>
          <w:u w:val="single"/>
          <w:lang w:val="en-US"/>
        </w:rPr>
      </w:pPr>
      <w:r w:rsidRPr="00A02EAE">
        <w:rPr>
          <w:rFonts w:cstheme="minorHAnsi"/>
          <w:noProof/>
          <w:sz w:val="24"/>
          <w:szCs w:val="24"/>
          <w:lang w:val="en-US" w:eastAsia="pt-BR"/>
        </w:rPr>
        <mc:AlternateContent>
          <mc:Choice Requires="wps">
            <w:drawing>
              <wp:anchor distT="0" distB="0" distL="114300" distR="114300" simplePos="0" relativeHeight="251632640" behindDoc="0" locked="0" layoutInCell="1" allowOverlap="1" wp14:anchorId="0AB2BE3D" wp14:editId="2872132C">
                <wp:simplePos x="0" y="0"/>
                <wp:positionH relativeFrom="column">
                  <wp:posOffset>14605</wp:posOffset>
                </wp:positionH>
                <wp:positionV relativeFrom="paragraph">
                  <wp:posOffset>240030</wp:posOffset>
                </wp:positionV>
                <wp:extent cx="6365240" cy="332740"/>
                <wp:effectExtent l="0" t="0" r="1651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524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BB786" id="Retângulo 5" o:spid="_x0000_s1026" style="position:absolute;margin-left:1.15pt;margin-top:18.9pt;width:501.2pt;height:26.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" filled="f"/>
            </w:pict>
          </mc:Fallback>
        </mc:AlternateContent>
      </w:r>
    </w:p>
    <w:p w14:paraId="7110DF8C" w14:textId="77777777" w:rsidR="00A63308" w:rsidRPr="00A02EAE" w:rsidRDefault="00A63308" w:rsidP="00A63308">
      <w:pPr>
        <w:jc w:val="center"/>
        <w:rPr>
          <w:rFonts w:cstheme="minorHAnsi"/>
          <w:b/>
          <w:sz w:val="24"/>
          <w:szCs w:val="24"/>
          <w:lang w:val="en-US"/>
        </w:rPr>
      </w:pPr>
      <w:r w:rsidRPr="00A02EAE">
        <w:rPr>
          <w:rFonts w:cstheme="minorHAnsi"/>
          <w:b/>
          <w:sz w:val="24"/>
          <w:szCs w:val="24"/>
          <w:lang w:val="en-US"/>
        </w:rPr>
        <w:t xml:space="preserve">Item A – </w:t>
      </w:r>
      <w:r w:rsidR="00EB4F27" w:rsidRPr="00A02EAE">
        <w:rPr>
          <w:rFonts w:cstheme="minorHAnsi"/>
          <w:b/>
          <w:sz w:val="24"/>
          <w:szCs w:val="24"/>
          <w:lang w:val="en-US"/>
        </w:rPr>
        <w:t xml:space="preserve">Sales in the </w:t>
      </w:r>
      <w:r w:rsidRPr="00A02EAE">
        <w:rPr>
          <w:rFonts w:cstheme="minorHAnsi"/>
          <w:b/>
          <w:sz w:val="24"/>
          <w:szCs w:val="24"/>
          <w:lang w:val="en-US"/>
        </w:rPr>
        <w:t>Domest</w:t>
      </w:r>
      <w:r w:rsidR="00EB4F27" w:rsidRPr="00A02EAE">
        <w:rPr>
          <w:rFonts w:cstheme="minorHAnsi"/>
          <w:b/>
          <w:sz w:val="24"/>
          <w:szCs w:val="24"/>
          <w:lang w:val="en-US"/>
        </w:rPr>
        <w:t>ic Market, Exports to Third-Country Markets</w:t>
      </w:r>
    </w:p>
    <w:p w14:paraId="2F5CFEDA" w14:textId="77777777" w:rsidR="00A63308" w:rsidRPr="00A02EAE" w:rsidRDefault="00A63308" w:rsidP="00A63308">
      <w:pPr>
        <w:jc w:val="both"/>
        <w:rPr>
          <w:rFonts w:cstheme="minorHAnsi"/>
          <w:i/>
          <w:sz w:val="24"/>
          <w:szCs w:val="24"/>
          <w:lang w:val="en-US"/>
        </w:rPr>
      </w:pPr>
      <w:r w:rsidRPr="00A02EAE">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A02EAE" w:rsidRDefault="00A63308" w:rsidP="00A63308">
      <w:pPr>
        <w:rPr>
          <w:rFonts w:cstheme="minorHAnsi"/>
          <w:b/>
          <w:sz w:val="24"/>
          <w:szCs w:val="24"/>
          <w:lang w:val="en-US"/>
        </w:rPr>
      </w:pPr>
      <w:r w:rsidRPr="00A02EAE">
        <w:rPr>
          <w:rFonts w:cstheme="minorHAnsi"/>
          <w:b/>
          <w:sz w:val="24"/>
          <w:szCs w:val="24"/>
          <w:lang w:val="en-US"/>
        </w:rPr>
        <w:t>A.1.</w:t>
      </w:r>
      <w:r w:rsidRPr="00A02EAE">
        <w:rPr>
          <w:rFonts w:cstheme="minorHAnsi"/>
          <w:b/>
          <w:sz w:val="24"/>
          <w:szCs w:val="24"/>
          <w:lang w:val="en-US"/>
        </w:rPr>
        <w:tab/>
        <w:t>DOMESTIC MARKET SALES AND THIRD-COUNTRY EXPORTS RECORD</w:t>
      </w:r>
    </w:p>
    <w:p w14:paraId="113E9F3A"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A.1.1</w:t>
      </w:r>
      <w:r w:rsidR="0067026F" w:rsidRPr="00A02EAE">
        <w:rPr>
          <w:rFonts w:cstheme="minorHAnsi"/>
          <w:sz w:val="24"/>
          <w:szCs w:val="24"/>
          <w:lang w:val="en-US"/>
        </w:rPr>
        <w:t>.</w:t>
      </w:r>
      <w:r w:rsidRPr="00A02EAE">
        <w:rPr>
          <w:rFonts w:cstheme="minorHAnsi"/>
          <w:sz w:val="24"/>
          <w:szCs w:val="24"/>
          <w:lang w:val="en-US"/>
        </w:rPr>
        <w:t xml:space="preserve"> The submission of the available data relat</w:t>
      </w:r>
      <w:r w:rsidR="004232B9" w:rsidRPr="00A02EAE">
        <w:rPr>
          <w:rFonts w:cstheme="minorHAnsi"/>
          <w:sz w:val="24"/>
          <w:szCs w:val="24"/>
          <w:lang w:val="en-US"/>
        </w:rPr>
        <w:t>ed</w:t>
      </w:r>
      <w:r w:rsidRPr="00A02EAE">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A.1.2</w:t>
      </w:r>
      <w:r w:rsidR="0067026F" w:rsidRPr="00A02EAE">
        <w:rPr>
          <w:rFonts w:cstheme="minorHAnsi"/>
          <w:sz w:val="24"/>
          <w:szCs w:val="24"/>
          <w:lang w:val="en-US"/>
        </w:rPr>
        <w:t>.</w:t>
      </w:r>
      <w:r w:rsidRPr="00A02EAE">
        <w:rPr>
          <w:rFonts w:cstheme="minorHAnsi"/>
          <w:sz w:val="24"/>
          <w:szCs w:val="24"/>
          <w:lang w:val="en-US"/>
        </w:rPr>
        <w:t xml:space="preserve"> In case your company decides to provide </w:t>
      </w:r>
      <w:r w:rsidR="00C676BE" w:rsidRPr="00A02EAE">
        <w:rPr>
          <w:rFonts w:cstheme="minorHAnsi"/>
          <w:sz w:val="24"/>
          <w:szCs w:val="24"/>
          <w:lang w:val="en-US"/>
        </w:rPr>
        <w:t xml:space="preserve">data about exports to </w:t>
      </w:r>
      <w:r w:rsidRPr="00A02EAE">
        <w:rPr>
          <w:rFonts w:cstheme="minorHAnsi"/>
          <w:sz w:val="24"/>
          <w:szCs w:val="24"/>
          <w:lang w:val="en-US"/>
        </w:rPr>
        <w:t xml:space="preserve">third-country </w:t>
      </w:r>
      <w:r w:rsidR="00C676BE" w:rsidRPr="00A02EAE">
        <w:rPr>
          <w:rFonts w:cstheme="minorHAnsi"/>
          <w:sz w:val="24"/>
          <w:szCs w:val="24"/>
          <w:lang w:val="en-US"/>
        </w:rPr>
        <w:t>markets</w:t>
      </w:r>
      <w:r w:rsidRPr="00A02EAE">
        <w:rPr>
          <w:rFonts w:cstheme="minorHAnsi"/>
          <w:sz w:val="24"/>
          <w:szCs w:val="24"/>
          <w:lang w:val="en-US"/>
        </w:rPr>
        <w:t>, it is requested that you fill fields 38.0 to 45.0</w:t>
      </w:r>
    </w:p>
    <w:p w14:paraId="06B7273D"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A.1.3</w:t>
      </w:r>
      <w:r w:rsidR="0067026F" w:rsidRPr="00A02EAE">
        <w:rPr>
          <w:rFonts w:cstheme="minorHAnsi"/>
          <w:sz w:val="24"/>
          <w:szCs w:val="24"/>
          <w:lang w:val="en-US"/>
        </w:rPr>
        <w:t>.</w:t>
      </w:r>
      <w:r w:rsidRPr="00A02EAE">
        <w:rPr>
          <w:rFonts w:cstheme="minorHAnsi"/>
          <w:sz w:val="24"/>
          <w:szCs w:val="24"/>
          <w:lang w:val="en-US"/>
        </w:rPr>
        <w:t xml:space="preserve"> Data reported must refer to P5.</w:t>
      </w:r>
    </w:p>
    <w:p w14:paraId="3B691405"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A.1.4</w:t>
      </w:r>
      <w:r w:rsidR="0067026F" w:rsidRPr="00A02EAE">
        <w:rPr>
          <w:rFonts w:cstheme="minorHAnsi"/>
          <w:sz w:val="24"/>
          <w:szCs w:val="24"/>
          <w:lang w:val="en-US"/>
        </w:rPr>
        <w:t>.</w:t>
      </w:r>
      <w:r w:rsidRPr="00A02EAE">
        <w:rPr>
          <w:rFonts w:cstheme="minorHAnsi"/>
          <w:sz w:val="24"/>
          <w:szCs w:val="24"/>
          <w:lang w:val="en-US"/>
        </w:rPr>
        <w:t xml:space="preserve"> </w:t>
      </w:r>
      <w:r w:rsidR="008F1010" w:rsidRPr="00A02EAE">
        <w:rPr>
          <w:rFonts w:cstheme="minorHAnsi"/>
          <w:sz w:val="24"/>
          <w:szCs w:val="24"/>
          <w:lang w:val="en-US"/>
        </w:rPr>
        <w:t xml:space="preserve">Appendix V </w:t>
      </w:r>
      <w:r w:rsidR="00C676BE" w:rsidRPr="00A02EAE">
        <w:rPr>
          <w:rFonts w:cstheme="minorHAnsi"/>
          <w:sz w:val="24"/>
          <w:szCs w:val="24"/>
          <w:lang w:val="en-US"/>
        </w:rPr>
        <w:t>fields description:</w:t>
      </w:r>
    </w:p>
    <w:p w14:paraId="4931DAE2" w14:textId="77777777" w:rsidR="00A63308" w:rsidRPr="00A02EAE" w:rsidRDefault="00A63308" w:rsidP="00A63308">
      <w:pPr>
        <w:pStyle w:val="Default"/>
        <w:jc w:val="both"/>
        <w:rPr>
          <w:rFonts w:asciiTheme="minorHAnsi" w:hAnsiTheme="minorHAnsi" w:cstheme="minorHAnsi"/>
          <w:b/>
          <w:bCs/>
          <w:lang w:val="en-US"/>
        </w:rPr>
      </w:pPr>
    </w:p>
    <w:p w14:paraId="18A6EC7E" w14:textId="77777777" w:rsidR="00A63308" w:rsidRPr="00A02EAE" w:rsidRDefault="00A63308" w:rsidP="00A63308">
      <w:pPr>
        <w:pStyle w:val="Default"/>
        <w:jc w:val="both"/>
        <w:rPr>
          <w:rFonts w:asciiTheme="minorHAnsi" w:hAnsiTheme="minorHAnsi" w:cstheme="minorHAnsi"/>
          <w:lang w:val="en-US"/>
        </w:rPr>
      </w:pPr>
      <w:r w:rsidRPr="00A02EAE">
        <w:rPr>
          <w:rFonts w:asciiTheme="minorHAnsi" w:hAnsiTheme="minorHAnsi" w:cstheme="minorHAnsi"/>
          <w:b/>
          <w:bCs/>
          <w:lang w:val="en-US"/>
        </w:rPr>
        <w:t xml:space="preserve">FIELD NUMBER 1.0: </w:t>
      </w:r>
      <w:r w:rsidR="00315185" w:rsidRPr="00A02EAE">
        <w:rPr>
          <w:rFonts w:asciiTheme="minorHAnsi" w:hAnsiTheme="minorHAnsi" w:cstheme="minorHAnsi"/>
          <w:b/>
          <w:bCs/>
          <w:lang w:val="en-US"/>
        </w:rPr>
        <w:tab/>
      </w:r>
      <w:r w:rsidRPr="00A02EAE">
        <w:rPr>
          <w:rFonts w:asciiTheme="minorHAnsi" w:hAnsiTheme="minorHAnsi" w:cstheme="minorHAnsi"/>
          <w:b/>
          <w:bCs/>
          <w:lang w:val="en-US"/>
        </w:rPr>
        <w:t xml:space="preserve">Product Code </w:t>
      </w:r>
    </w:p>
    <w:p w14:paraId="56CB4FD3" w14:textId="77777777" w:rsidR="00A63308" w:rsidRPr="00A02EAE" w:rsidRDefault="00A63308" w:rsidP="00A63308">
      <w:pPr>
        <w:pStyle w:val="Default"/>
        <w:jc w:val="both"/>
        <w:rPr>
          <w:rFonts w:asciiTheme="minorHAnsi" w:hAnsiTheme="minorHAnsi" w:cstheme="minorHAnsi"/>
          <w:lang w:val="en-US"/>
        </w:rPr>
      </w:pPr>
    </w:p>
    <w:p w14:paraId="50C23861" w14:textId="77777777" w:rsidR="00A63308" w:rsidRPr="00A02EAE" w:rsidRDefault="00A63308" w:rsidP="00A63308">
      <w:pPr>
        <w:pStyle w:val="Default"/>
        <w:jc w:val="both"/>
        <w:rPr>
          <w:rFonts w:asciiTheme="minorHAnsi" w:hAnsiTheme="minorHAnsi" w:cstheme="minorHAnsi"/>
          <w:lang w:val="en-US"/>
        </w:rPr>
      </w:pPr>
      <w:r w:rsidRPr="00A02EAE">
        <w:rPr>
          <w:rFonts w:asciiTheme="minorHAnsi" w:hAnsiTheme="minorHAnsi" w:cstheme="minorHAnsi"/>
          <w:lang w:val="en-US"/>
        </w:rPr>
        <w:t>Field Name:</w:t>
      </w:r>
      <w:r w:rsidRPr="00A02EAE">
        <w:rPr>
          <w:rFonts w:asciiTheme="minorHAnsi" w:hAnsiTheme="minorHAnsi" w:cstheme="minorHAnsi"/>
          <w:lang w:val="en-US"/>
        </w:rPr>
        <w:tab/>
        <w:t>DCODPROD</w:t>
      </w:r>
    </w:p>
    <w:p w14:paraId="45F9BC34" w14:textId="77777777" w:rsidR="00A63308" w:rsidRPr="00A02EAE" w:rsidRDefault="00A63308" w:rsidP="00A63308">
      <w:pPr>
        <w:pStyle w:val="Default"/>
        <w:jc w:val="both"/>
        <w:rPr>
          <w:rFonts w:asciiTheme="minorHAnsi" w:hAnsiTheme="minorHAnsi" w:cstheme="minorHAnsi"/>
          <w:lang w:val="en-US"/>
        </w:rPr>
      </w:pPr>
    </w:p>
    <w:p w14:paraId="18B5DE00"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 xml:space="preserve">report the commercial product code assigned by your company in the normal course of business to the </w:t>
      </w:r>
      <w:r w:rsidR="00D46D03" w:rsidRPr="00A02EAE">
        <w:rPr>
          <w:rFonts w:cstheme="minorHAnsi"/>
          <w:sz w:val="24"/>
          <w:szCs w:val="24"/>
          <w:lang w:val="en-US"/>
        </w:rPr>
        <w:t xml:space="preserve">like </w:t>
      </w:r>
      <w:r w:rsidRPr="00A02EAE">
        <w:rPr>
          <w:rFonts w:cstheme="minorHAnsi"/>
          <w:sz w:val="24"/>
          <w:szCs w:val="24"/>
          <w:lang w:val="en-US"/>
        </w:rPr>
        <w:t>product.</w:t>
      </w:r>
    </w:p>
    <w:p w14:paraId="141267F1" w14:textId="77777777" w:rsidR="00A63308" w:rsidRPr="00A02EAE" w:rsidRDefault="00A63308" w:rsidP="00A63308">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the product code should be the one reported under item 5 from section III (product and production process)</w:t>
      </w:r>
      <w:r w:rsidR="00C676BE" w:rsidRPr="00A02EAE">
        <w:rPr>
          <w:rFonts w:cstheme="minorHAnsi"/>
          <w:sz w:val="24"/>
          <w:szCs w:val="24"/>
          <w:lang w:val="en-US"/>
        </w:rPr>
        <w:t>.</w:t>
      </w:r>
    </w:p>
    <w:p w14:paraId="212A3609" w14:textId="77777777" w:rsidR="00A63308" w:rsidRPr="00A02EAE" w:rsidRDefault="00A63308" w:rsidP="00D5041D">
      <w:pPr>
        <w:spacing w:after="0"/>
        <w:jc w:val="both"/>
        <w:rPr>
          <w:rFonts w:cstheme="minorHAnsi"/>
          <w:b/>
          <w:bCs/>
          <w:sz w:val="24"/>
          <w:szCs w:val="24"/>
          <w:lang w:val="en-US"/>
        </w:rPr>
      </w:pPr>
    </w:p>
    <w:p w14:paraId="6B67B48F"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2.0: </w:t>
      </w:r>
      <w:r w:rsidR="00315185" w:rsidRPr="00A02EAE">
        <w:rPr>
          <w:rFonts w:cstheme="minorHAnsi"/>
          <w:b/>
          <w:bCs/>
          <w:sz w:val="24"/>
          <w:szCs w:val="24"/>
          <w:lang w:val="en-US"/>
        </w:rPr>
        <w:tab/>
      </w:r>
      <w:r w:rsidR="00C676BE" w:rsidRPr="00A02EAE">
        <w:rPr>
          <w:rFonts w:cstheme="minorHAnsi"/>
          <w:b/>
          <w:bCs/>
          <w:sz w:val="24"/>
          <w:szCs w:val="24"/>
          <w:lang w:val="en-US"/>
        </w:rPr>
        <w:t xml:space="preserve">Product </w:t>
      </w:r>
      <w:r w:rsidRPr="00A02EAE">
        <w:rPr>
          <w:rFonts w:cstheme="minorHAnsi"/>
          <w:b/>
          <w:bCs/>
          <w:sz w:val="24"/>
          <w:szCs w:val="24"/>
          <w:lang w:val="en-US"/>
        </w:rPr>
        <w:t xml:space="preserve">Identification </w:t>
      </w:r>
      <w:r w:rsidR="00C676BE" w:rsidRPr="00A02EAE">
        <w:rPr>
          <w:rFonts w:cstheme="minorHAnsi"/>
          <w:b/>
          <w:bCs/>
          <w:sz w:val="24"/>
          <w:szCs w:val="24"/>
          <w:lang w:val="en-US"/>
        </w:rPr>
        <w:t>C</w:t>
      </w:r>
      <w:r w:rsidRPr="00A02EAE">
        <w:rPr>
          <w:rFonts w:cstheme="minorHAnsi"/>
          <w:b/>
          <w:bCs/>
          <w:sz w:val="24"/>
          <w:szCs w:val="24"/>
          <w:lang w:val="en-US"/>
        </w:rPr>
        <w:t xml:space="preserve">ode </w:t>
      </w:r>
    </w:p>
    <w:p w14:paraId="0486C21F" w14:textId="77777777" w:rsidR="00A63308" w:rsidRPr="00A02EAE" w:rsidRDefault="00A63308" w:rsidP="00782AEF">
      <w:pPr>
        <w:spacing w:after="0"/>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DCODIP</w:t>
      </w:r>
    </w:p>
    <w:p w14:paraId="40D1CF97" w14:textId="77777777" w:rsidR="00782AEF" w:rsidRPr="00A02EAE" w:rsidRDefault="00782AEF" w:rsidP="00F8223F">
      <w:pPr>
        <w:widowControl w:val="0"/>
        <w:spacing w:after="0" w:line="240" w:lineRule="auto"/>
        <w:jc w:val="both"/>
        <w:rPr>
          <w:rFonts w:eastAsia="Times New Roman" w:cstheme="minorHAnsi"/>
          <w:b/>
          <w:snapToGrid w:val="0"/>
          <w:sz w:val="24"/>
          <w:szCs w:val="24"/>
          <w:lang w:val="en-US" w:eastAsia="pt-BR"/>
        </w:rPr>
      </w:pPr>
      <w:r w:rsidRPr="00A02EAE">
        <w:rPr>
          <w:rFonts w:cstheme="minorHAnsi"/>
          <w:sz w:val="24"/>
          <w:szCs w:val="24"/>
          <w:lang w:val="en-US"/>
        </w:rPr>
        <w:tab/>
      </w:r>
      <w:r w:rsidRPr="00A02EAE">
        <w:rPr>
          <w:rFonts w:cstheme="minorHAnsi"/>
          <w:sz w:val="24"/>
          <w:szCs w:val="24"/>
          <w:lang w:val="en-US"/>
        </w:rPr>
        <w:tab/>
      </w:r>
      <w:r w:rsidRPr="00A02EAE">
        <w:rPr>
          <w:rFonts w:cstheme="minorHAnsi"/>
          <w:sz w:val="24"/>
          <w:szCs w:val="24"/>
          <w:lang w:val="en-US"/>
        </w:rPr>
        <w:tab/>
      </w:r>
      <w:r w:rsidRPr="00A02EAE">
        <w:rPr>
          <w:rFonts w:cstheme="minorHAnsi"/>
          <w:sz w:val="24"/>
          <w:szCs w:val="24"/>
          <w:lang w:val="en-US"/>
        </w:rPr>
        <w:tab/>
      </w:r>
    </w:p>
    <w:p w14:paraId="4C15B3C3"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lastRenderedPageBreak/>
        <w:t>Description:</w:t>
      </w:r>
      <w:r w:rsidRPr="00A02EAE">
        <w:rPr>
          <w:rFonts w:cstheme="minorHAnsi"/>
          <w:sz w:val="24"/>
          <w:szCs w:val="24"/>
          <w:lang w:val="en-US"/>
        </w:rPr>
        <w:tab/>
        <w:t xml:space="preserve">report the identification code of products in accordance </w:t>
      </w:r>
      <w:r w:rsidR="00C676BE" w:rsidRPr="00A02EAE">
        <w:rPr>
          <w:rFonts w:cstheme="minorHAnsi"/>
          <w:sz w:val="24"/>
          <w:szCs w:val="24"/>
          <w:lang w:val="en-US"/>
        </w:rPr>
        <w:t>to</w:t>
      </w:r>
      <w:r w:rsidRPr="00A02EAE">
        <w:rPr>
          <w:rFonts w:cstheme="minorHAnsi"/>
          <w:sz w:val="24"/>
          <w:szCs w:val="24"/>
          <w:lang w:val="en-US"/>
        </w:rPr>
        <w:t xml:space="preserve"> the characteristics reported under </w:t>
      </w:r>
      <w:r w:rsidR="00C532A0" w:rsidRPr="00A02EAE">
        <w:rPr>
          <w:rFonts w:cstheme="minorHAnsi"/>
          <w:sz w:val="24"/>
          <w:szCs w:val="24"/>
          <w:lang w:val="en-US"/>
        </w:rPr>
        <w:t xml:space="preserve">item 5 </w:t>
      </w:r>
      <w:r w:rsidR="00C676BE" w:rsidRPr="00A02EAE">
        <w:rPr>
          <w:rFonts w:cstheme="minorHAnsi"/>
          <w:sz w:val="24"/>
          <w:szCs w:val="24"/>
          <w:lang w:val="en-US"/>
        </w:rPr>
        <w:t>section</w:t>
      </w:r>
      <w:r w:rsidRPr="00A02EAE">
        <w:rPr>
          <w:rFonts w:cstheme="minorHAnsi"/>
          <w:sz w:val="24"/>
          <w:szCs w:val="24"/>
          <w:lang w:val="en-US"/>
        </w:rPr>
        <w:t xml:space="preserve"> </w:t>
      </w:r>
      <w:r w:rsidR="00C532A0" w:rsidRPr="00A02EAE">
        <w:rPr>
          <w:rFonts w:cstheme="minorHAnsi"/>
          <w:sz w:val="24"/>
          <w:szCs w:val="24"/>
          <w:lang w:val="en-US"/>
        </w:rPr>
        <w:t xml:space="preserve">III </w:t>
      </w:r>
      <w:r w:rsidRPr="00A02EAE">
        <w:rPr>
          <w:rFonts w:cstheme="minorHAnsi"/>
          <w:sz w:val="24"/>
          <w:szCs w:val="24"/>
          <w:lang w:val="en-US"/>
        </w:rPr>
        <w:t>(product and production process)</w:t>
      </w:r>
      <w:r w:rsidR="00C676BE" w:rsidRPr="00A02EAE">
        <w:rPr>
          <w:rFonts w:cstheme="minorHAnsi"/>
          <w:sz w:val="24"/>
          <w:szCs w:val="24"/>
          <w:lang w:val="en-US"/>
        </w:rPr>
        <w:t>.</w:t>
      </w:r>
    </w:p>
    <w:p w14:paraId="779E2CDC"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the DCODIP is represented by an alphanumeric code that reflects the product</w:t>
      </w:r>
      <w:r w:rsidR="00C676BE" w:rsidRPr="00A02EAE">
        <w:rPr>
          <w:rFonts w:cstheme="minorHAnsi"/>
          <w:sz w:val="24"/>
          <w:szCs w:val="24"/>
          <w:lang w:val="en-US"/>
        </w:rPr>
        <w:t>’s</w:t>
      </w:r>
      <w:r w:rsidRPr="00A02EAE">
        <w:rPr>
          <w:rFonts w:cstheme="minorHAnsi"/>
          <w:sz w:val="24"/>
          <w:szCs w:val="24"/>
          <w:lang w:val="en-US"/>
        </w:rPr>
        <w:t xml:space="preserve"> characteristics, registering, in descending order, the importance of each one, starting </w:t>
      </w:r>
      <w:r w:rsidR="00E43746" w:rsidRPr="00A02EAE">
        <w:rPr>
          <w:rFonts w:cstheme="minorHAnsi"/>
          <w:sz w:val="24"/>
          <w:szCs w:val="24"/>
          <w:lang w:val="en-US"/>
        </w:rPr>
        <w:t>from</w:t>
      </w:r>
      <w:r w:rsidRPr="00A02EAE">
        <w:rPr>
          <w:rFonts w:cstheme="minorHAnsi"/>
          <w:sz w:val="24"/>
          <w:szCs w:val="24"/>
          <w:lang w:val="en-US"/>
        </w:rPr>
        <w:t xml:space="preserve"> the most relevant. </w:t>
      </w:r>
    </w:p>
    <w:p w14:paraId="0A2BD8C7" w14:textId="77777777" w:rsidR="00A63308" w:rsidRPr="00A02EAE" w:rsidRDefault="00A63308" w:rsidP="00D5041D">
      <w:pPr>
        <w:spacing w:after="0"/>
        <w:jc w:val="both"/>
        <w:rPr>
          <w:rFonts w:cstheme="minorHAnsi"/>
          <w:sz w:val="24"/>
          <w:szCs w:val="24"/>
          <w:lang w:val="en-US"/>
        </w:rPr>
      </w:pPr>
    </w:p>
    <w:p w14:paraId="4F2810A6"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3.0: </w:t>
      </w:r>
      <w:r w:rsidR="00315185" w:rsidRPr="00A02EAE">
        <w:rPr>
          <w:rFonts w:cstheme="minorHAnsi"/>
          <w:b/>
          <w:bCs/>
          <w:sz w:val="24"/>
          <w:szCs w:val="24"/>
          <w:lang w:val="en-US"/>
        </w:rPr>
        <w:tab/>
      </w:r>
      <w:r w:rsidRPr="00A02EAE">
        <w:rPr>
          <w:rFonts w:cstheme="minorHAnsi"/>
          <w:b/>
          <w:bCs/>
          <w:sz w:val="24"/>
          <w:szCs w:val="24"/>
          <w:lang w:val="en-US"/>
        </w:rPr>
        <w:t>Invoice Number</w:t>
      </w:r>
    </w:p>
    <w:p w14:paraId="4F139FA6"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DFAT</w:t>
      </w:r>
    </w:p>
    <w:p w14:paraId="3EE079FF"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reference number assigned to the invoice in your accounting system.</w:t>
      </w:r>
    </w:p>
    <w:p w14:paraId="44B50B8C" w14:textId="77777777" w:rsidR="00A63308" w:rsidRPr="00A02EAE" w:rsidRDefault="00A63308" w:rsidP="00A63308">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describe the invoice numbering system that originated a sale reported in this data file. Indicate the existence of a </w:t>
      </w:r>
      <w:r w:rsidR="00E43746" w:rsidRPr="00A02EAE">
        <w:rPr>
          <w:rFonts w:cstheme="minorHAnsi"/>
          <w:sz w:val="24"/>
          <w:szCs w:val="24"/>
          <w:lang w:val="en-US"/>
        </w:rPr>
        <w:t>numerical sequence</w:t>
      </w:r>
      <w:r w:rsidRPr="00A02EAE">
        <w:rPr>
          <w:rFonts w:cstheme="minorHAnsi"/>
          <w:sz w:val="24"/>
          <w:szCs w:val="24"/>
          <w:lang w:val="en-US"/>
        </w:rPr>
        <w:t xml:space="preserve"> or any other coding system, in which case you should provide the description of each component of the code.</w:t>
      </w:r>
    </w:p>
    <w:p w14:paraId="7088C084" w14:textId="77777777" w:rsidR="00A63308" w:rsidRPr="00A02EAE" w:rsidRDefault="00A63308" w:rsidP="00D5041D">
      <w:pPr>
        <w:spacing w:after="0"/>
        <w:jc w:val="both"/>
        <w:rPr>
          <w:rFonts w:cstheme="minorHAnsi"/>
          <w:b/>
          <w:bCs/>
          <w:sz w:val="24"/>
          <w:szCs w:val="24"/>
          <w:lang w:val="en-US"/>
        </w:rPr>
      </w:pPr>
    </w:p>
    <w:p w14:paraId="494E6CCE"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4.0: </w:t>
      </w:r>
      <w:r w:rsidR="00315185" w:rsidRPr="00A02EAE">
        <w:rPr>
          <w:rFonts w:cstheme="minorHAnsi"/>
          <w:b/>
          <w:bCs/>
          <w:sz w:val="24"/>
          <w:szCs w:val="24"/>
          <w:lang w:val="en-US"/>
        </w:rPr>
        <w:tab/>
      </w:r>
      <w:r w:rsidRPr="00A02EAE">
        <w:rPr>
          <w:rFonts w:cstheme="minorHAnsi"/>
          <w:b/>
          <w:bCs/>
          <w:sz w:val="24"/>
          <w:szCs w:val="24"/>
          <w:lang w:val="en-US"/>
        </w:rPr>
        <w:t>Invoice Date</w:t>
      </w:r>
    </w:p>
    <w:p w14:paraId="60B1078E"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DDATAFAT</w:t>
      </w:r>
    </w:p>
    <w:p w14:paraId="027BC1EF"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 xml:space="preserve">report the </w:t>
      </w:r>
      <w:r w:rsidRPr="00A02EAE">
        <w:rPr>
          <w:rFonts w:cstheme="minorHAnsi"/>
          <w:bCs/>
          <w:sz w:val="24"/>
          <w:szCs w:val="24"/>
          <w:lang w:val="en-US"/>
        </w:rPr>
        <w:t>invoice date</w:t>
      </w:r>
      <w:r w:rsidR="00E43746" w:rsidRPr="00A02EAE">
        <w:rPr>
          <w:rFonts w:cstheme="minorHAnsi"/>
          <w:bCs/>
          <w:sz w:val="24"/>
          <w:szCs w:val="24"/>
          <w:lang w:val="en-US"/>
        </w:rPr>
        <w:t>.</w:t>
      </w:r>
    </w:p>
    <w:p w14:paraId="60CB9E27" w14:textId="77777777" w:rsidR="00A63308" w:rsidRPr="00A02EAE" w:rsidRDefault="00A63308" w:rsidP="00A63308">
      <w:pPr>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the date must be submitted in </w:t>
      </w:r>
      <w:r w:rsidR="00E43746" w:rsidRPr="00A02EAE">
        <w:rPr>
          <w:rFonts w:cstheme="minorHAnsi"/>
          <w:sz w:val="24"/>
          <w:szCs w:val="24"/>
          <w:lang w:val="en-US"/>
        </w:rPr>
        <w:t xml:space="preserve">the </w:t>
      </w:r>
      <w:r w:rsidRPr="00A02EAE">
        <w:rPr>
          <w:rFonts w:cstheme="minorHAnsi"/>
          <w:sz w:val="24"/>
          <w:szCs w:val="24"/>
          <w:lang w:val="en-US"/>
        </w:rPr>
        <w:t>DD/MM/YYYY format</w:t>
      </w:r>
      <w:r w:rsidR="00E43746" w:rsidRPr="00A02EAE">
        <w:rPr>
          <w:rFonts w:cstheme="minorHAnsi"/>
          <w:sz w:val="24"/>
          <w:szCs w:val="24"/>
          <w:lang w:val="en-US"/>
        </w:rPr>
        <w:t>.</w:t>
      </w:r>
    </w:p>
    <w:p w14:paraId="7E7F1E13" w14:textId="77777777" w:rsidR="00A63308" w:rsidRPr="00A02EAE" w:rsidRDefault="00A63308" w:rsidP="00D5041D">
      <w:pPr>
        <w:spacing w:after="0"/>
        <w:jc w:val="both"/>
        <w:rPr>
          <w:rFonts w:cstheme="minorHAnsi"/>
          <w:b/>
          <w:bCs/>
          <w:sz w:val="24"/>
          <w:szCs w:val="24"/>
          <w:lang w:val="en-US"/>
        </w:rPr>
      </w:pPr>
    </w:p>
    <w:p w14:paraId="6DB1C2EC" w14:textId="77777777" w:rsidR="0063530B" w:rsidRPr="00A02EAE" w:rsidRDefault="0063530B" w:rsidP="0063530B">
      <w:pPr>
        <w:jc w:val="both"/>
        <w:rPr>
          <w:rFonts w:cstheme="minorHAnsi"/>
          <w:sz w:val="24"/>
          <w:szCs w:val="24"/>
          <w:lang w:val="en-US"/>
        </w:rPr>
      </w:pPr>
      <w:r w:rsidRPr="00A02EAE">
        <w:rPr>
          <w:rFonts w:cstheme="minorHAnsi"/>
          <w:b/>
          <w:bCs/>
          <w:sz w:val="24"/>
          <w:szCs w:val="24"/>
          <w:lang w:val="en-US"/>
        </w:rPr>
        <w:t xml:space="preserve">FIELD NUMBER 4.1: </w:t>
      </w:r>
      <w:r w:rsidRPr="00A02EAE">
        <w:rPr>
          <w:rFonts w:cstheme="minorHAnsi"/>
          <w:b/>
          <w:bCs/>
          <w:sz w:val="24"/>
          <w:szCs w:val="24"/>
          <w:lang w:val="en-US"/>
        </w:rPr>
        <w:tab/>
        <w:t>Date of Sale</w:t>
      </w:r>
    </w:p>
    <w:p w14:paraId="578FDA09" w14:textId="77777777" w:rsidR="0063530B" w:rsidRPr="00A02EAE" w:rsidRDefault="0063530B" w:rsidP="0063530B">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DVENDT</w:t>
      </w:r>
    </w:p>
    <w:p w14:paraId="44AC6050" w14:textId="77777777" w:rsidR="0063530B" w:rsidRPr="00A02EAE" w:rsidRDefault="0063530B" w:rsidP="0063530B">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A02EAE" w:rsidRDefault="0063530B" w:rsidP="0063530B">
      <w:pPr>
        <w:ind w:left="1410" w:hanging="1410"/>
        <w:jc w:val="both"/>
        <w:rPr>
          <w:rFonts w:cstheme="minorHAnsi"/>
          <w:sz w:val="24"/>
          <w:szCs w:val="24"/>
          <w:lang w:val="en-US"/>
        </w:rPr>
      </w:pPr>
      <w:r w:rsidRPr="00A02EAE">
        <w:rPr>
          <w:rFonts w:cstheme="minorHAnsi"/>
          <w:sz w:val="24"/>
          <w:szCs w:val="24"/>
          <w:lang w:val="en-US"/>
        </w:rPr>
        <w:tab/>
        <w:t>The date must be submitted in the DD/MM/YYYY format</w:t>
      </w:r>
    </w:p>
    <w:p w14:paraId="721F22DA" w14:textId="77777777" w:rsidR="0063530B" w:rsidRPr="00A02EAE" w:rsidRDefault="0063530B" w:rsidP="0063530B">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In general, the date of sale is the invoice date. However, in long terms contracts, the date of sale can be, for instance, the contract date. The date of sale </w:t>
      </w:r>
      <w:r w:rsidRPr="00A02EAE">
        <w:rPr>
          <w:rFonts w:cstheme="minorHAnsi"/>
          <w:bCs/>
          <w:sz w:val="24"/>
          <w:szCs w:val="24"/>
          <w:lang w:val="en-US"/>
        </w:rPr>
        <w:t xml:space="preserve">must be no later than </w:t>
      </w:r>
      <w:r w:rsidRPr="00A02EAE">
        <w:rPr>
          <w:rFonts w:cstheme="minorHAnsi"/>
          <w:sz w:val="24"/>
          <w:szCs w:val="24"/>
          <w:lang w:val="en-US"/>
        </w:rPr>
        <w:t>the shipment date.</w:t>
      </w:r>
    </w:p>
    <w:p w14:paraId="2F89082C"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5.0: </w:t>
      </w:r>
      <w:r w:rsidR="00315185" w:rsidRPr="00A02EAE">
        <w:rPr>
          <w:rFonts w:cstheme="minorHAnsi"/>
          <w:b/>
          <w:bCs/>
          <w:sz w:val="24"/>
          <w:szCs w:val="24"/>
          <w:lang w:val="en-US"/>
        </w:rPr>
        <w:tab/>
      </w:r>
      <w:r w:rsidRPr="00A02EAE">
        <w:rPr>
          <w:rFonts w:cstheme="minorHAnsi"/>
          <w:b/>
          <w:bCs/>
          <w:sz w:val="24"/>
          <w:szCs w:val="24"/>
          <w:lang w:val="en-US"/>
        </w:rPr>
        <w:t xml:space="preserve">Date of </w:t>
      </w:r>
      <w:r w:rsidR="00756D61" w:rsidRPr="00A02EAE">
        <w:rPr>
          <w:rFonts w:cstheme="minorHAnsi"/>
          <w:b/>
          <w:bCs/>
          <w:sz w:val="24"/>
          <w:szCs w:val="24"/>
          <w:lang w:val="en-US"/>
        </w:rPr>
        <w:t>S</w:t>
      </w:r>
      <w:r w:rsidRPr="00A02EAE">
        <w:rPr>
          <w:rFonts w:cstheme="minorHAnsi"/>
          <w:b/>
          <w:bCs/>
          <w:sz w:val="24"/>
          <w:szCs w:val="24"/>
          <w:lang w:val="en-US"/>
        </w:rPr>
        <w:t>hipment</w:t>
      </w:r>
    </w:p>
    <w:p w14:paraId="370B46F1"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DDATAEMB</w:t>
      </w:r>
    </w:p>
    <w:p w14:paraId="46AD65EA"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lastRenderedPageBreak/>
        <w:t xml:space="preserve">Description: </w:t>
      </w:r>
      <w:r w:rsidRPr="00A02EAE">
        <w:rPr>
          <w:rFonts w:cstheme="minorHAnsi"/>
          <w:sz w:val="24"/>
          <w:szCs w:val="24"/>
          <w:lang w:val="en-US"/>
        </w:rPr>
        <w:tab/>
        <w:t>report the date of shipment from the factory or distribution warehouse to the customer</w:t>
      </w:r>
      <w:r w:rsidRPr="00A02EAE">
        <w:rPr>
          <w:rFonts w:cstheme="minorHAnsi"/>
          <w:b/>
          <w:i/>
          <w:sz w:val="24"/>
          <w:szCs w:val="24"/>
          <w:lang w:val="en-US"/>
        </w:rPr>
        <w:t>.</w:t>
      </w:r>
      <w:r w:rsidRPr="00A02EAE">
        <w:rPr>
          <w:rFonts w:cstheme="minorHAnsi"/>
          <w:sz w:val="24"/>
          <w:szCs w:val="24"/>
          <w:lang w:val="en-US"/>
        </w:rPr>
        <w:t xml:space="preserve"> Distribution warehouse is, hereby, understood as</w:t>
      </w:r>
      <w:r w:rsidRPr="00A02EAE">
        <w:rPr>
          <w:rFonts w:cstheme="minorHAnsi"/>
          <w:bCs/>
          <w:i/>
          <w:color w:val="FF0000"/>
          <w:sz w:val="24"/>
          <w:szCs w:val="24"/>
          <w:lang w:val="en-US"/>
        </w:rPr>
        <w:t xml:space="preserve"> </w:t>
      </w:r>
      <w:r w:rsidRPr="00A02EAE">
        <w:rPr>
          <w:rFonts w:cstheme="minorHAnsi"/>
          <w:bCs/>
          <w:sz w:val="24"/>
          <w:szCs w:val="24"/>
          <w:lang w:val="en-US"/>
        </w:rPr>
        <w:t xml:space="preserve">any other stockpile, warehouse or storage that is not situated by </w:t>
      </w:r>
      <w:r w:rsidR="00DE1635" w:rsidRPr="00A02EAE">
        <w:rPr>
          <w:rFonts w:cstheme="minorHAnsi"/>
          <w:bCs/>
          <w:sz w:val="24"/>
          <w:szCs w:val="24"/>
          <w:lang w:val="en-US"/>
        </w:rPr>
        <w:t xml:space="preserve">your </w:t>
      </w:r>
      <w:r w:rsidRPr="00A02EAE">
        <w:rPr>
          <w:rFonts w:cstheme="minorHAnsi"/>
          <w:bCs/>
          <w:sz w:val="24"/>
          <w:szCs w:val="24"/>
          <w:lang w:val="en-US"/>
        </w:rPr>
        <w:t xml:space="preserve">company’s factory. </w:t>
      </w:r>
    </w:p>
    <w:p w14:paraId="052B9E19" w14:textId="77777777" w:rsidR="00A63308" w:rsidRPr="00A02EAE" w:rsidRDefault="00A63308" w:rsidP="00A63308">
      <w:pPr>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the date must be submitted in </w:t>
      </w:r>
      <w:r w:rsidR="00DE1635" w:rsidRPr="00A02EAE">
        <w:rPr>
          <w:rFonts w:cstheme="minorHAnsi"/>
          <w:sz w:val="24"/>
          <w:szCs w:val="24"/>
          <w:lang w:val="en-US"/>
        </w:rPr>
        <w:t xml:space="preserve">the </w:t>
      </w:r>
      <w:r w:rsidRPr="00A02EAE">
        <w:rPr>
          <w:rFonts w:cstheme="minorHAnsi"/>
          <w:sz w:val="24"/>
          <w:szCs w:val="24"/>
          <w:lang w:val="en-US"/>
        </w:rPr>
        <w:t>DD/MM/YYYY format</w:t>
      </w:r>
      <w:r w:rsidR="00DE1635" w:rsidRPr="00A02EAE">
        <w:rPr>
          <w:rFonts w:cstheme="minorHAnsi"/>
          <w:sz w:val="24"/>
          <w:szCs w:val="24"/>
          <w:lang w:val="en-US"/>
        </w:rPr>
        <w:t>.</w:t>
      </w:r>
    </w:p>
    <w:p w14:paraId="755CE19F" w14:textId="77777777" w:rsidR="00A63308" w:rsidRPr="00A02EAE" w:rsidRDefault="00A63308" w:rsidP="00A63308">
      <w:pPr>
        <w:pStyle w:val="Default"/>
        <w:jc w:val="both"/>
        <w:rPr>
          <w:rFonts w:asciiTheme="minorHAnsi" w:hAnsiTheme="minorHAnsi" w:cstheme="minorHAnsi"/>
          <w:b/>
          <w:bCs/>
          <w:lang w:val="en-US"/>
        </w:rPr>
      </w:pPr>
    </w:p>
    <w:p w14:paraId="074887FA" w14:textId="77777777" w:rsidR="00A63308" w:rsidRPr="00A02EAE" w:rsidRDefault="00A63308" w:rsidP="00A63308">
      <w:pPr>
        <w:pStyle w:val="Default"/>
        <w:jc w:val="both"/>
        <w:rPr>
          <w:rFonts w:asciiTheme="minorHAnsi" w:hAnsiTheme="minorHAnsi" w:cstheme="minorHAnsi"/>
          <w:u w:val="single"/>
          <w:lang w:val="en-US"/>
        </w:rPr>
      </w:pPr>
      <w:r w:rsidRPr="00A02EAE">
        <w:rPr>
          <w:rFonts w:asciiTheme="minorHAnsi" w:hAnsiTheme="minorHAnsi" w:cstheme="minorHAnsi"/>
          <w:b/>
          <w:bCs/>
          <w:lang w:val="en-US"/>
        </w:rPr>
        <w:t xml:space="preserve">FIELD NUMBER 6.0: </w:t>
      </w:r>
      <w:r w:rsidR="00315185" w:rsidRPr="00A02EAE">
        <w:rPr>
          <w:rFonts w:asciiTheme="minorHAnsi" w:hAnsiTheme="minorHAnsi" w:cstheme="minorHAnsi"/>
          <w:b/>
          <w:bCs/>
          <w:lang w:val="en-US"/>
        </w:rPr>
        <w:tab/>
      </w:r>
      <w:r w:rsidRPr="00A02EAE">
        <w:rPr>
          <w:rFonts w:asciiTheme="minorHAnsi" w:hAnsiTheme="minorHAnsi" w:cstheme="minorHAnsi"/>
          <w:b/>
          <w:bCs/>
          <w:lang w:val="en-US"/>
        </w:rPr>
        <w:t xml:space="preserve">Customer Code </w:t>
      </w:r>
    </w:p>
    <w:p w14:paraId="04953500" w14:textId="77777777" w:rsidR="00A535FB" w:rsidRPr="00A02EAE" w:rsidRDefault="00A535FB" w:rsidP="00A535FB">
      <w:pPr>
        <w:spacing w:after="0" w:line="240" w:lineRule="auto"/>
        <w:jc w:val="both"/>
        <w:rPr>
          <w:rFonts w:cstheme="minorHAnsi"/>
          <w:sz w:val="24"/>
          <w:szCs w:val="24"/>
          <w:lang w:val="en-US"/>
        </w:rPr>
      </w:pPr>
    </w:p>
    <w:p w14:paraId="6B1EF6CC"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DCLICOD</w:t>
      </w:r>
    </w:p>
    <w:p w14:paraId="1DEED9FC"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name of the customer or the internal accounting code designating the customer</w:t>
      </w:r>
      <w:r w:rsidR="00DE1635" w:rsidRPr="00A02EAE">
        <w:rPr>
          <w:rFonts w:cstheme="minorHAnsi"/>
          <w:sz w:val="24"/>
          <w:szCs w:val="24"/>
          <w:lang w:val="en-US"/>
        </w:rPr>
        <w:t>.</w:t>
      </w:r>
    </w:p>
    <w:p w14:paraId="6F2D6559" w14:textId="77777777" w:rsidR="00A63308" w:rsidRPr="00A02EAE" w:rsidRDefault="00A63308" w:rsidP="00A63308">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provide a complete list of customer names and codes</w:t>
      </w:r>
      <w:r w:rsidR="00DE1635" w:rsidRPr="00A02EAE">
        <w:rPr>
          <w:rFonts w:cstheme="minorHAnsi"/>
          <w:sz w:val="24"/>
          <w:szCs w:val="24"/>
          <w:lang w:val="en-US"/>
        </w:rPr>
        <w:t>, relating the codes with their</w:t>
      </w:r>
      <w:r w:rsidRPr="00A02EAE">
        <w:rPr>
          <w:rFonts w:cstheme="minorHAnsi"/>
          <w:i/>
          <w:sz w:val="24"/>
          <w:szCs w:val="24"/>
          <w:lang w:val="en-US"/>
        </w:rPr>
        <w:t xml:space="preserve"> </w:t>
      </w:r>
      <w:r w:rsidRPr="00A02EAE">
        <w:rPr>
          <w:rFonts w:cstheme="minorHAnsi"/>
          <w:sz w:val="24"/>
          <w:szCs w:val="24"/>
          <w:lang w:val="en-US"/>
        </w:rPr>
        <w:t>corporate name.</w:t>
      </w:r>
    </w:p>
    <w:p w14:paraId="3B95E824" w14:textId="77777777" w:rsidR="00BA207D" w:rsidRPr="00A02EAE" w:rsidRDefault="00BA207D" w:rsidP="0013617D">
      <w:pPr>
        <w:spacing w:after="0"/>
        <w:jc w:val="both"/>
        <w:rPr>
          <w:rFonts w:cstheme="minorHAnsi"/>
          <w:b/>
          <w:bCs/>
          <w:sz w:val="24"/>
          <w:szCs w:val="24"/>
          <w:lang w:val="en-US"/>
        </w:rPr>
      </w:pPr>
    </w:p>
    <w:p w14:paraId="00F77AA2"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6.1: </w:t>
      </w:r>
      <w:r w:rsidR="00315185" w:rsidRPr="00A02EAE">
        <w:rPr>
          <w:rFonts w:cstheme="minorHAnsi"/>
          <w:b/>
          <w:bCs/>
          <w:sz w:val="24"/>
          <w:szCs w:val="24"/>
          <w:lang w:val="en-US"/>
        </w:rPr>
        <w:tab/>
      </w:r>
      <w:r w:rsidRPr="00A02EAE">
        <w:rPr>
          <w:rFonts w:cstheme="minorHAnsi"/>
          <w:b/>
          <w:bCs/>
          <w:sz w:val="24"/>
          <w:szCs w:val="24"/>
          <w:lang w:val="en-US"/>
        </w:rPr>
        <w:t>Customer Name</w:t>
      </w:r>
    </w:p>
    <w:p w14:paraId="31284C41"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DCLINOM</w:t>
      </w:r>
    </w:p>
    <w:p w14:paraId="72022451"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corporate name of each customer.</w:t>
      </w:r>
    </w:p>
    <w:p w14:paraId="57382070"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report the corporate name of all customers, whether </w:t>
      </w:r>
      <w:r w:rsidR="00DE1635" w:rsidRPr="00A02EAE">
        <w:rPr>
          <w:rFonts w:cstheme="minorHAnsi"/>
          <w:sz w:val="24"/>
          <w:szCs w:val="24"/>
          <w:lang w:val="en-US"/>
        </w:rPr>
        <w:t>in</w:t>
      </w:r>
      <w:r w:rsidRPr="00A02EAE">
        <w:rPr>
          <w:rFonts w:cstheme="minorHAnsi"/>
          <w:sz w:val="24"/>
          <w:szCs w:val="24"/>
          <w:lang w:val="en-US"/>
        </w:rPr>
        <w:t xml:space="preserve"> the domestic market or foreign market. </w:t>
      </w:r>
    </w:p>
    <w:p w14:paraId="1F41453A" w14:textId="77777777" w:rsidR="00C11EFE" w:rsidRPr="00A02EAE" w:rsidRDefault="00C11EFE" w:rsidP="00D5041D">
      <w:pPr>
        <w:spacing w:after="0"/>
        <w:ind w:left="1410" w:hanging="1410"/>
        <w:jc w:val="both"/>
        <w:rPr>
          <w:rFonts w:cstheme="minorHAnsi"/>
          <w:b/>
          <w:bCs/>
          <w:sz w:val="24"/>
          <w:szCs w:val="24"/>
          <w:lang w:val="en-US"/>
        </w:rPr>
      </w:pPr>
    </w:p>
    <w:p w14:paraId="26098210"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7.0: </w:t>
      </w:r>
      <w:r w:rsidR="00315185" w:rsidRPr="00A02EAE">
        <w:rPr>
          <w:rFonts w:cstheme="minorHAnsi"/>
          <w:b/>
          <w:bCs/>
          <w:sz w:val="24"/>
          <w:szCs w:val="24"/>
          <w:lang w:val="en-US"/>
        </w:rPr>
        <w:tab/>
      </w:r>
      <w:r w:rsidRPr="00A02EAE">
        <w:rPr>
          <w:rFonts w:cstheme="minorHAnsi"/>
          <w:b/>
          <w:bCs/>
          <w:sz w:val="24"/>
          <w:szCs w:val="24"/>
          <w:lang w:val="en-US"/>
        </w:rPr>
        <w:t>Customer Relationship</w:t>
      </w:r>
    </w:p>
    <w:p w14:paraId="55CF57EF"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DRELCLI</w:t>
      </w:r>
    </w:p>
    <w:p w14:paraId="0E6D478A"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 xml:space="preserve">report the code designating whether the customer is affiliated. </w:t>
      </w:r>
    </w:p>
    <w:p w14:paraId="115E3933"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1 = Unaffiliated Customers </w:t>
      </w:r>
    </w:p>
    <w:p w14:paraId="66C5189D" w14:textId="77777777" w:rsidR="00A63308" w:rsidRPr="004A20CD" w:rsidRDefault="00A63308" w:rsidP="00A63308">
      <w:pPr>
        <w:spacing w:after="0" w:line="100" w:lineRule="atLeast"/>
        <w:ind w:left="708" w:firstLine="708"/>
        <w:jc w:val="both"/>
        <w:rPr>
          <w:rFonts w:cstheme="minorHAnsi"/>
          <w:sz w:val="24"/>
          <w:szCs w:val="24"/>
          <w:lang w:val="en-US"/>
        </w:rPr>
      </w:pPr>
      <w:r w:rsidRPr="004A20CD">
        <w:rPr>
          <w:rFonts w:cstheme="minorHAnsi"/>
          <w:sz w:val="24"/>
          <w:szCs w:val="24"/>
          <w:lang w:val="en-US"/>
        </w:rPr>
        <w:t>2 = Unaffiliated Resellers</w:t>
      </w:r>
    </w:p>
    <w:p w14:paraId="324E3CFE"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3 = Affiliated Customers</w:t>
      </w:r>
    </w:p>
    <w:p w14:paraId="7E869CB5" w14:textId="77777777" w:rsidR="00A63308" w:rsidRPr="00A02EAE" w:rsidRDefault="00A63308" w:rsidP="00A63308">
      <w:pPr>
        <w:ind w:left="708" w:firstLine="708"/>
        <w:jc w:val="both"/>
        <w:rPr>
          <w:rFonts w:cstheme="minorHAnsi"/>
          <w:sz w:val="24"/>
          <w:szCs w:val="24"/>
          <w:lang w:val="en-US"/>
        </w:rPr>
      </w:pPr>
      <w:r w:rsidRPr="00A02EAE">
        <w:rPr>
          <w:rFonts w:cstheme="minorHAnsi"/>
          <w:color w:val="000000"/>
          <w:sz w:val="24"/>
          <w:szCs w:val="24"/>
          <w:lang w:val="en-US"/>
        </w:rPr>
        <w:t xml:space="preserve">4 = Affiliated </w:t>
      </w:r>
      <w:r w:rsidRPr="00A02EAE">
        <w:rPr>
          <w:rFonts w:cstheme="minorHAnsi"/>
          <w:sz w:val="24"/>
          <w:szCs w:val="24"/>
          <w:lang w:val="en-US"/>
        </w:rPr>
        <w:t>Resellers</w:t>
      </w:r>
    </w:p>
    <w:p w14:paraId="0D36D40D" w14:textId="77777777" w:rsidR="00A63308" w:rsidRPr="00A02EAE" w:rsidRDefault="00A63308" w:rsidP="00A63308">
      <w:pPr>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as previously noted, the definition of affiliated parties is under item 3.3</w:t>
      </w:r>
      <w:r w:rsidR="0069167F" w:rsidRPr="00A02EAE">
        <w:rPr>
          <w:rFonts w:cstheme="minorHAnsi"/>
          <w:sz w:val="24"/>
          <w:szCs w:val="24"/>
          <w:lang w:val="en-US"/>
        </w:rPr>
        <w:t>.</w:t>
      </w:r>
    </w:p>
    <w:p w14:paraId="0B71B9C9" w14:textId="77777777" w:rsidR="00A63308" w:rsidRPr="00A02EAE" w:rsidRDefault="00A63308" w:rsidP="00D5041D">
      <w:pPr>
        <w:spacing w:after="0"/>
        <w:jc w:val="both"/>
        <w:rPr>
          <w:rFonts w:cstheme="minorHAnsi"/>
          <w:b/>
          <w:bCs/>
          <w:sz w:val="24"/>
          <w:szCs w:val="24"/>
          <w:lang w:val="en-US"/>
        </w:rPr>
      </w:pPr>
    </w:p>
    <w:p w14:paraId="24F11D4D"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FIELD NUMBER 8.0:</w:t>
      </w:r>
      <w:r w:rsidR="00315185" w:rsidRPr="00A02EAE">
        <w:rPr>
          <w:rFonts w:cstheme="minorHAnsi"/>
          <w:b/>
          <w:bCs/>
          <w:sz w:val="24"/>
          <w:szCs w:val="24"/>
          <w:lang w:val="en-US"/>
        </w:rPr>
        <w:tab/>
      </w:r>
      <w:r w:rsidRPr="00A02EAE">
        <w:rPr>
          <w:rFonts w:cstheme="minorHAnsi"/>
          <w:b/>
          <w:bCs/>
          <w:sz w:val="24"/>
          <w:szCs w:val="24"/>
          <w:lang w:val="en-US"/>
        </w:rPr>
        <w:t xml:space="preserve"> Customer Category</w:t>
      </w:r>
    </w:p>
    <w:p w14:paraId="50FDDF2D"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DCATCLI</w:t>
      </w:r>
    </w:p>
    <w:p w14:paraId="366790C6" w14:textId="77777777" w:rsidR="00A63308" w:rsidRPr="00A02EAE" w:rsidRDefault="00A63308" w:rsidP="00A63308">
      <w:pPr>
        <w:jc w:val="both"/>
        <w:rPr>
          <w:rFonts w:cstheme="minorHAnsi"/>
          <w:color w:val="000000"/>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customer category</w:t>
      </w:r>
      <w:r w:rsidR="0069167F" w:rsidRPr="00A02EAE">
        <w:rPr>
          <w:rFonts w:cstheme="minorHAnsi"/>
          <w:sz w:val="24"/>
          <w:szCs w:val="24"/>
          <w:lang w:val="en-US"/>
        </w:rPr>
        <w:t>.</w:t>
      </w:r>
    </w:p>
    <w:p w14:paraId="3E29C416"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1 =</w:t>
      </w:r>
      <w:r w:rsidRPr="00A02EAE">
        <w:rPr>
          <w:rFonts w:cstheme="minorHAnsi"/>
          <w:sz w:val="24"/>
          <w:szCs w:val="24"/>
          <w:lang w:val="en-US"/>
        </w:rPr>
        <w:t xml:space="preserve"> industrial user</w:t>
      </w:r>
    </w:p>
    <w:p w14:paraId="635456C2"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2 = </w:t>
      </w:r>
      <w:r w:rsidR="000678E5" w:rsidRPr="00A02EAE">
        <w:rPr>
          <w:rFonts w:cstheme="minorHAnsi"/>
          <w:color w:val="000000"/>
          <w:sz w:val="24"/>
          <w:szCs w:val="24"/>
          <w:lang w:val="en-US"/>
        </w:rPr>
        <w:t>end-users</w:t>
      </w:r>
    </w:p>
    <w:p w14:paraId="3591375B"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lastRenderedPageBreak/>
        <w:t>3 = trading companies</w:t>
      </w:r>
    </w:p>
    <w:p w14:paraId="1F056099"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4 = </w:t>
      </w:r>
      <w:r w:rsidRPr="00A02EAE">
        <w:rPr>
          <w:rFonts w:cstheme="minorHAnsi"/>
          <w:sz w:val="24"/>
          <w:szCs w:val="24"/>
          <w:lang w:val="en-US"/>
        </w:rPr>
        <w:t>local distributors</w:t>
      </w:r>
    </w:p>
    <w:p w14:paraId="2C578C73"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5 = retailers</w:t>
      </w:r>
    </w:p>
    <w:p w14:paraId="35B3DA77" w14:textId="77777777" w:rsidR="00A63308" w:rsidRPr="00A02EAE" w:rsidRDefault="00A63308" w:rsidP="00A63308">
      <w:pPr>
        <w:ind w:left="708" w:firstLine="708"/>
        <w:jc w:val="both"/>
        <w:rPr>
          <w:rFonts w:cstheme="minorHAnsi"/>
          <w:sz w:val="24"/>
          <w:szCs w:val="24"/>
          <w:lang w:val="en-US"/>
        </w:rPr>
      </w:pPr>
      <w:r w:rsidRPr="00A02EAE">
        <w:rPr>
          <w:rFonts w:cstheme="minorHAnsi"/>
          <w:color w:val="000000"/>
          <w:sz w:val="24"/>
          <w:szCs w:val="24"/>
          <w:lang w:val="en-US"/>
        </w:rPr>
        <w:t xml:space="preserve">6 until n = </w:t>
      </w:r>
      <w:r w:rsidRPr="00A02EAE">
        <w:rPr>
          <w:rFonts w:cstheme="minorHAnsi"/>
          <w:sz w:val="24"/>
          <w:szCs w:val="24"/>
          <w:lang w:val="en-US"/>
        </w:rPr>
        <w:t xml:space="preserve">specify additional categories </w:t>
      </w:r>
    </w:p>
    <w:p w14:paraId="4FD0D408" w14:textId="77777777" w:rsidR="00A63308" w:rsidRPr="00A02EAE" w:rsidRDefault="00A63308" w:rsidP="00A63308">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A02EAE" w:rsidRDefault="00A63308" w:rsidP="00D5041D">
      <w:pPr>
        <w:spacing w:after="0"/>
        <w:jc w:val="both"/>
        <w:rPr>
          <w:rFonts w:cstheme="minorHAnsi"/>
          <w:b/>
          <w:bCs/>
          <w:sz w:val="24"/>
          <w:szCs w:val="24"/>
          <w:lang w:val="en-US"/>
        </w:rPr>
      </w:pPr>
    </w:p>
    <w:p w14:paraId="09919509" w14:textId="23287D55"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9.(1 until n): </w:t>
      </w:r>
      <w:r w:rsidR="00485863" w:rsidRPr="00A02EAE">
        <w:rPr>
          <w:rFonts w:cstheme="minorHAnsi"/>
          <w:b/>
          <w:bCs/>
          <w:sz w:val="24"/>
          <w:szCs w:val="24"/>
          <w:lang w:val="en-US"/>
        </w:rPr>
        <w:t>Date of Payment Receipt</w:t>
      </w:r>
    </w:p>
    <w:p w14:paraId="310F2DAC"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DPAGDT (1 until n)</w:t>
      </w:r>
    </w:p>
    <w:p w14:paraId="2E57EA30"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 xml:space="preserve">report the date your records indicate payment was received from the customer. The date must be submitted in </w:t>
      </w:r>
      <w:r w:rsidR="00315185" w:rsidRPr="00A02EAE">
        <w:rPr>
          <w:rFonts w:cstheme="minorHAnsi"/>
          <w:sz w:val="24"/>
          <w:szCs w:val="24"/>
          <w:lang w:val="en-US"/>
        </w:rPr>
        <w:t xml:space="preserve">the </w:t>
      </w:r>
      <w:r w:rsidRPr="00A02EAE">
        <w:rPr>
          <w:rFonts w:cstheme="minorHAnsi"/>
          <w:sz w:val="24"/>
          <w:szCs w:val="24"/>
          <w:lang w:val="en-US"/>
        </w:rPr>
        <w:t>DD/MM/YYYY format</w:t>
      </w:r>
    </w:p>
    <w:p w14:paraId="7DC010F2" w14:textId="77777777" w:rsidR="00A63308" w:rsidRPr="00A02EAE" w:rsidRDefault="00A63308" w:rsidP="00A63308">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if you cannot gather the dates of payment in the time allowed for responding to this questionnaire, explain why. If a particular invoice</w:t>
      </w:r>
      <w:r w:rsidRPr="00A02EAE">
        <w:rPr>
          <w:rFonts w:cstheme="minorHAnsi"/>
          <w:i/>
          <w:sz w:val="24"/>
          <w:szCs w:val="24"/>
          <w:lang w:val="en-US"/>
        </w:rPr>
        <w:t xml:space="preserve"> </w:t>
      </w:r>
      <w:r w:rsidRPr="00A02EAE">
        <w:rPr>
          <w:rFonts w:cstheme="minorHAnsi"/>
          <w:sz w:val="24"/>
          <w:szCs w:val="24"/>
          <w:lang w:val="en-US"/>
        </w:rPr>
        <w:t>has not been paid</w:t>
      </w:r>
      <w:r w:rsidRPr="00A02EAE">
        <w:rPr>
          <w:rFonts w:cstheme="minorHAnsi"/>
          <w:i/>
          <w:sz w:val="24"/>
          <w:szCs w:val="24"/>
          <w:lang w:val="en-US"/>
        </w:rPr>
        <w:t>,</w:t>
      </w:r>
      <w:r w:rsidRPr="00A02EAE">
        <w:rPr>
          <w:rFonts w:cstheme="minorHAnsi"/>
          <w:sz w:val="24"/>
          <w:szCs w:val="24"/>
          <w:lang w:val="en-US"/>
        </w:rPr>
        <w:t xml:space="preserve"> do not complete this field. If the payment is in installments, insert columns corresponding to the number of </w:t>
      </w:r>
      <w:r w:rsidRPr="00A02EAE">
        <w:rPr>
          <w:rFonts w:cstheme="minorHAnsi"/>
          <w:bCs/>
          <w:sz w:val="24"/>
          <w:szCs w:val="24"/>
          <w:lang w:val="en-US"/>
        </w:rPr>
        <w:t>monthly payments.</w:t>
      </w:r>
    </w:p>
    <w:p w14:paraId="4C570821" w14:textId="77777777" w:rsidR="00A63308" w:rsidRPr="00A02EAE" w:rsidRDefault="00A63308" w:rsidP="00D5041D">
      <w:pPr>
        <w:spacing w:after="0"/>
        <w:jc w:val="both"/>
        <w:rPr>
          <w:rFonts w:cstheme="minorHAnsi"/>
          <w:b/>
          <w:bCs/>
          <w:color w:val="000000" w:themeColor="text1"/>
          <w:sz w:val="24"/>
          <w:szCs w:val="24"/>
          <w:lang w:val="en-US"/>
        </w:rPr>
      </w:pPr>
    </w:p>
    <w:p w14:paraId="41DFA956" w14:textId="77777777" w:rsidR="00A63308" w:rsidRPr="00A02EAE" w:rsidRDefault="00A63308" w:rsidP="00A63308">
      <w:pPr>
        <w:rPr>
          <w:rFonts w:cstheme="minorHAnsi"/>
          <w:color w:val="000000" w:themeColor="text1"/>
          <w:sz w:val="24"/>
          <w:szCs w:val="24"/>
          <w:lang w:val="en-US"/>
        </w:rPr>
      </w:pPr>
      <w:r w:rsidRPr="00A02EAE">
        <w:rPr>
          <w:rFonts w:cstheme="minorHAnsi"/>
          <w:b/>
          <w:bCs/>
          <w:color w:val="000000" w:themeColor="text1"/>
          <w:sz w:val="24"/>
          <w:szCs w:val="24"/>
          <w:lang w:val="en-US"/>
        </w:rPr>
        <w:t xml:space="preserve">FIELD NUMBER 10.0: </w:t>
      </w:r>
      <w:r w:rsidR="00315185" w:rsidRPr="00A02EAE">
        <w:rPr>
          <w:rFonts w:cstheme="minorHAnsi"/>
          <w:b/>
          <w:bCs/>
          <w:color w:val="000000" w:themeColor="text1"/>
          <w:sz w:val="24"/>
          <w:szCs w:val="24"/>
          <w:lang w:val="en-US"/>
        </w:rPr>
        <w:tab/>
      </w:r>
      <w:r w:rsidR="00AB101F" w:rsidRPr="00A02EAE">
        <w:rPr>
          <w:rFonts w:cstheme="minorHAnsi"/>
          <w:b/>
          <w:bCs/>
          <w:color w:val="000000" w:themeColor="text1"/>
          <w:sz w:val="24"/>
          <w:szCs w:val="24"/>
          <w:lang w:val="en-US"/>
        </w:rPr>
        <w:t>Terms of</w:t>
      </w:r>
      <w:r w:rsidR="00F36B50" w:rsidRPr="00A02EAE">
        <w:rPr>
          <w:rFonts w:cstheme="minorHAnsi"/>
          <w:b/>
          <w:bCs/>
          <w:color w:val="000000" w:themeColor="text1"/>
          <w:sz w:val="24"/>
          <w:szCs w:val="24"/>
          <w:lang w:val="en-US"/>
        </w:rPr>
        <w:t xml:space="preserve"> Delivery</w:t>
      </w:r>
    </w:p>
    <w:p w14:paraId="3C702FCB"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w:t>
      </w:r>
      <w:r w:rsidR="00EF4AB6" w:rsidRPr="00A02EAE">
        <w:rPr>
          <w:rFonts w:cstheme="minorHAnsi"/>
          <w:sz w:val="24"/>
          <w:szCs w:val="24"/>
          <w:lang w:val="en-US"/>
        </w:rPr>
        <w:t>TER</w:t>
      </w:r>
      <w:r w:rsidR="00D84553" w:rsidRPr="00A02EAE">
        <w:rPr>
          <w:rFonts w:cstheme="minorHAnsi"/>
          <w:sz w:val="24"/>
          <w:szCs w:val="24"/>
          <w:lang w:val="en-US"/>
        </w:rPr>
        <w:t>ENT</w:t>
      </w:r>
    </w:p>
    <w:p w14:paraId="36E659A3"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 xml:space="preserve">report the terms of </w:t>
      </w:r>
      <w:r w:rsidR="00F36B50" w:rsidRPr="00A02EAE">
        <w:rPr>
          <w:rFonts w:cstheme="minorHAnsi"/>
          <w:sz w:val="24"/>
          <w:szCs w:val="24"/>
          <w:lang w:val="en-US"/>
        </w:rPr>
        <w:t>delivery</w:t>
      </w:r>
    </w:p>
    <w:p w14:paraId="3E09825B" w14:textId="77777777" w:rsidR="00A63308" w:rsidRPr="00A02EAE" w:rsidRDefault="00A63308" w:rsidP="00A63308">
      <w:pPr>
        <w:spacing w:after="0" w:line="100" w:lineRule="atLeast"/>
        <w:ind w:left="1416"/>
        <w:jc w:val="both"/>
        <w:rPr>
          <w:rFonts w:cstheme="minorHAnsi"/>
          <w:color w:val="000000" w:themeColor="text1"/>
          <w:sz w:val="24"/>
          <w:szCs w:val="24"/>
          <w:lang w:val="en-US"/>
        </w:rPr>
      </w:pPr>
      <w:r w:rsidRPr="00A02EAE">
        <w:rPr>
          <w:rFonts w:cstheme="minorHAnsi"/>
          <w:color w:val="000000"/>
          <w:sz w:val="24"/>
          <w:szCs w:val="24"/>
          <w:lang w:val="en-US"/>
        </w:rPr>
        <w:t xml:space="preserve">1 </w:t>
      </w:r>
      <w:r w:rsidRPr="00A02EAE">
        <w:rPr>
          <w:rFonts w:cstheme="minorHAnsi"/>
          <w:color w:val="000000" w:themeColor="text1"/>
          <w:sz w:val="24"/>
          <w:szCs w:val="24"/>
          <w:lang w:val="en-US"/>
        </w:rPr>
        <w:t>=</w:t>
      </w:r>
      <w:r w:rsidRPr="00A02EAE">
        <w:rPr>
          <w:rFonts w:cstheme="minorHAnsi"/>
          <w:i/>
          <w:color w:val="000000" w:themeColor="text1"/>
          <w:sz w:val="24"/>
          <w:szCs w:val="24"/>
          <w:lang w:val="en-US"/>
        </w:rPr>
        <w:t xml:space="preserve"> </w:t>
      </w:r>
      <w:r w:rsidR="00AB101F" w:rsidRPr="00A02EAE">
        <w:rPr>
          <w:rFonts w:cstheme="minorHAnsi"/>
          <w:color w:val="000000" w:themeColor="text1"/>
          <w:sz w:val="24"/>
          <w:szCs w:val="24"/>
          <w:lang w:val="en-US"/>
        </w:rPr>
        <w:t>delivered at the</w:t>
      </w:r>
      <w:r w:rsidR="00AB101F" w:rsidRPr="00A02EAE">
        <w:rPr>
          <w:rFonts w:cstheme="minorHAnsi"/>
          <w:i/>
          <w:color w:val="000000" w:themeColor="text1"/>
          <w:sz w:val="24"/>
          <w:szCs w:val="24"/>
          <w:lang w:val="en-US"/>
        </w:rPr>
        <w:t xml:space="preserve"> </w:t>
      </w:r>
      <w:r w:rsidRPr="00A02EAE">
        <w:rPr>
          <w:rFonts w:cstheme="minorHAnsi"/>
          <w:color w:val="000000" w:themeColor="text1"/>
          <w:sz w:val="24"/>
          <w:szCs w:val="24"/>
          <w:lang w:val="en-US"/>
        </w:rPr>
        <w:t>customer (transportation and insurance expenses incurred by your company until delivery to the customer</w:t>
      </w:r>
      <w:r w:rsidRPr="00A02EAE">
        <w:rPr>
          <w:rFonts w:cstheme="minorHAnsi"/>
          <w:i/>
          <w:color w:val="000000" w:themeColor="text1"/>
          <w:sz w:val="24"/>
          <w:szCs w:val="24"/>
          <w:lang w:val="en-US"/>
        </w:rPr>
        <w:t>)</w:t>
      </w:r>
    </w:p>
    <w:p w14:paraId="0DDAA31F" w14:textId="77777777" w:rsidR="00A63308" w:rsidRPr="00A02EAE" w:rsidRDefault="0094173D" w:rsidP="00A63308">
      <w:pPr>
        <w:pStyle w:val="Default"/>
        <w:ind w:left="1416"/>
        <w:jc w:val="both"/>
        <w:rPr>
          <w:rFonts w:asciiTheme="minorHAnsi" w:eastAsia="Times New Roman" w:hAnsiTheme="minorHAnsi" w:cstheme="minorHAnsi"/>
          <w:kern w:val="0"/>
          <w:lang w:val="en-US" w:eastAsia="pt-BR"/>
        </w:rPr>
      </w:pPr>
      <w:r w:rsidRPr="00A02EAE">
        <w:rPr>
          <w:rFonts w:asciiTheme="minorHAnsi" w:hAnsiTheme="minorHAnsi" w:cstheme="minorHAnsi"/>
          <w:color w:val="000000" w:themeColor="text1"/>
          <w:lang w:val="en-US"/>
        </w:rPr>
        <w:t xml:space="preserve">2 = </w:t>
      </w:r>
      <w:r w:rsidR="00AB101F" w:rsidRPr="00A02EAE">
        <w:rPr>
          <w:rFonts w:asciiTheme="minorHAnsi" w:hAnsiTheme="minorHAnsi" w:cstheme="minorHAnsi"/>
          <w:color w:val="000000" w:themeColor="text1"/>
          <w:lang w:val="en-US"/>
        </w:rPr>
        <w:t>delivered</w:t>
      </w:r>
      <w:r w:rsidR="00AB101F" w:rsidRPr="00A02EAE">
        <w:rPr>
          <w:rFonts w:asciiTheme="minorHAnsi" w:hAnsiTheme="minorHAnsi" w:cstheme="minorHAnsi"/>
          <w:i/>
          <w:color w:val="000000" w:themeColor="text1"/>
          <w:lang w:val="en-US"/>
        </w:rPr>
        <w:t xml:space="preserve"> </w:t>
      </w:r>
      <w:r w:rsidR="00AB101F" w:rsidRPr="00A02EAE">
        <w:rPr>
          <w:rFonts w:asciiTheme="minorHAnsi" w:hAnsiTheme="minorHAnsi" w:cstheme="minorHAnsi"/>
          <w:color w:val="000000" w:themeColor="text1"/>
          <w:lang w:val="en-US"/>
        </w:rPr>
        <w:t>at</w:t>
      </w:r>
      <w:r w:rsidR="00A63308" w:rsidRPr="00A02EAE">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A02EAE">
        <w:rPr>
          <w:rFonts w:asciiTheme="minorHAnsi" w:eastAsia="Times New Roman" w:hAnsiTheme="minorHAnsi" w:cstheme="minorHAnsi"/>
          <w:color w:val="000000" w:themeColor="text1"/>
          <w:kern w:val="0"/>
          <w:lang w:val="en-US" w:eastAsia="pt-BR"/>
        </w:rPr>
        <w:t>customer</w:t>
      </w:r>
      <w:r w:rsidR="00A63308" w:rsidRPr="00A02EAE">
        <w:rPr>
          <w:rFonts w:asciiTheme="minorHAnsi" w:eastAsia="Times New Roman" w:hAnsiTheme="minorHAnsi" w:cstheme="minorHAnsi"/>
          <w:kern w:val="0"/>
          <w:lang w:val="en-US" w:eastAsia="pt-BR"/>
        </w:rPr>
        <w:t xml:space="preserve">) </w:t>
      </w:r>
    </w:p>
    <w:p w14:paraId="17B0895F"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3 = ex works</w:t>
      </w:r>
    </w:p>
    <w:p w14:paraId="6A92C253" w14:textId="77777777" w:rsidR="00A63308" w:rsidRPr="00A02EAE" w:rsidRDefault="00A63308" w:rsidP="00A63308">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4 until n = specify any others terms of </w:t>
      </w:r>
      <w:r w:rsidR="00CC7D75" w:rsidRPr="00A02EAE">
        <w:rPr>
          <w:rFonts w:cstheme="minorHAnsi"/>
          <w:color w:val="000000"/>
          <w:sz w:val="24"/>
          <w:szCs w:val="24"/>
          <w:lang w:val="en-US"/>
        </w:rPr>
        <w:t>delivery</w:t>
      </w:r>
    </w:p>
    <w:p w14:paraId="1B35C891" w14:textId="77777777" w:rsidR="00A63308" w:rsidRPr="00A02EAE" w:rsidRDefault="00A63308" w:rsidP="00A63308">
      <w:pPr>
        <w:jc w:val="both"/>
        <w:rPr>
          <w:rFonts w:cstheme="minorHAnsi"/>
          <w:sz w:val="24"/>
          <w:szCs w:val="24"/>
          <w:lang w:val="en-US"/>
        </w:rPr>
      </w:pPr>
    </w:p>
    <w:p w14:paraId="795C110E" w14:textId="77777777" w:rsidR="00A63308" w:rsidRPr="00A02EAE" w:rsidRDefault="00A63308" w:rsidP="00A63308">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describe the terms of </w:t>
      </w:r>
      <w:r w:rsidR="00CC7D75" w:rsidRPr="00A02EAE">
        <w:rPr>
          <w:rFonts w:cstheme="minorHAnsi"/>
          <w:sz w:val="24"/>
          <w:szCs w:val="24"/>
          <w:lang w:val="en-US"/>
        </w:rPr>
        <w:t>delivery</w:t>
      </w:r>
      <w:r w:rsidR="00EF4AB6" w:rsidRPr="00A02EAE">
        <w:rPr>
          <w:rFonts w:cstheme="minorHAnsi"/>
          <w:sz w:val="24"/>
          <w:szCs w:val="24"/>
          <w:lang w:val="en-US"/>
        </w:rPr>
        <w:t xml:space="preserve"> </w:t>
      </w:r>
      <w:r w:rsidRPr="00A02EAE">
        <w:rPr>
          <w:rFonts w:cstheme="minorHAnsi"/>
          <w:sz w:val="24"/>
          <w:szCs w:val="24"/>
          <w:lang w:val="en-US"/>
        </w:rPr>
        <w:t xml:space="preserve">and indicate the code used for each and its meaning. Clarify which </w:t>
      </w:r>
      <w:r w:rsidRPr="00A02EAE">
        <w:rPr>
          <w:rFonts w:cstheme="minorHAnsi"/>
          <w:color w:val="000000"/>
          <w:sz w:val="24"/>
          <w:szCs w:val="24"/>
          <w:lang w:val="en-US"/>
        </w:rPr>
        <w:t xml:space="preserve">transportation and insurance expenses, among </w:t>
      </w:r>
      <w:r w:rsidRPr="00A02EAE">
        <w:rPr>
          <w:rFonts w:cstheme="minorHAnsi"/>
          <w:sz w:val="24"/>
          <w:szCs w:val="24"/>
          <w:lang w:val="en-US"/>
        </w:rPr>
        <w:t>others, were incurred</w:t>
      </w:r>
      <w:r w:rsidRPr="00A02EAE">
        <w:rPr>
          <w:rFonts w:cstheme="minorHAnsi"/>
          <w:color w:val="000000"/>
          <w:sz w:val="24"/>
          <w:szCs w:val="24"/>
          <w:lang w:val="en-US"/>
        </w:rPr>
        <w:t xml:space="preserve"> by your company.</w:t>
      </w:r>
    </w:p>
    <w:p w14:paraId="5C0730A2" w14:textId="77777777" w:rsidR="00A63308" w:rsidRPr="00A02EAE" w:rsidRDefault="00A63308" w:rsidP="00D5041D">
      <w:pPr>
        <w:spacing w:after="0"/>
        <w:jc w:val="both"/>
        <w:rPr>
          <w:rFonts w:cstheme="minorHAnsi"/>
          <w:b/>
          <w:bCs/>
          <w:sz w:val="24"/>
          <w:szCs w:val="24"/>
          <w:lang w:val="en-US"/>
        </w:rPr>
      </w:pPr>
    </w:p>
    <w:p w14:paraId="1AE19C15" w14:textId="635CDDEC"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11.0 : Quantity </w:t>
      </w:r>
      <w:r w:rsidR="00D46136" w:rsidRPr="00A02EAE">
        <w:rPr>
          <w:rFonts w:cstheme="minorHAnsi"/>
          <w:b/>
          <w:bCs/>
          <w:sz w:val="24"/>
          <w:szCs w:val="24"/>
          <w:lang w:val="en-US"/>
        </w:rPr>
        <w:t>S</w:t>
      </w:r>
      <w:r w:rsidRPr="00A02EAE">
        <w:rPr>
          <w:rFonts w:cstheme="minorHAnsi"/>
          <w:b/>
          <w:bCs/>
          <w:sz w:val="24"/>
          <w:szCs w:val="24"/>
          <w:lang w:val="en-US"/>
        </w:rPr>
        <w:t>old (reported unit</w:t>
      </w:r>
      <w:r w:rsidR="002108D8" w:rsidRPr="00A02EAE">
        <w:rPr>
          <w:rFonts w:cstheme="minorHAnsi"/>
          <w:b/>
          <w:bCs/>
          <w:sz w:val="24"/>
          <w:szCs w:val="24"/>
          <w:lang w:val="en-US"/>
        </w:rPr>
        <w:t>, preferably weight unit: kg or t</w:t>
      </w:r>
      <w:r w:rsidRPr="00A02EAE">
        <w:rPr>
          <w:rFonts w:cstheme="minorHAnsi"/>
          <w:b/>
          <w:bCs/>
          <w:sz w:val="24"/>
          <w:szCs w:val="24"/>
          <w:lang w:val="en-US"/>
        </w:rPr>
        <w:t>)</w:t>
      </w:r>
    </w:p>
    <w:p w14:paraId="5C2D9450"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DQTDVEND</w:t>
      </w:r>
    </w:p>
    <w:p w14:paraId="5B9FB43A" w14:textId="77777777" w:rsidR="00A63308" w:rsidRPr="00A02EAE" w:rsidRDefault="00A63308" w:rsidP="009405E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quantity sold (reported unit</w:t>
      </w:r>
      <w:r w:rsidR="008656E4" w:rsidRPr="00A02EAE">
        <w:rPr>
          <w:rFonts w:cstheme="minorHAnsi"/>
          <w:sz w:val="24"/>
          <w:szCs w:val="24"/>
          <w:lang w:val="en-US"/>
        </w:rPr>
        <w:t>, preferably weight unit: kg or t</w:t>
      </w:r>
      <w:r w:rsidRPr="00A02EAE">
        <w:rPr>
          <w:rFonts w:cstheme="minorHAnsi"/>
          <w:sz w:val="24"/>
          <w:szCs w:val="24"/>
          <w:lang w:val="en-US"/>
        </w:rPr>
        <w:t>) in each transaction</w:t>
      </w:r>
      <w:r w:rsidR="004F406F" w:rsidRPr="00A02EAE">
        <w:rPr>
          <w:rFonts w:cstheme="minorHAnsi"/>
          <w:sz w:val="24"/>
          <w:szCs w:val="24"/>
          <w:lang w:val="en-US"/>
        </w:rPr>
        <w:t>.</w:t>
      </w:r>
    </w:p>
    <w:p w14:paraId="18D1F5E1"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lastRenderedPageBreak/>
        <w:t xml:space="preserve">Narrative: </w:t>
      </w:r>
      <w:r w:rsidRPr="00A02EAE">
        <w:rPr>
          <w:rFonts w:cstheme="minorHAnsi"/>
          <w:sz w:val="24"/>
          <w:szCs w:val="24"/>
          <w:lang w:val="en-US"/>
        </w:rPr>
        <w:tab/>
        <w:t>explain how the returns, if allowed, affect your sales records both in the general ledger as sales journal.</w:t>
      </w:r>
    </w:p>
    <w:p w14:paraId="49D2864A" w14:textId="77777777" w:rsidR="00C11EFE" w:rsidRPr="00A02EAE" w:rsidRDefault="00C11EFE" w:rsidP="00D5041D">
      <w:pPr>
        <w:spacing w:after="0"/>
        <w:ind w:left="1410" w:hanging="1410"/>
        <w:jc w:val="both"/>
        <w:rPr>
          <w:rFonts w:cstheme="minorHAnsi"/>
          <w:sz w:val="24"/>
          <w:szCs w:val="24"/>
          <w:lang w:val="en-US"/>
        </w:rPr>
      </w:pPr>
    </w:p>
    <w:p w14:paraId="2C769EA6"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FIELD NUMBER 11.1:</w:t>
      </w:r>
      <w:r w:rsidR="00315185" w:rsidRPr="00A02EAE">
        <w:rPr>
          <w:rFonts w:cstheme="minorHAnsi"/>
          <w:b/>
          <w:bCs/>
          <w:sz w:val="24"/>
          <w:szCs w:val="24"/>
          <w:lang w:val="en-US"/>
        </w:rPr>
        <w:tab/>
      </w:r>
      <w:r w:rsidRPr="00A02EAE">
        <w:rPr>
          <w:rFonts w:cstheme="minorHAnsi"/>
          <w:b/>
          <w:bCs/>
          <w:sz w:val="24"/>
          <w:szCs w:val="24"/>
          <w:lang w:val="en-US"/>
        </w:rPr>
        <w:t xml:space="preserve"> Quantity</w:t>
      </w:r>
      <w:r w:rsidR="00847B63" w:rsidRPr="00A02EAE">
        <w:rPr>
          <w:rFonts w:cstheme="minorHAnsi"/>
          <w:b/>
          <w:bCs/>
          <w:sz w:val="24"/>
          <w:szCs w:val="24"/>
          <w:lang w:val="en-US"/>
        </w:rPr>
        <w:t xml:space="preserve"> Sold</w:t>
      </w:r>
      <w:r w:rsidRPr="00A02EAE">
        <w:rPr>
          <w:rFonts w:cstheme="minorHAnsi"/>
          <w:b/>
          <w:bCs/>
          <w:sz w:val="24"/>
          <w:szCs w:val="24"/>
          <w:lang w:val="en-US"/>
        </w:rPr>
        <w:t xml:space="preserve"> (sales unit)</w:t>
      </w:r>
    </w:p>
    <w:p w14:paraId="5DB11102"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DQTDCOM</w:t>
      </w:r>
    </w:p>
    <w:p w14:paraId="6CE6573C"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sales unit</w:t>
      </w:r>
      <w:r w:rsidR="004F406F" w:rsidRPr="00A02EAE">
        <w:rPr>
          <w:rFonts w:cstheme="minorHAnsi"/>
          <w:sz w:val="24"/>
          <w:szCs w:val="24"/>
          <w:lang w:val="en-US"/>
        </w:rPr>
        <w:t>.</w:t>
      </w:r>
    </w:p>
    <w:p w14:paraId="5BAD8D02" w14:textId="77777777" w:rsidR="00A63308" w:rsidRPr="00A02EAE" w:rsidRDefault="00A63308" w:rsidP="0013617D">
      <w:pPr>
        <w:rPr>
          <w:rFonts w:cstheme="minorHAnsi"/>
          <w:sz w:val="24"/>
          <w:szCs w:val="24"/>
          <w:lang w:val="en-US"/>
        </w:rPr>
      </w:pPr>
      <w:r w:rsidRPr="00A02EAE">
        <w:rPr>
          <w:rFonts w:cstheme="minorHAnsi"/>
          <w:noProof/>
          <w:sz w:val="24"/>
          <w:szCs w:val="24"/>
          <w:lang w:val="en-US" w:eastAsia="pt-BR"/>
        </w:rPr>
        <mc:AlternateContent>
          <mc:Choice Requires="wps">
            <w:drawing>
              <wp:anchor distT="0" distB="0" distL="114300" distR="114300" simplePos="0" relativeHeight="2516387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ABC09" id="Retângulo 4" o:spid="_x0000_s1026" style="position:absolute;margin-left:-7.5pt;margin-top:19.35pt;width:429.15pt;height:50.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A02EAE" w:rsidRDefault="00A63308" w:rsidP="00A63308">
      <w:pPr>
        <w:pStyle w:val="Default"/>
        <w:spacing w:after="140"/>
        <w:jc w:val="both"/>
        <w:rPr>
          <w:rFonts w:asciiTheme="minorHAnsi" w:hAnsiTheme="minorHAnsi" w:cstheme="minorHAnsi"/>
          <w:lang w:val="en-US"/>
        </w:rPr>
      </w:pPr>
      <w:r w:rsidRPr="00A02EAE">
        <w:rPr>
          <w:rFonts w:asciiTheme="minorHAnsi" w:hAnsiTheme="minorHAnsi" w:cstheme="minorHAnsi"/>
          <w:b/>
          <w:lang w:val="en-US"/>
        </w:rPr>
        <w:t>FIELDS 12.0 TO 37.0:</w:t>
      </w:r>
      <w:r w:rsidRPr="00A02EAE">
        <w:rPr>
          <w:rFonts w:asciiTheme="minorHAnsi" w:hAnsiTheme="minorHAnsi" w:cstheme="minorHAnsi"/>
          <w:lang w:val="en-US"/>
        </w:rPr>
        <w:t xml:space="preserve"> </w:t>
      </w:r>
      <w:r w:rsidR="00393049" w:rsidRPr="00A02EAE">
        <w:rPr>
          <w:rFonts w:asciiTheme="minorHAnsi" w:hAnsiTheme="minorHAnsi" w:cstheme="minorHAnsi"/>
          <w:lang w:val="en-US"/>
        </w:rPr>
        <w:tab/>
      </w:r>
      <w:r w:rsidRPr="00A02EAE">
        <w:rPr>
          <w:rFonts w:asciiTheme="minorHAnsi" w:hAnsiTheme="minorHAnsi" w:cstheme="minorHAnsi"/>
          <w:lang w:val="en-US"/>
        </w:rPr>
        <w:t>Report all values in the local currency.</w:t>
      </w:r>
    </w:p>
    <w:p w14:paraId="36175F3D" w14:textId="77777777" w:rsidR="00393049" w:rsidRPr="00A02EAE" w:rsidRDefault="00393049" w:rsidP="00A63308">
      <w:pPr>
        <w:pStyle w:val="Default"/>
        <w:spacing w:after="140"/>
        <w:jc w:val="both"/>
        <w:rPr>
          <w:rFonts w:asciiTheme="minorHAnsi" w:hAnsiTheme="minorHAnsi" w:cstheme="minorHAnsi"/>
          <w:lang w:val="en-US"/>
        </w:rPr>
      </w:pPr>
      <w:r w:rsidRPr="00A02EAE">
        <w:rPr>
          <w:rFonts w:asciiTheme="minorHAnsi" w:hAnsiTheme="minorHAnsi" w:cstheme="minorHAnsi"/>
          <w:lang w:val="en-US"/>
        </w:rPr>
        <w:tab/>
      </w:r>
      <w:r w:rsidRPr="00A02EAE">
        <w:rPr>
          <w:rFonts w:asciiTheme="minorHAnsi" w:hAnsiTheme="minorHAnsi" w:cstheme="minorHAnsi"/>
          <w:lang w:val="en-US"/>
        </w:rPr>
        <w:tab/>
      </w:r>
      <w:r w:rsidRPr="00A02EAE">
        <w:rPr>
          <w:rFonts w:asciiTheme="minorHAnsi" w:hAnsiTheme="minorHAnsi" w:cstheme="minorHAnsi"/>
          <w:lang w:val="en-US"/>
        </w:rPr>
        <w:tab/>
      </w:r>
      <w:r w:rsidRPr="00A02EAE">
        <w:rPr>
          <w:rFonts w:asciiTheme="minorHAnsi" w:hAnsiTheme="minorHAnsi" w:cstheme="minorHAnsi"/>
          <w:lang w:val="en-US"/>
        </w:rPr>
        <w:tab/>
        <w:t>Inform the unit (sold or traded)</w:t>
      </w:r>
    </w:p>
    <w:p w14:paraId="39AD820D" w14:textId="77777777" w:rsidR="00A63308" w:rsidRPr="00A02EAE" w:rsidRDefault="00A63308" w:rsidP="00A63308">
      <w:pPr>
        <w:jc w:val="both"/>
        <w:rPr>
          <w:rFonts w:cstheme="minorHAnsi"/>
          <w:b/>
          <w:bCs/>
          <w:sz w:val="24"/>
          <w:szCs w:val="24"/>
          <w:lang w:val="en-US"/>
        </w:rPr>
      </w:pPr>
    </w:p>
    <w:p w14:paraId="5062ECDC"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12.0: </w:t>
      </w:r>
      <w:r w:rsidR="00315185" w:rsidRPr="00A02EAE">
        <w:rPr>
          <w:rFonts w:cstheme="minorHAnsi"/>
          <w:b/>
          <w:bCs/>
          <w:sz w:val="24"/>
          <w:szCs w:val="24"/>
          <w:lang w:val="en-US"/>
        </w:rPr>
        <w:tab/>
      </w:r>
      <w:r w:rsidRPr="00A02EAE">
        <w:rPr>
          <w:rFonts w:cstheme="minorHAnsi"/>
          <w:b/>
          <w:bCs/>
          <w:sz w:val="24"/>
          <w:szCs w:val="24"/>
          <w:lang w:val="en-US"/>
        </w:rPr>
        <w:t>Gross Unit Price</w:t>
      </w:r>
      <w:r w:rsidR="002767A2" w:rsidRPr="00A02EAE">
        <w:rPr>
          <w:rFonts w:cstheme="minorHAnsi"/>
          <w:b/>
          <w:bCs/>
          <w:sz w:val="24"/>
          <w:szCs w:val="24"/>
          <w:lang w:val="en-US"/>
        </w:rPr>
        <w:t xml:space="preserve"> (currency/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7E25A057"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DPRBRUTO</w:t>
      </w:r>
    </w:p>
    <w:p w14:paraId="04852371"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gross unit price. Indicate which unit of measure is being informed with the prices (currency/kg-t or currency/sales unit).</w:t>
      </w:r>
      <w:r w:rsidRPr="00A02EAE">
        <w:rPr>
          <w:rFonts w:cstheme="minorHAnsi"/>
          <w:i/>
          <w:sz w:val="24"/>
          <w:szCs w:val="24"/>
          <w:lang w:val="en-US"/>
        </w:rPr>
        <w:t xml:space="preserve"> </w:t>
      </w:r>
      <w:r w:rsidRPr="00A02EAE">
        <w:rPr>
          <w:rFonts w:cstheme="minorHAnsi"/>
          <w:sz w:val="24"/>
          <w:szCs w:val="24"/>
          <w:lang w:val="en-US"/>
        </w:rPr>
        <w:t>Discounts and rebates should be reported separately in fields numbered 13 and 14, respectively.</w:t>
      </w:r>
    </w:p>
    <w:p w14:paraId="02AD6705"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report the sales taxes included in this price. </w:t>
      </w:r>
    </w:p>
    <w:p w14:paraId="5155CA6F" w14:textId="77777777" w:rsidR="00A63308" w:rsidRPr="00A02EAE" w:rsidRDefault="00A63308" w:rsidP="00F4717C">
      <w:pPr>
        <w:spacing w:after="0"/>
        <w:jc w:val="both"/>
        <w:rPr>
          <w:rFonts w:cstheme="minorHAnsi"/>
          <w:sz w:val="24"/>
          <w:szCs w:val="24"/>
          <w:lang w:val="en-US"/>
        </w:rPr>
      </w:pPr>
    </w:p>
    <w:p w14:paraId="6343F731"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13.1: </w:t>
      </w:r>
      <w:r w:rsidR="00315185" w:rsidRPr="00A02EAE">
        <w:rPr>
          <w:rFonts w:cstheme="minorHAnsi"/>
          <w:b/>
          <w:bCs/>
          <w:sz w:val="24"/>
          <w:szCs w:val="24"/>
          <w:lang w:val="en-US"/>
        </w:rPr>
        <w:tab/>
      </w:r>
      <w:r w:rsidRPr="00A02EAE">
        <w:rPr>
          <w:rFonts w:cstheme="minorHAnsi"/>
          <w:b/>
          <w:bCs/>
          <w:sz w:val="24"/>
          <w:szCs w:val="24"/>
          <w:lang w:val="en-US"/>
        </w:rPr>
        <w:t xml:space="preserve">Early </w:t>
      </w:r>
      <w:r w:rsidR="00F4717C" w:rsidRPr="00A02EAE">
        <w:rPr>
          <w:rFonts w:cstheme="minorHAnsi"/>
          <w:b/>
          <w:bCs/>
          <w:sz w:val="24"/>
          <w:szCs w:val="24"/>
          <w:lang w:val="en-US"/>
        </w:rPr>
        <w:t>P</w:t>
      </w:r>
      <w:r w:rsidRPr="00A02EAE">
        <w:rPr>
          <w:rFonts w:cstheme="minorHAnsi"/>
          <w:b/>
          <w:bCs/>
          <w:sz w:val="24"/>
          <w:szCs w:val="24"/>
          <w:lang w:val="en-US"/>
        </w:rPr>
        <w:t xml:space="preserve">ayment </w:t>
      </w:r>
      <w:r w:rsidR="00F4717C" w:rsidRPr="00A02EAE">
        <w:rPr>
          <w:rFonts w:cstheme="minorHAnsi"/>
          <w:b/>
          <w:bCs/>
          <w:sz w:val="24"/>
          <w:szCs w:val="24"/>
          <w:lang w:val="en-US"/>
        </w:rPr>
        <w:t>D</w:t>
      </w:r>
      <w:r w:rsidRPr="00A02EAE">
        <w:rPr>
          <w:rFonts w:cstheme="minorHAnsi"/>
          <w:b/>
          <w:bCs/>
          <w:sz w:val="24"/>
          <w:szCs w:val="24"/>
          <w:lang w:val="en-US"/>
        </w:rPr>
        <w:t>iscount</w:t>
      </w:r>
      <w:r w:rsidR="00BA0FA2" w:rsidRPr="00A02EAE">
        <w:rPr>
          <w:rFonts w:cstheme="minorHAnsi"/>
          <w:b/>
          <w:bCs/>
          <w:sz w:val="24"/>
          <w:szCs w:val="24"/>
          <w:lang w:val="en-US"/>
        </w:rPr>
        <w:t xml:space="preserve"> per Unit</w:t>
      </w:r>
      <w:r w:rsidR="002767A2" w:rsidRPr="00A02EAE">
        <w:rPr>
          <w:rFonts w:cstheme="minorHAnsi"/>
          <w:b/>
          <w:bCs/>
          <w:sz w:val="24"/>
          <w:szCs w:val="24"/>
          <w:lang w:val="en-US"/>
        </w:rPr>
        <w:t xml:space="preserve"> (currency/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416EEEBD"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DDESPANT</w:t>
      </w:r>
    </w:p>
    <w:p w14:paraId="57C99DA1" w14:textId="77777777" w:rsidR="00A63308" w:rsidRPr="00A02EAE" w:rsidRDefault="00A63308" w:rsidP="00A63308">
      <w:pPr>
        <w:ind w:left="1470" w:hanging="1470"/>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A02EAE" w:rsidRDefault="00A63308" w:rsidP="00F4717C">
      <w:pPr>
        <w:spacing w:after="0"/>
        <w:jc w:val="both"/>
        <w:rPr>
          <w:rFonts w:cstheme="minorHAnsi"/>
          <w:sz w:val="24"/>
          <w:szCs w:val="24"/>
          <w:lang w:val="en-US"/>
        </w:rPr>
      </w:pPr>
    </w:p>
    <w:p w14:paraId="2D310AEC"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13.2: </w:t>
      </w:r>
      <w:r w:rsidR="00315185" w:rsidRPr="00A02EAE">
        <w:rPr>
          <w:rFonts w:cstheme="minorHAnsi"/>
          <w:b/>
          <w:bCs/>
          <w:sz w:val="24"/>
          <w:szCs w:val="24"/>
          <w:lang w:val="en-US"/>
        </w:rPr>
        <w:tab/>
      </w:r>
      <w:r w:rsidRPr="00A02EAE">
        <w:rPr>
          <w:rFonts w:cstheme="minorHAnsi"/>
          <w:b/>
          <w:bCs/>
          <w:sz w:val="24"/>
          <w:szCs w:val="24"/>
          <w:lang w:val="en-US"/>
        </w:rPr>
        <w:t xml:space="preserve">Quantity </w:t>
      </w:r>
      <w:r w:rsidR="00F4717C" w:rsidRPr="00A02EAE">
        <w:rPr>
          <w:rFonts w:cstheme="minorHAnsi"/>
          <w:b/>
          <w:bCs/>
          <w:sz w:val="24"/>
          <w:szCs w:val="24"/>
          <w:lang w:val="en-US"/>
        </w:rPr>
        <w:t>D</w:t>
      </w:r>
      <w:r w:rsidRPr="00A02EAE">
        <w:rPr>
          <w:rFonts w:cstheme="minorHAnsi"/>
          <w:b/>
          <w:bCs/>
          <w:sz w:val="24"/>
          <w:szCs w:val="24"/>
          <w:lang w:val="en-US"/>
        </w:rPr>
        <w:t>iscount</w:t>
      </w:r>
      <w:r w:rsidR="002767A2" w:rsidRPr="00A02EAE">
        <w:rPr>
          <w:rFonts w:cstheme="minorHAnsi"/>
          <w:b/>
          <w:bCs/>
          <w:sz w:val="24"/>
          <w:szCs w:val="24"/>
          <w:lang w:val="en-US"/>
        </w:rPr>
        <w:t xml:space="preserve"> </w:t>
      </w:r>
      <w:r w:rsidR="00BA0FA2" w:rsidRPr="00A02EAE">
        <w:rPr>
          <w:rFonts w:cstheme="minorHAnsi"/>
          <w:b/>
          <w:bCs/>
          <w:sz w:val="24"/>
          <w:szCs w:val="24"/>
          <w:lang w:val="en-US"/>
        </w:rPr>
        <w:t xml:space="preserve">per Unit </w:t>
      </w:r>
      <w:r w:rsidR="002767A2" w:rsidRPr="00A02EAE">
        <w:rPr>
          <w:rFonts w:cstheme="minorHAnsi"/>
          <w:b/>
          <w:bCs/>
          <w:sz w:val="24"/>
          <w:szCs w:val="24"/>
          <w:lang w:val="en-US"/>
        </w:rPr>
        <w:t>(currency/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4D7CCA36"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DDESQTD</w:t>
      </w:r>
    </w:p>
    <w:p w14:paraId="47666896"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lastRenderedPageBreak/>
        <w:t xml:space="preserve">Description: </w:t>
      </w:r>
      <w:r w:rsidRPr="00A02EAE">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A02EAE" w:rsidRDefault="00F4717C" w:rsidP="00A63308">
      <w:pPr>
        <w:jc w:val="both"/>
        <w:rPr>
          <w:rFonts w:cstheme="minorHAnsi"/>
          <w:sz w:val="24"/>
          <w:szCs w:val="24"/>
          <w:lang w:val="en-US"/>
        </w:rPr>
      </w:pPr>
    </w:p>
    <w:p w14:paraId="13DF9E12" w14:textId="7CBAA1D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13.(3 until n): Other </w:t>
      </w:r>
      <w:r w:rsidR="00F4717C" w:rsidRPr="00A02EAE">
        <w:rPr>
          <w:rFonts w:cstheme="minorHAnsi"/>
          <w:b/>
          <w:bCs/>
          <w:sz w:val="24"/>
          <w:szCs w:val="24"/>
          <w:lang w:val="en-US"/>
        </w:rPr>
        <w:t>D</w:t>
      </w:r>
      <w:r w:rsidRPr="00A02EAE">
        <w:rPr>
          <w:rFonts w:cstheme="minorHAnsi"/>
          <w:b/>
          <w:bCs/>
          <w:sz w:val="24"/>
          <w:szCs w:val="24"/>
          <w:lang w:val="en-US"/>
        </w:rPr>
        <w:t>iscounts</w:t>
      </w:r>
      <w:r w:rsidR="002767A2" w:rsidRPr="00A02EAE">
        <w:rPr>
          <w:rFonts w:cstheme="minorHAnsi"/>
          <w:b/>
          <w:bCs/>
          <w:sz w:val="24"/>
          <w:szCs w:val="24"/>
          <w:lang w:val="en-US"/>
        </w:rPr>
        <w:t xml:space="preserve"> (currency/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04BFC26E"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DOUTDES</w:t>
      </w:r>
    </w:p>
    <w:p w14:paraId="4B9297AE" w14:textId="77777777" w:rsidR="00A63308" w:rsidRPr="00A02EAE" w:rsidRDefault="00A63308" w:rsidP="00A63308">
      <w:pPr>
        <w:ind w:left="1410" w:hanging="1410"/>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A02EAE">
        <w:rPr>
          <w:rFonts w:cstheme="minorHAnsi"/>
          <w:iCs/>
          <w:sz w:val="24"/>
          <w:szCs w:val="24"/>
          <w:lang w:val="en-US"/>
        </w:rPr>
        <w:t xml:space="preserve"> row of the </w:t>
      </w:r>
      <w:r w:rsidRPr="00A02EAE">
        <w:rPr>
          <w:rFonts w:cstheme="minorHAnsi"/>
          <w:iCs/>
          <w:sz w:val="24"/>
          <w:szCs w:val="24"/>
          <w:lang w:val="en-US"/>
        </w:rPr>
        <w:t>invoice</w:t>
      </w:r>
      <w:r w:rsidRPr="00A02EAE">
        <w:rPr>
          <w:rFonts w:cstheme="minorHAnsi"/>
          <w:i/>
          <w:iCs/>
          <w:sz w:val="24"/>
          <w:szCs w:val="24"/>
          <w:lang w:val="en-US"/>
        </w:rPr>
        <w:t xml:space="preserve">. </w:t>
      </w:r>
    </w:p>
    <w:p w14:paraId="51D1BE02"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A02EAE" w:rsidRDefault="00A63308" w:rsidP="00F4717C">
      <w:pPr>
        <w:spacing w:after="0"/>
        <w:jc w:val="both"/>
        <w:rPr>
          <w:rFonts w:cstheme="minorHAnsi"/>
          <w:sz w:val="24"/>
          <w:szCs w:val="24"/>
          <w:lang w:val="en-US"/>
        </w:rPr>
      </w:pPr>
    </w:p>
    <w:p w14:paraId="3E13CABC" w14:textId="1EDF9FA8" w:rsidR="00A63308" w:rsidRPr="00A02EAE" w:rsidRDefault="00A63308" w:rsidP="00A63308">
      <w:pPr>
        <w:jc w:val="both"/>
        <w:rPr>
          <w:rFonts w:cstheme="minorHAnsi"/>
          <w:sz w:val="24"/>
          <w:szCs w:val="24"/>
          <w:lang w:val="en-US"/>
        </w:rPr>
      </w:pPr>
      <w:r w:rsidRPr="00A02EAE">
        <w:rPr>
          <w:rFonts w:cstheme="minorHAnsi"/>
          <w:b/>
          <w:bCs/>
          <w:sz w:val="24"/>
          <w:szCs w:val="24"/>
          <w:lang w:val="en-US"/>
        </w:rPr>
        <w:t>FIELD NUMBER 14.(1 until n) : Rebate</w:t>
      </w:r>
      <w:r w:rsidR="002767A2" w:rsidRPr="00A02EAE">
        <w:rPr>
          <w:rFonts w:cstheme="minorHAnsi"/>
          <w:b/>
          <w:bCs/>
          <w:sz w:val="24"/>
          <w:szCs w:val="24"/>
          <w:lang w:val="en-US"/>
        </w:rPr>
        <w:t xml:space="preserve"> (currency/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185550C3"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 DABAT</w:t>
      </w:r>
    </w:p>
    <w:p w14:paraId="1C0800BD"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Narrati</w:t>
      </w:r>
      <w:r w:rsidR="007A2D30" w:rsidRPr="00A02EAE">
        <w:rPr>
          <w:rFonts w:cstheme="minorHAnsi"/>
          <w:sz w:val="24"/>
          <w:szCs w:val="24"/>
          <w:lang w:val="en-US"/>
        </w:rPr>
        <w:t xml:space="preserve">ve: </w:t>
      </w:r>
      <w:r w:rsidR="007A2D30" w:rsidRPr="00A02EAE">
        <w:rPr>
          <w:rFonts w:cstheme="minorHAnsi"/>
          <w:sz w:val="24"/>
          <w:szCs w:val="24"/>
          <w:lang w:val="en-US"/>
        </w:rPr>
        <w:tab/>
        <w:t xml:space="preserve">explain your policy </w:t>
      </w:r>
      <w:r w:rsidRPr="00A02EAE">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A02EAE" w:rsidRDefault="00A63308" w:rsidP="00F4717C">
      <w:pPr>
        <w:spacing w:after="0"/>
        <w:jc w:val="both"/>
        <w:rPr>
          <w:rFonts w:cstheme="minorHAnsi"/>
          <w:sz w:val="24"/>
          <w:szCs w:val="24"/>
          <w:lang w:val="en-US"/>
        </w:rPr>
      </w:pPr>
    </w:p>
    <w:p w14:paraId="24CDED26" w14:textId="77777777" w:rsidR="00A63308" w:rsidRPr="00A02EAE" w:rsidRDefault="00A63308" w:rsidP="00A63308">
      <w:pPr>
        <w:jc w:val="both"/>
        <w:rPr>
          <w:rFonts w:cstheme="minorHAnsi"/>
          <w:sz w:val="24"/>
          <w:szCs w:val="24"/>
          <w:lang w:val="en-US"/>
        </w:rPr>
      </w:pPr>
      <w:r w:rsidRPr="00A02EAE">
        <w:rPr>
          <w:rFonts w:cstheme="minorHAnsi"/>
          <w:b/>
          <w:bCs/>
          <w:sz w:val="24"/>
          <w:szCs w:val="24"/>
          <w:lang w:val="en-US"/>
        </w:rPr>
        <w:t xml:space="preserve">FIELD NUMBER 15.0: </w:t>
      </w:r>
      <w:r w:rsidR="00315185" w:rsidRPr="00A02EAE">
        <w:rPr>
          <w:rFonts w:cstheme="minorHAnsi"/>
          <w:b/>
          <w:bCs/>
          <w:sz w:val="24"/>
          <w:szCs w:val="24"/>
          <w:lang w:val="en-US"/>
        </w:rPr>
        <w:tab/>
      </w:r>
      <w:r w:rsidRPr="00A02EAE">
        <w:rPr>
          <w:rFonts w:cstheme="minorHAnsi"/>
          <w:b/>
          <w:bCs/>
          <w:sz w:val="24"/>
          <w:szCs w:val="24"/>
          <w:lang w:val="en-US"/>
        </w:rPr>
        <w:t xml:space="preserve">Credit </w:t>
      </w:r>
      <w:r w:rsidR="00813BBC" w:rsidRPr="00A02EAE">
        <w:rPr>
          <w:rFonts w:cstheme="minorHAnsi"/>
          <w:b/>
          <w:bCs/>
          <w:sz w:val="24"/>
          <w:szCs w:val="24"/>
          <w:lang w:val="en-US"/>
        </w:rPr>
        <w:t>E</w:t>
      </w:r>
      <w:r w:rsidRPr="00A02EAE">
        <w:rPr>
          <w:rFonts w:cstheme="minorHAnsi"/>
          <w:b/>
          <w:bCs/>
          <w:sz w:val="24"/>
          <w:szCs w:val="24"/>
          <w:lang w:val="en-US"/>
        </w:rPr>
        <w:t>xpense</w:t>
      </w:r>
      <w:r w:rsidR="009E05D3" w:rsidRPr="00A02EAE">
        <w:rPr>
          <w:rFonts w:cstheme="minorHAnsi"/>
          <w:b/>
          <w:bCs/>
          <w:sz w:val="24"/>
          <w:szCs w:val="24"/>
          <w:lang w:val="en-US"/>
        </w:rPr>
        <w:t xml:space="preserve"> per Unit</w:t>
      </w:r>
      <w:r w:rsidR="002767A2" w:rsidRPr="00A02EAE">
        <w:rPr>
          <w:rFonts w:cstheme="minorHAnsi"/>
          <w:b/>
          <w:bCs/>
          <w:sz w:val="24"/>
          <w:szCs w:val="24"/>
          <w:lang w:val="en-US"/>
        </w:rPr>
        <w:t xml:space="preserve"> (currency/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0B0F86AD"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DCUSTFIN</w:t>
      </w:r>
    </w:p>
    <w:p w14:paraId="6DAE5357" w14:textId="77777777" w:rsidR="00A63308" w:rsidRPr="00A02EAE" w:rsidRDefault="00A63308" w:rsidP="00A63308">
      <w:pPr>
        <w:pStyle w:val="Corpodetexto"/>
        <w:ind w:left="1410" w:hanging="1410"/>
        <w:jc w:val="both"/>
        <w:rPr>
          <w:rFonts w:asciiTheme="minorHAnsi" w:hAnsiTheme="minorHAnsi" w:cstheme="minorHAnsi"/>
          <w:sz w:val="24"/>
          <w:szCs w:val="24"/>
          <w:lang w:val="en-US"/>
        </w:rPr>
      </w:pPr>
      <w:r w:rsidRPr="00A02EAE">
        <w:rPr>
          <w:rFonts w:asciiTheme="minorHAnsi" w:hAnsiTheme="minorHAnsi" w:cstheme="minorHAnsi"/>
          <w:sz w:val="24"/>
          <w:szCs w:val="24"/>
          <w:lang w:val="en-US"/>
        </w:rPr>
        <w:lastRenderedPageBreak/>
        <w:t xml:space="preserve">Description: </w:t>
      </w:r>
      <w:r w:rsidRPr="00A02EAE">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A02EAE">
        <w:rPr>
          <w:rFonts w:asciiTheme="minorHAnsi" w:hAnsiTheme="minorHAnsi" w:cstheme="minorHAnsi"/>
          <w:i/>
          <w:iCs/>
          <w:sz w:val="24"/>
          <w:szCs w:val="24"/>
          <w:lang w:val="en-US"/>
        </w:rPr>
        <w:t>POI</w:t>
      </w:r>
      <w:r w:rsidRPr="00A02EAE">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A02EAE" w:rsidRDefault="00A63308" w:rsidP="00A63308">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A02EAE" w:rsidRDefault="00BA207D" w:rsidP="00A63308">
      <w:pPr>
        <w:jc w:val="both"/>
        <w:rPr>
          <w:rFonts w:cstheme="minorHAnsi"/>
          <w:b/>
          <w:bCs/>
          <w:sz w:val="24"/>
          <w:szCs w:val="24"/>
          <w:lang w:val="en-US"/>
        </w:rPr>
      </w:pPr>
    </w:p>
    <w:p w14:paraId="772A78AD" w14:textId="77777777" w:rsidR="00A63308" w:rsidRPr="00A02EAE" w:rsidRDefault="00315185" w:rsidP="00A63308">
      <w:pPr>
        <w:jc w:val="both"/>
        <w:rPr>
          <w:rFonts w:cstheme="minorHAnsi"/>
          <w:sz w:val="24"/>
          <w:szCs w:val="24"/>
          <w:lang w:val="en-US"/>
        </w:rPr>
      </w:pPr>
      <w:r w:rsidRPr="00A02EAE">
        <w:rPr>
          <w:rFonts w:cstheme="minorHAnsi"/>
          <w:b/>
          <w:bCs/>
          <w:sz w:val="24"/>
          <w:szCs w:val="24"/>
          <w:lang w:val="en-US"/>
        </w:rPr>
        <w:t>FIELD NUMBER 16.0:</w:t>
      </w:r>
      <w:r w:rsidRPr="00A02EAE">
        <w:rPr>
          <w:rFonts w:cstheme="minorHAnsi"/>
          <w:b/>
          <w:bCs/>
          <w:sz w:val="24"/>
          <w:szCs w:val="24"/>
          <w:lang w:val="en-US"/>
        </w:rPr>
        <w:tab/>
      </w:r>
      <w:r w:rsidR="00A63308" w:rsidRPr="00A02EAE">
        <w:rPr>
          <w:rFonts w:cstheme="minorHAnsi"/>
          <w:b/>
          <w:bCs/>
          <w:sz w:val="24"/>
          <w:szCs w:val="24"/>
          <w:lang w:val="en-US"/>
        </w:rPr>
        <w:t>Interest Income</w:t>
      </w:r>
      <w:r w:rsidR="003E19EE" w:rsidRPr="00A02EAE">
        <w:rPr>
          <w:rFonts w:cstheme="minorHAnsi"/>
          <w:b/>
          <w:bCs/>
          <w:sz w:val="24"/>
          <w:szCs w:val="24"/>
          <w:lang w:val="en-US"/>
        </w:rPr>
        <w:t xml:space="preserve"> per Unit</w:t>
      </w:r>
      <w:r w:rsidR="00A63308" w:rsidRPr="00A02EAE">
        <w:rPr>
          <w:rFonts w:cstheme="minorHAnsi"/>
          <w:b/>
          <w:bCs/>
          <w:sz w:val="24"/>
          <w:szCs w:val="24"/>
          <w:lang w:val="en-US"/>
        </w:rPr>
        <w:t xml:space="preserve"> </w:t>
      </w:r>
      <w:r w:rsidR="002767A2" w:rsidRPr="00A02EAE">
        <w:rPr>
          <w:rFonts w:cstheme="minorHAnsi"/>
          <w:b/>
          <w:bCs/>
          <w:sz w:val="24"/>
          <w:szCs w:val="24"/>
          <w:lang w:val="en-US"/>
        </w:rPr>
        <w:t>(currency/</w:t>
      </w:r>
      <w:r w:rsidR="004F76A9" w:rsidRPr="00A02EAE">
        <w:rPr>
          <w:rFonts w:cstheme="minorHAnsi"/>
          <w:b/>
          <w:bCs/>
          <w:sz w:val="24"/>
          <w:szCs w:val="24"/>
          <w:lang w:val="en-US"/>
        </w:rPr>
        <w:t>unit</w:t>
      </w:r>
      <w:r w:rsidR="002767A2" w:rsidRPr="00A02EAE">
        <w:rPr>
          <w:rFonts w:cstheme="minorHAnsi"/>
          <w:b/>
          <w:bCs/>
          <w:sz w:val="24"/>
          <w:szCs w:val="24"/>
          <w:lang w:val="en-US"/>
        </w:rPr>
        <w:t>)</w:t>
      </w:r>
    </w:p>
    <w:p w14:paraId="33646D13" w14:textId="77777777" w:rsidR="00A63308" w:rsidRPr="00A02EAE" w:rsidRDefault="00A63308" w:rsidP="00A63308">
      <w:pPr>
        <w:spacing w:after="0" w:line="240" w:lineRule="auto"/>
        <w:jc w:val="both"/>
        <w:rPr>
          <w:rFonts w:cstheme="minorHAnsi"/>
          <w:bCs/>
          <w:sz w:val="24"/>
          <w:szCs w:val="24"/>
          <w:lang w:val="en-US"/>
        </w:rPr>
      </w:pPr>
    </w:p>
    <w:p w14:paraId="2EB93EDB" w14:textId="03FCAEE6" w:rsidR="00A63308" w:rsidRPr="00A02EAE" w:rsidRDefault="00A63308" w:rsidP="00A63308">
      <w:pPr>
        <w:spacing w:after="0" w:line="240" w:lineRule="auto"/>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DRECJUR</w:t>
      </w:r>
    </w:p>
    <w:p w14:paraId="13AD1FF1" w14:textId="77777777" w:rsidR="00A63308" w:rsidRPr="00A02EAE" w:rsidRDefault="00A63308" w:rsidP="00A63308">
      <w:pPr>
        <w:spacing w:after="0" w:line="240" w:lineRule="auto"/>
        <w:ind w:left="2126" w:hanging="2126"/>
        <w:jc w:val="both"/>
        <w:rPr>
          <w:rFonts w:cstheme="minorHAnsi"/>
          <w:bCs/>
          <w:sz w:val="24"/>
          <w:szCs w:val="24"/>
          <w:lang w:val="en-US"/>
        </w:rPr>
      </w:pPr>
    </w:p>
    <w:p w14:paraId="73AF25DB" w14:textId="69D420B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00E86226">
        <w:rPr>
          <w:rFonts w:cstheme="minorHAnsi"/>
          <w:bCs/>
          <w:sz w:val="24"/>
          <w:szCs w:val="24"/>
          <w:lang w:val="en-US"/>
        </w:rPr>
        <w:tab/>
      </w:r>
      <w:r w:rsidRPr="00A02EAE">
        <w:rPr>
          <w:rFonts w:cstheme="minorHAnsi"/>
          <w:bCs/>
          <w:sz w:val="24"/>
          <w:szCs w:val="24"/>
          <w:lang w:val="en-US"/>
        </w:rPr>
        <w:t xml:space="preserve">Report the unit value of </w:t>
      </w:r>
      <w:r w:rsidR="00726DFF" w:rsidRPr="00A02EAE">
        <w:rPr>
          <w:rFonts w:cstheme="minorHAnsi"/>
          <w:bCs/>
          <w:sz w:val="24"/>
          <w:szCs w:val="24"/>
          <w:lang w:val="en-US"/>
        </w:rPr>
        <w:t xml:space="preserve"> </w:t>
      </w:r>
      <w:r w:rsidRPr="00A02EAE">
        <w:rPr>
          <w:rFonts w:cstheme="minorHAnsi"/>
          <w:bCs/>
          <w:sz w:val="24"/>
          <w:szCs w:val="24"/>
          <w:lang w:val="en-US"/>
        </w:rPr>
        <w:t>interest income resulting from late payment of the invoice.</w:t>
      </w:r>
    </w:p>
    <w:p w14:paraId="214C4370" w14:textId="77777777" w:rsidR="00A63308" w:rsidRPr="00A02EAE" w:rsidRDefault="00A63308" w:rsidP="00A63308">
      <w:pPr>
        <w:spacing w:after="0" w:line="240" w:lineRule="auto"/>
        <w:ind w:left="2126" w:hanging="2126"/>
        <w:jc w:val="both"/>
        <w:rPr>
          <w:rFonts w:cstheme="minorHAnsi"/>
          <w:bCs/>
          <w:sz w:val="24"/>
          <w:szCs w:val="24"/>
          <w:lang w:val="en-US"/>
        </w:rPr>
      </w:pPr>
    </w:p>
    <w:p w14:paraId="05C3E35A"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Narrative:</w:t>
      </w:r>
      <w:r w:rsidRPr="00A02EAE">
        <w:rPr>
          <w:rFonts w:cstheme="minorHAnsi"/>
          <w:bCs/>
          <w:sz w:val="24"/>
          <w:szCs w:val="24"/>
          <w:lang w:val="en-US"/>
        </w:rPr>
        <w:tab/>
        <w:t>Describe the conditions u</w:t>
      </w:r>
      <w:r w:rsidR="00BA0FA2" w:rsidRPr="00A02EAE">
        <w:rPr>
          <w:rFonts w:cstheme="minorHAnsi"/>
          <w:bCs/>
          <w:sz w:val="24"/>
          <w:szCs w:val="24"/>
          <w:lang w:val="en-US"/>
        </w:rPr>
        <w:t>nder which you charge customers from late payment.</w:t>
      </w:r>
      <w:r w:rsidRPr="00A02EAE">
        <w:rPr>
          <w:rFonts w:cstheme="minorHAnsi"/>
          <w:bCs/>
          <w:sz w:val="24"/>
          <w:szCs w:val="24"/>
          <w:lang w:val="en-US"/>
        </w:rPr>
        <w:t xml:space="preserve"> If the practice varies by channel of distribution or category of customer, explain why it varies and how</w:t>
      </w:r>
    </w:p>
    <w:p w14:paraId="46F5A7FF" w14:textId="77777777" w:rsidR="00A63308" w:rsidRPr="00A02EAE"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A02EAE"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A02EAE" w:rsidRDefault="0052421B" w:rsidP="00A63308">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17.0:</w:t>
      </w:r>
      <w:r w:rsidRPr="00A02EAE">
        <w:rPr>
          <w:rFonts w:cstheme="minorHAnsi"/>
          <w:b/>
          <w:bCs/>
          <w:sz w:val="24"/>
          <w:szCs w:val="24"/>
          <w:lang w:val="en-US"/>
        </w:rPr>
        <w:tab/>
        <w:t>Taxes on</w:t>
      </w:r>
      <w:r w:rsidR="00A63308" w:rsidRPr="00A02EAE">
        <w:rPr>
          <w:rFonts w:cstheme="minorHAnsi"/>
          <w:b/>
          <w:bCs/>
          <w:sz w:val="24"/>
          <w:szCs w:val="24"/>
          <w:lang w:val="en-US"/>
        </w:rPr>
        <w:t xml:space="preserve"> </w:t>
      </w:r>
      <w:r w:rsidRPr="00A02EAE">
        <w:rPr>
          <w:rFonts w:cstheme="minorHAnsi"/>
          <w:b/>
          <w:bCs/>
          <w:sz w:val="24"/>
          <w:szCs w:val="24"/>
          <w:lang w:val="en-US"/>
        </w:rPr>
        <w:t>Transactions</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211F51B1" w14:textId="77777777" w:rsidR="00A63308" w:rsidRPr="00A02EAE" w:rsidRDefault="00A63308" w:rsidP="00A63308">
      <w:pPr>
        <w:spacing w:after="0" w:line="240" w:lineRule="auto"/>
        <w:ind w:left="2126" w:hanging="2126"/>
        <w:jc w:val="both"/>
        <w:rPr>
          <w:rFonts w:cstheme="minorHAnsi"/>
          <w:bCs/>
          <w:sz w:val="24"/>
          <w:szCs w:val="24"/>
          <w:lang w:val="en-US"/>
        </w:rPr>
      </w:pPr>
    </w:p>
    <w:p w14:paraId="498DBEAE"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DIMPOSTO</w:t>
      </w:r>
    </w:p>
    <w:p w14:paraId="5DD8E8B5" w14:textId="77777777" w:rsidR="00A63308" w:rsidRPr="00A02EAE" w:rsidRDefault="00A63308" w:rsidP="00A63308">
      <w:pPr>
        <w:spacing w:after="0" w:line="240" w:lineRule="auto"/>
        <w:ind w:left="2126" w:hanging="2126"/>
        <w:jc w:val="both"/>
        <w:rPr>
          <w:rFonts w:cstheme="minorHAnsi"/>
          <w:bCs/>
          <w:sz w:val="24"/>
          <w:szCs w:val="24"/>
          <w:lang w:val="en-US"/>
        </w:rPr>
      </w:pPr>
    </w:p>
    <w:p w14:paraId="65645D3D"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the incurred unit value.</w:t>
      </w:r>
    </w:p>
    <w:p w14:paraId="5659E62B" w14:textId="77777777" w:rsidR="00A63308" w:rsidRPr="00A02EAE"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A02EAE"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A02EAE"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A02EAE"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A02EAE" w:rsidRDefault="00315185" w:rsidP="00A63308">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18.0:</w:t>
      </w:r>
      <w:r w:rsidRPr="00A02EAE">
        <w:rPr>
          <w:rFonts w:cstheme="minorHAnsi"/>
          <w:b/>
          <w:bCs/>
          <w:sz w:val="24"/>
          <w:szCs w:val="24"/>
          <w:lang w:val="en-US"/>
        </w:rPr>
        <w:tab/>
      </w:r>
      <w:r w:rsidR="00A63308" w:rsidRPr="00A02EAE">
        <w:rPr>
          <w:rFonts w:cstheme="minorHAnsi"/>
          <w:b/>
          <w:bCs/>
          <w:sz w:val="24"/>
          <w:szCs w:val="24"/>
          <w:lang w:val="en-US"/>
        </w:rPr>
        <w:t>Place of Shipment</w:t>
      </w:r>
    </w:p>
    <w:p w14:paraId="24C9E916" w14:textId="77777777" w:rsidR="00A63308" w:rsidRPr="00A02EAE" w:rsidRDefault="00A63308" w:rsidP="00A63308">
      <w:pPr>
        <w:spacing w:after="0" w:line="240" w:lineRule="auto"/>
        <w:ind w:left="2126" w:hanging="2126"/>
        <w:jc w:val="both"/>
        <w:rPr>
          <w:rFonts w:cstheme="minorHAnsi"/>
          <w:bCs/>
          <w:sz w:val="24"/>
          <w:szCs w:val="24"/>
          <w:lang w:val="en-US"/>
        </w:rPr>
      </w:pPr>
    </w:p>
    <w:p w14:paraId="70FFB77F"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DLOCSAI</w:t>
      </w:r>
    </w:p>
    <w:p w14:paraId="1D2F806B" w14:textId="77777777" w:rsidR="00A63308" w:rsidRPr="00A02EAE" w:rsidRDefault="00A63308" w:rsidP="00A63308">
      <w:pPr>
        <w:spacing w:after="0" w:line="240" w:lineRule="auto"/>
        <w:ind w:left="2126" w:hanging="2126"/>
        <w:jc w:val="both"/>
        <w:rPr>
          <w:rFonts w:cstheme="minorHAnsi"/>
          <w:bCs/>
          <w:sz w:val="24"/>
          <w:szCs w:val="24"/>
          <w:lang w:val="en-US"/>
        </w:rPr>
      </w:pPr>
    </w:p>
    <w:p w14:paraId="425E5752"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the place of shipment if it is different from the place where the product was made.</w:t>
      </w:r>
    </w:p>
    <w:p w14:paraId="3848C573" w14:textId="77777777" w:rsidR="00A63308" w:rsidRPr="00A02EAE"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A02EAE"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A02EAE" w:rsidRDefault="00A63308" w:rsidP="00A63308">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19.0:</w:t>
      </w:r>
      <w:r w:rsidRPr="00A02EAE">
        <w:rPr>
          <w:rFonts w:cstheme="minorHAnsi"/>
          <w:b/>
          <w:bCs/>
          <w:sz w:val="24"/>
          <w:szCs w:val="24"/>
          <w:lang w:val="en-US"/>
        </w:rPr>
        <w:tab/>
        <w:t>Channel of Distribution</w:t>
      </w:r>
    </w:p>
    <w:p w14:paraId="1B5A3F33" w14:textId="77777777" w:rsidR="00A63308" w:rsidRPr="00A02EAE" w:rsidRDefault="00A63308" w:rsidP="00A63308">
      <w:pPr>
        <w:spacing w:after="0" w:line="240" w:lineRule="auto"/>
        <w:ind w:left="2126" w:hanging="2126"/>
        <w:jc w:val="both"/>
        <w:rPr>
          <w:rFonts w:cstheme="minorHAnsi"/>
          <w:bCs/>
          <w:sz w:val="24"/>
          <w:szCs w:val="24"/>
          <w:lang w:val="en-US"/>
        </w:rPr>
      </w:pPr>
    </w:p>
    <w:p w14:paraId="703745B7"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DCANDISTR</w:t>
      </w:r>
    </w:p>
    <w:p w14:paraId="137A748B" w14:textId="77777777" w:rsidR="00A63308" w:rsidRPr="00A02EAE" w:rsidRDefault="00A63308" w:rsidP="00A63308">
      <w:pPr>
        <w:spacing w:after="0" w:line="240" w:lineRule="auto"/>
        <w:ind w:left="2126" w:hanging="2126"/>
        <w:jc w:val="both"/>
        <w:rPr>
          <w:rFonts w:cstheme="minorHAnsi"/>
          <w:bCs/>
          <w:sz w:val="24"/>
          <w:szCs w:val="24"/>
          <w:lang w:val="en-US"/>
        </w:rPr>
      </w:pPr>
    </w:p>
    <w:p w14:paraId="5BD5C419"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The channels of distribution designated in this field should conform to those described in section IV.7.</w:t>
      </w:r>
    </w:p>
    <w:p w14:paraId="32D0D77D"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r>
    </w:p>
    <w:p w14:paraId="10E7992D" w14:textId="77777777" w:rsidR="00A63308" w:rsidRPr="00A02EAE" w:rsidRDefault="00A63308" w:rsidP="00A63308">
      <w:pPr>
        <w:spacing w:after="0" w:line="240" w:lineRule="auto"/>
        <w:ind w:left="2126" w:hanging="2"/>
        <w:jc w:val="both"/>
        <w:rPr>
          <w:rFonts w:cstheme="minorHAnsi"/>
          <w:bCs/>
          <w:sz w:val="24"/>
          <w:szCs w:val="24"/>
          <w:lang w:val="en-US"/>
        </w:rPr>
      </w:pPr>
      <w:r w:rsidRPr="00A02EAE">
        <w:rPr>
          <w:rFonts w:cstheme="minorHAnsi"/>
          <w:bCs/>
          <w:sz w:val="24"/>
          <w:szCs w:val="24"/>
          <w:lang w:val="en-US"/>
        </w:rPr>
        <w:t>1 = channel 1</w:t>
      </w:r>
    </w:p>
    <w:p w14:paraId="1FEC00C2"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t>2 = channel 2</w:t>
      </w:r>
    </w:p>
    <w:p w14:paraId="3BE5C8CD"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t>3 – n = channel 3 until channel n</w:t>
      </w:r>
    </w:p>
    <w:p w14:paraId="79552E65" w14:textId="77777777" w:rsidR="00A63308" w:rsidRPr="00A02EAE" w:rsidRDefault="00A63308" w:rsidP="00A63308">
      <w:pPr>
        <w:spacing w:after="0" w:line="240" w:lineRule="auto"/>
        <w:ind w:left="2126" w:hanging="2126"/>
        <w:jc w:val="both"/>
        <w:rPr>
          <w:rFonts w:cstheme="minorHAnsi"/>
          <w:bCs/>
          <w:sz w:val="24"/>
          <w:szCs w:val="24"/>
          <w:lang w:val="en-US"/>
        </w:rPr>
      </w:pPr>
    </w:p>
    <w:p w14:paraId="53E1D54C" w14:textId="77777777" w:rsidR="00ED35B7" w:rsidRPr="00A02EAE" w:rsidRDefault="00ED35B7" w:rsidP="00A63308">
      <w:pPr>
        <w:spacing w:after="0" w:line="240" w:lineRule="auto"/>
        <w:ind w:left="2126" w:hanging="2126"/>
        <w:jc w:val="both"/>
        <w:rPr>
          <w:rFonts w:cstheme="minorHAnsi"/>
          <w:bCs/>
          <w:sz w:val="24"/>
          <w:szCs w:val="24"/>
          <w:lang w:val="en-US"/>
        </w:rPr>
      </w:pPr>
    </w:p>
    <w:p w14:paraId="19C0A126" w14:textId="77777777" w:rsidR="00A63308" w:rsidRPr="00A02EAE" w:rsidRDefault="00A63308" w:rsidP="00A63308">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20.0:</w:t>
      </w:r>
      <w:r w:rsidRPr="00A02EAE">
        <w:rPr>
          <w:rFonts w:cstheme="minorHAnsi"/>
          <w:b/>
          <w:bCs/>
          <w:sz w:val="24"/>
          <w:szCs w:val="24"/>
          <w:lang w:val="en-US"/>
        </w:rPr>
        <w:tab/>
        <w:t>Terms of Payment</w:t>
      </w:r>
    </w:p>
    <w:p w14:paraId="0DF2EECC" w14:textId="77777777" w:rsidR="00A63308" w:rsidRPr="00A02EAE"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DCONDPAG</w:t>
      </w:r>
    </w:p>
    <w:p w14:paraId="463E7325" w14:textId="77777777" w:rsidR="00A63308" w:rsidRPr="00A02EAE" w:rsidRDefault="00A63308" w:rsidP="00A63308">
      <w:pPr>
        <w:spacing w:after="0" w:line="240" w:lineRule="auto"/>
        <w:ind w:left="2126" w:hanging="2126"/>
        <w:jc w:val="both"/>
        <w:rPr>
          <w:rFonts w:cstheme="minorHAnsi"/>
          <w:bCs/>
          <w:sz w:val="24"/>
          <w:szCs w:val="24"/>
          <w:lang w:val="en-US"/>
        </w:rPr>
      </w:pPr>
    </w:p>
    <w:p w14:paraId="64D438DE"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terms of payment granted the customer</w:t>
      </w:r>
    </w:p>
    <w:p w14:paraId="3C96821A"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r>
    </w:p>
    <w:p w14:paraId="7509F709" w14:textId="77777777" w:rsidR="00A63308" w:rsidRPr="00A02EAE" w:rsidRDefault="00A63308" w:rsidP="00A63308">
      <w:pPr>
        <w:spacing w:after="0" w:line="240" w:lineRule="auto"/>
        <w:ind w:left="2126" w:hanging="2"/>
        <w:jc w:val="both"/>
        <w:rPr>
          <w:rFonts w:cstheme="minorHAnsi"/>
          <w:bCs/>
          <w:sz w:val="24"/>
          <w:szCs w:val="24"/>
          <w:lang w:val="en-US"/>
        </w:rPr>
      </w:pPr>
      <w:r w:rsidRPr="00A02EAE">
        <w:rPr>
          <w:rFonts w:cstheme="minorHAnsi"/>
          <w:bCs/>
          <w:sz w:val="24"/>
          <w:szCs w:val="24"/>
          <w:lang w:val="en-US"/>
        </w:rPr>
        <w:t>1 = 30 days after invoice.</w:t>
      </w:r>
    </w:p>
    <w:p w14:paraId="1A56FB13" w14:textId="77777777" w:rsidR="00A63308" w:rsidRPr="00A02EAE" w:rsidRDefault="00A63308" w:rsidP="00A63308">
      <w:pPr>
        <w:spacing w:after="0" w:line="240" w:lineRule="auto"/>
        <w:ind w:left="2126" w:hanging="2"/>
        <w:jc w:val="both"/>
        <w:rPr>
          <w:rFonts w:cstheme="minorHAnsi"/>
          <w:bCs/>
          <w:sz w:val="24"/>
          <w:szCs w:val="24"/>
          <w:lang w:val="en-US"/>
        </w:rPr>
      </w:pPr>
      <w:r w:rsidRPr="00A02EAE">
        <w:rPr>
          <w:rFonts w:cstheme="minorHAnsi"/>
          <w:bCs/>
          <w:sz w:val="24"/>
          <w:szCs w:val="24"/>
          <w:lang w:val="en-US"/>
        </w:rPr>
        <w:t>2 = 60 days after invoice.</w:t>
      </w:r>
    </w:p>
    <w:p w14:paraId="15EAC379" w14:textId="77777777" w:rsidR="00A63308" w:rsidRPr="00A02EAE" w:rsidRDefault="00A63308" w:rsidP="00A63308">
      <w:pPr>
        <w:spacing w:after="0" w:line="240" w:lineRule="auto"/>
        <w:ind w:left="2126" w:hanging="2"/>
        <w:jc w:val="both"/>
        <w:rPr>
          <w:rFonts w:cstheme="minorHAnsi"/>
          <w:sz w:val="24"/>
          <w:szCs w:val="24"/>
          <w:lang w:val="en-US"/>
        </w:rPr>
      </w:pPr>
      <w:r w:rsidRPr="00A02EAE">
        <w:rPr>
          <w:rFonts w:cstheme="minorHAnsi"/>
          <w:bCs/>
          <w:sz w:val="24"/>
          <w:szCs w:val="24"/>
          <w:lang w:val="en-US"/>
        </w:rPr>
        <w:t>3- n =  Specify other payment terms as required</w:t>
      </w:r>
      <w:r w:rsidRPr="00A02EAE">
        <w:rPr>
          <w:rFonts w:cstheme="minorHAnsi"/>
          <w:sz w:val="24"/>
          <w:szCs w:val="24"/>
          <w:lang w:val="en-US"/>
        </w:rPr>
        <w:t>.</w:t>
      </w:r>
    </w:p>
    <w:p w14:paraId="6A59BBF1" w14:textId="77777777" w:rsidR="00A63308" w:rsidRPr="00A02EAE" w:rsidRDefault="00A63308" w:rsidP="00A63308">
      <w:pPr>
        <w:spacing w:after="0" w:line="240" w:lineRule="auto"/>
        <w:jc w:val="both"/>
        <w:rPr>
          <w:rFonts w:cstheme="minorHAnsi"/>
          <w:sz w:val="24"/>
          <w:szCs w:val="24"/>
          <w:lang w:val="en-US"/>
        </w:rPr>
      </w:pPr>
    </w:p>
    <w:p w14:paraId="0F8BF53B" w14:textId="77777777" w:rsidR="00A63308" w:rsidRPr="00A02EAE" w:rsidRDefault="00A63308" w:rsidP="00A63308">
      <w:pPr>
        <w:spacing w:after="0" w:line="240" w:lineRule="auto"/>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A02EAE">
        <w:rPr>
          <w:rFonts w:cstheme="minorHAnsi"/>
          <w:sz w:val="24"/>
          <w:szCs w:val="24"/>
          <w:lang w:val="en-US"/>
        </w:rPr>
        <w:tab/>
      </w:r>
      <w:r w:rsidRPr="00A02EAE">
        <w:rPr>
          <w:rFonts w:cstheme="minorHAnsi"/>
          <w:sz w:val="24"/>
          <w:szCs w:val="24"/>
          <w:lang w:val="en-US"/>
        </w:rPr>
        <w:tab/>
      </w:r>
    </w:p>
    <w:p w14:paraId="074B8266" w14:textId="77777777" w:rsidR="00A63308" w:rsidRPr="00A02EAE" w:rsidRDefault="00A63308" w:rsidP="00F4717C">
      <w:pPr>
        <w:spacing w:after="0"/>
        <w:rPr>
          <w:rFonts w:cstheme="minorHAnsi"/>
          <w:sz w:val="24"/>
          <w:szCs w:val="24"/>
          <w:lang w:val="en-US"/>
        </w:rPr>
      </w:pPr>
    </w:p>
    <w:p w14:paraId="76D62BBD" w14:textId="77777777" w:rsidR="00A63308" w:rsidRPr="00A02EAE" w:rsidRDefault="00A63308" w:rsidP="00A63308">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21.0:</w:t>
      </w:r>
      <w:r w:rsidRPr="00A02EAE">
        <w:rPr>
          <w:rFonts w:cstheme="minorHAnsi"/>
          <w:b/>
          <w:bCs/>
          <w:sz w:val="24"/>
          <w:szCs w:val="24"/>
          <w:lang w:val="en-US"/>
        </w:rPr>
        <w:tab/>
        <w:t>Level of Trade Adjustment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1158E3B4" w14:textId="77777777" w:rsidR="00A63308" w:rsidRPr="00A02EAE"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A02EAE" w:rsidRDefault="00A63308" w:rsidP="00A63308">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DNCAJUST</w:t>
      </w:r>
    </w:p>
    <w:p w14:paraId="7A272ECC" w14:textId="77777777" w:rsidR="00A63308" w:rsidRPr="00A02EAE" w:rsidRDefault="00A63308" w:rsidP="00A63308">
      <w:pPr>
        <w:rPr>
          <w:rFonts w:cstheme="minorHAnsi"/>
          <w:sz w:val="24"/>
          <w:szCs w:val="24"/>
          <w:lang w:val="en-US"/>
        </w:rPr>
      </w:pPr>
    </w:p>
    <w:p w14:paraId="4C3B3A60" w14:textId="77777777" w:rsidR="00B41E30" w:rsidRPr="00A02EAE" w:rsidRDefault="00B41E30" w:rsidP="00B41E30">
      <w:pPr>
        <w:ind w:left="2126" w:hanging="2126"/>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A02EAE" w:rsidRDefault="00B41E30" w:rsidP="00B41E30">
      <w:pPr>
        <w:spacing w:line="240" w:lineRule="auto"/>
        <w:ind w:left="2126" w:hanging="2126"/>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A02EAE"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A02EAE" w14:paraId="1B425D95" w14:textId="77777777" w:rsidTr="003B0429">
        <w:trPr>
          <w:trHeight w:val="255"/>
        </w:trPr>
        <w:tc>
          <w:tcPr>
            <w:tcW w:w="10053" w:type="dxa"/>
          </w:tcPr>
          <w:p w14:paraId="06984958" w14:textId="77777777" w:rsidR="00A63308" w:rsidRPr="00A02EAE" w:rsidRDefault="00A63308" w:rsidP="003B0429">
            <w:pPr>
              <w:jc w:val="both"/>
              <w:rPr>
                <w:rFonts w:cstheme="minorHAnsi"/>
                <w:bCs/>
                <w:sz w:val="24"/>
                <w:szCs w:val="24"/>
                <w:lang w:val="en-US"/>
              </w:rPr>
            </w:pPr>
            <w:r w:rsidRPr="00A02EAE">
              <w:rPr>
                <w:rFonts w:cstheme="minorHAnsi"/>
                <w:b/>
                <w:bCs/>
                <w:sz w:val="24"/>
                <w:szCs w:val="24"/>
                <w:lang w:val="en-US"/>
              </w:rPr>
              <w:t xml:space="preserve">Fields Nº 22.0 through 26.0: </w:t>
            </w:r>
            <w:r w:rsidRPr="00A02EAE">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A02EAE" w:rsidRDefault="00A63308" w:rsidP="00A63308">
      <w:pPr>
        <w:spacing w:line="240" w:lineRule="auto"/>
        <w:ind w:left="2126" w:hanging="2126"/>
        <w:jc w:val="both"/>
        <w:rPr>
          <w:rFonts w:cstheme="minorHAnsi"/>
          <w:bCs/>
          <w:sz w:val="24"/>
          <w:szCs w:val="24"/>
          <w:lang w:val="en-US"/>
        </w:rPr>
      </w:pPr>
    </w:p>
    <w:p w14:paraId="7540BE3C" w14:textId="77777777" w:rsidR="00A63308" w:rsidRPr="00A02EAE" w:rsidRDefault="00B630E9" w:rsidP="002F3B74">
      <w:pPr>
        <w:ind w:left="2832" w:hanging="2832"/>
        <w:rPr>
          <w:rFonts w:cstheme="minorHAnsi"/>
          <w:sz w:val="24"/>
          <w:szCs w:val="24"/>
          <w:lang w:val="en-US"/>
        </w:rPr>
      </w:pPr>
      <w:r w:rsidRPr="00A02EAE">
        <w:rPr>
          <w:rFonts w:cstheme="minorHAnsi"/>
          <w:b/>
          <w:bCs/>
          <w:sz w:val="24"/>
          <w:szCs w:val="24"/>
          <w:lang w:val="en-US"/>
        </w:rPr>
        <w:t>FIELD NUMBER 22.0:</w:t>
      </w:r>
      <w:r w:rsidRPr="00A02EAE">
        <w:rPr>
          <w:rFonts w:cstheme="minorHAnsi"/>
          <w:b/>
          <w:bCs/>
          <w:sz w:val="24"/>
          <w:szCs w:val="24"/>
          <w:lang w:val="en-US"/>
        </w:rPr>
        <w:tab/>
      </w:r>
      <w:r w:rsidR="00A63308" w:rsidRPr="00A02EAE">
        <w:rPr>
          <w:rFonts w:cstheme="minorHAnsi"/>
          <w:b/>
          <w:bCs/>
          <w:sz w:val="24"/>
          <w:szCs w:val="24"/>
          <w:lang w:val="en-US"/>
        </w:rPr>
        <w:t xml:space="preserve">Inland Freight </w:t>
      </w:r>
      <w:r w:rsidR="002F3B74" w:rsidRPr="00A02EAE">
        <w:rPr>
          <w:rFonts w:cstheme="minorHAnsi"/>
          <w:b/>
          <w:bCs/>
          <w:sz w:val="24"/>
          <w:szCs w:val="24"/>
          <w:lang w:val="en-US"/>
        </w:rPr>
        <w:t>per Unit</w:t>
      </w:r>
      <w:r w:rsidR="00A63308" w:rsidRPr="00A02EAE">
        <w:rPr>
          <w:rFonts w:cstheme="minorHAnsi"/>
          <w:b/>
          <w:bCs/>
          <w:sz w:val="24"/>
          <w:szCs w:val="24"/>
          <w:lang w:val="en-US"/>
        </w:rPr>
        <w:t>- Plant to Distribution Warehouse</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4FCEE86D" w14:textId="77777777" w:rsidR="00A63308" w:rsidRPr="00A02EAE" w:rsidRDefault="00A63308" w:rsidP="00A63308">
      <w:pPr>
        <w:rPr>
          <w:rFonts w:cstheme="minorHAnsi"/>
          <w:sz w:val="24"/>
          <w:szCs w:val="24"/>
          <w:lang w:val="en-US"/>
        </w:rPr>
      </w:pPr>
      <w:r w:rsidRPr="00A02EAE">
        <w:rPr>
          <w:rFonts w:cstheme="minorHAnsi"/>
          <w:sz w:val="24"/>
          <w:szCs w:val="24"/>
          <w:lang w:val="en-US"/>
        </w:rPr>
        <w:lastRenderedPageBreak/>
        <w:t>Field Name:</w:t>
      </w:r>
      <w:r w:rsidRPr="00A02EAE">
        <w:rPr>
          <w:rFonts w:cstheme="minorHAnsi"/>
          <w:sz w:val="24"/>
          <w:szCs w:val="24"/>
          <w:lang w:val="en-US"/>
        </w:rPr>
        <w:tab/>
      </w:r>
      <w:r w:rsidRPr="00A02EAE">
        <w:rPr>
          <w:rFonts w:cstheme="minorHAnsi"/>
          <w:sz w:val="24"/>
          <w:szCs w:val="24"/>
          <w:lang w:val="en-US"/>
        </w:rPr>
        <w:tab/>
        <w:t>DFRETINT</w:t>
      </w:r>
    </w:p>
    <w:p w14:paraId="4FB77557"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A02EAE">
        <w:rPr>
          <w:rFonts w:cstheme="minorHAnsi"/>
          <w:i/>
          <w:iCs/>
          <w:sz w:val="24"/>
          <w:szCs w:val="24"/>
          <w:lang w:val="en-US"/>
        </w:rPr>
        <w:t>e.g.</w:t>
      </w:r>
      <w:r w:rsidRPr="00A02EAE">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A02EAE" w:rsidRDefault="00A63308" w:rsidP="00B630E9">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A02EAE">
        <w:rPr>
          <w:rFonts w:cstheme="minorHAnsi"/>
          <w:sz w:val="24"/>
          <w:szCs w:val="24"/>
          <w:lang w:val="en-US"/>
        </w:rPr>
        <w:t>s</w:t>
      </w:r>
      <w:r w:rsidRPr="00A02EAE">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A02EAE">
        <w:rPr>
          <w:rFonts w:cstheme="minorHAnsi"/>
          <w:i/>
          <w:iCs/>
          <w:sz w:val="24"/>
          <w:szCs w:val="24"/>
          <w:lang w:val="en-US"/>
        </w:rPr>
        <w:t>e.g.</w:t>
      </w:r>
      <w:r w:rsidRPr="00A02EAE">
        <w:rPr>
          <w:rFonts w:cstheme="minorHAnsi"/>
          <w:sz w:val="24"/>
          <w:szCs w:val="24"/>
          <w:lang w:val="en-US"/>
        </w:rPr>
        <w:t>, fuel).  Include your worksheets as attachments to the narrative response.</w:t>
      </w:r>
    </w:p>
    <w:p w14:paraId="1CEB6EE0" w14:textId="77777777" w:rsidR="00ED35B7" w:rsidRPr="00A02EAE" w:rsidRDefault="00ED35B7" w:rsidP="00A63308">
      <w:pPr>
        <w:tabs>
          <w:tab w:val="left" w:pos="-1440"/>
        </w:tabs>
        <w:ind w:left="2124" w:hanging="2124"/>
        <w:jc w:val="both"/>
        <w:rPr>
          <w:rFonts w:cstheme="minorHAnsi"/>
          <w:b/>
          <w:bCs/>
          <w:sz w:val="24"/>
          <w:szCs w:val="24"/>
          <w:lang w:val="en-US"/>
        </w:rPr>
      </w:pPr>
    </w:p>
    <w:p w14:paraId="0F094B1D" w14:textId="77777777" w:rsidR="00A63308" w:rsidRPr="00A02EAE" w:rsidRDefault="00A63308" w:rsidP="00A63308">
      <w:pPr>
        <w:tabs>
          <w:tab w:val="left" w:pos="-1440"/>
        </w:tabs>
        <w:ind w:left="2124" w:hanging="2124"/>
        <w:jc w:val="both"/>
        <w:rPr>
          <w:rFonts w:cstheme="minorHAnsi"/>
          <w:b/>
          <w:bCs/>
          <w:sz w:val="24"/>
          <w:szCs w:val="24"/>
          <w:lang w:val="en-US"/>
        </w:rPr>
      </w:pPr>
      <w:r w:rsidRPr="00A02EAE">
        <w:rPr>
          <w:rFonts w:cstheme="minorHAnsi"/>
          <w:b/>
          <w:bCs/>
          <w:sz w:val="24"/>
          <w:szCs w:val="24"/>
          <w:lang w:val="en-US"/>
        </w:rPr>
        <w:t>FIELD NUMBER 23.0:</w:t>
      </w:r>
      <w:r w:rsidRPr="00A02EAE">
        <w:rPr>
          <w:rFonts w:cstheme="minorHAnsi"/>
          <w:b/>
          <w:bCs/>
          <w:sz w:val="24"/>
          <w:szCs w:val="24"/>
          <w:lang w:val="en-US"/>
        </w:rPr>
        <w:tab/>
        <w:t xml:space="preserve">Warehousing Expense </w:t>
      </w:r>
      <w:r w:rsidR="001672D7" w:rsidRPr="00A02EAE">
        <w:rPr>
          <w:rFonts w:cstheme="minorHAnsi"/>
          <w:b/>
          <w:bCs/>
          <w:sz w:val="24"/>
          <w:szCs w:val="24"/>
          <w:lang w:val="en-US"/>
        </w:rPr>
        <w:t xml:space="preserve">per Unit </w:t>
      </w:r>
      <w:r w:rsidRPr="00A02EAE">
        <w:rPr>
          <w:rFonts w:cstheme="minorHAnsi"/>
          <w:b/>
          <w:bCs/>
          <w:sz w:val="24"/>
          <w:szCs w:val="24"/>
          <w:lang w:val="en-US"/>
        </w:rPr>
        <w:t>– Pre-sale</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729352CD" w14:textId="77777777" w:rsidR="00A63308" w:rsidRPr="00A02EAE" w:rsidRDefault="00A63308" w:rsidP="00A63308">
      <w:pPr>
        <w:tabs>
          <w:tab w:val="left" w:pos="-1440"/>
        </w:tabs>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DDARMPV</w:t>
      </w:r>
    </w:p>
    <w:p w14:paraId="18DC7651" w14:textId="77777777" w:rsidR="0081716A" w:rsidRPr="00A02EAE" w:rsidRDefault="00A63308" w:rsidP="00ED35B7">
      <w:pPr>
        <w:tabs>
          <w:tab w:val="left" w:pos="-1440"/>
        </w:tabs>
        <w:spacing w:after="0" w:line="240" w:lineRule="auto"/>
        <w:ind w:left="2124" w:hanging="2124"/>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A02EAE"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A02EAE" w:rsidRDefault="00A63308" w:rsidP="0081716A">
      <w:pPr>
        <w:tabs>
          <w:tab w:val="left" w:pos="-1440"/>
        </w:tabs>
        <w:spacing w:after="0" w:line="240" w:lineRule="auto"/>
        <w:jc w:val="both"/>
        <w:rPr>
          <w:rFonts w:cstheme="minorHAnsi"/>
          <w:b/>
          <w:bCs/>
          <w:sz w:val="24"/>
          <w:szCs w:val="24"/>
          <w:lang w:val="en-US"/>
        </w:rPr>
      </w:pPr>
      <w:r w:rsidRPr="00A02EAE">
        <w:rPr>
          <w:rFonts w:cstheme="minorHAnsi"/>
          <w:b/>
          <w:bCs/>
          <w:sz w:val="24"/>
          <w:szCs w:val="24"/>
          <w:lang w:val="en-US"/>
        </w:rPr>
        <w:tab/>
      </w:r>
    </w:p>
    <w:p w14:paraId="2587134E" w14:textId="77777777" w:rsidR="00A63308" w:rsidRPr="00A02EAE" w:rsidRDefault="00A63308" w:rsidP="001672D7">
      <w:pPr>
        <w:tabs>
          <w:tab w:val="left" w:pos="-1440"/>
        </w:tabs>
        <w:ind w:left="2832" w:hanging="2832"/>
        <w:jc w:val="both"/>
        <w:rPr>
          <w:rFonts w:cstheme="minorHAnsi"/>
          <w:sz w:val="24"/>
          <w:szCs w:val="24"/>
          <w:lang w:val="en-US"/>
        </w:rPr>
      </w:pPr>
      <w:r w:rsidRPr="00A02EAE">
        <w:rPr>
          <w:rFonts w:cstheme="minorHAnsi"/>
          <w:b/>
          <w:bCs/>
          <w:sz w:val="24"/>
          <w:szCs w:val="24"/>
          <w:lang w:val="en-US"/>
        </w:rPr>
        <w:t>FIELD NUMBER 24.0:</w:t>
      </w:r>
      <w:r w:rsidRPr="00A02EAE">
        <w:rPr>
          <w:rFonts w:cstheme="minorHAnsi"/>
          <w:b/>
          <w:bCs/>
          <w:sz w:val="24"/>
          <w:szCs w:val="24"/>
          <w:lang w:val="en-US"/>
        </w:rPr>
        <w:tab/>
        <w:t xml:space="preserve">Inland Freight </w:t>
      </w:r>
      <w:r w:rsidR="001672D7" w:rsidRPr="00A02EAE">
        <w:rPr>
          <w:rFonts w:cstheme="minorHAnsi"/>
          <w:b/>
          <w:bCs/>
          <w:sz w:val="24"/>
          <w:szCs w:val="24"/>
          <w:lang w:val="en-US"/>
        </w:rPr>
        <w:t xml:space="preserve">per Unit </w:t>
      </w:r>
      <w:r w:rsidRPr="00A02EAE">
        <w:rPr>
          <w:rFonts w:cstheme="minorHAnsi"/>
          <w:b/>
          <w:bCs/>
          <w:sz w:val="24"/>
          <w:szCs w:val="24"/>
          <w:lang w:val="en-US"/>
        </w:rPr>
        <w:t>- Plant/Warehouse to Customer</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49FC6988"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DFRETINTCLI</w:t>
      </w:r>
    </w:p>
    <w:p w14:paraId="73696A35"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A02EAE" w:rsidRDefault="00A63308" w:rsidP="00B630E9">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A02EAE">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A02EAE">
        <w:rPr>
          <w:rFonts w:cstheme="minorHAnsi"/>
          <w:sz w:val="24"/>
          <w:szCs w:val="24"/>
          <w:lang w:val="en-US"/>
        </w:rPr>
        <w:t>ents to the narrative response.</w:t>
      </w:r>
    </w:p>
    <w:p w14:paraId="1435A4E0" w14:textId="77777777" w:rsidR="00B630E9" w:rsidRPr="00A02EAE"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A02EAE" w:rsidRDefault="00B630E9" w:rsidP="00A63308">
      <w:pPr>
        <w:jc w:val="both"/>
        <w:rPr>
          <w:rFonts w:cstheme="minorHAnsi"/>
          <w:sz w:val="24"/>
          <w:szCs w:val="24"/>
          <w:lang w:val="en-US"/>
        </w:rPr>
      </w:pPr>
      <w:r w:rsidRPr="00A02EAE">
        <w:rPr>
          <w:rFonts w:cstheme="minorHAnsi"/>
          <w:b/>
          <w:bCs/>
          <w:sz w:val="24"/>
          <w:szCs w:val="24"/>
          <w:lang w:val="en-US"/>
        </w:rPr>
        <w:t>FIELD NUMBER 25.0:</w:t>
      </w:r>
      <w:r w:rsidRPr="00A02EAE">
        <w:rPr>
          <w:rFonts w:cstheme="minorHAnsi"/>
          <w:b/>
          <w:bCs/>
          <w:sz w:val="24"/>
          <w:szCs w:val="24"/>
          <w:lang w:val="en-US"/>
        </w:rPr>
        <w:tab/>
      </w:r>
      <w:r w:rsidR="00A63308" w:rsidRPr="00A02EAE">
        <w:rPr>
          <w:rFonts w:cstheme="minorHAnsi"/>
          <w:b/>
          <w:bCs/>
          <w:sz w:val="24"/>
          <w:szCs w:val="24"/>
          <w:lang w:val="en-US"/>
        </w:rPr>
        <w:t>Inland Insurance</w:t>
      </w:r>
      <w:r w:rsidR="005D68FA" w:rsidRPr="00A02EAE">
        <w:rPr>
          <w:rFonts w:cstheme="minorHAnsi"/>
          <w:b/>
          <w:bCs/>
          <w:sz w:val="24"/>
          <w:szCs w:val="24"/>
          <w:lang w:val="en-US"/>
        </w:rPr>
        <w:t xml:space="preserve"> </w:t>
      </w:r>
      <w:r w:rsidR="001672D7" w:rsidRPr="00A02EAE">
        <w:rPr>
          <w:rFonts w:cstheme="minorHAnsi"/>
          <w:b/>
          <w:bCs/>
          <w:sz w:val="24"/>
          <w:szCs w:val="24"/>
          <w:lang w:val="en-US"/>
        </w:rPr>
        <w:t xml:space="preserve">per Unit </w:t>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2E4B891A"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DSEGINT</w:t>
      </w:r>
    </w:p>
    <w:p w14:paraId="22D76617"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A02EAE" w:rsidRDefault="00557FFE" w:rsidP="00ED35B7">
      <w:pPr>
        <w:spacing w:after="0" w:line="240" w:lineRule="auto"/>
        <w:jc w:val="both"/>
        <w:rPr>
          <w:rFonts w:cstheme="minorHAnsi"/>
          <w:b/>
          <w:bCs/>
          <w:sz w:val="24"/>
          <w:szCs w:val="24"/>
          <w:lang w:val="en-US"/>
        </w:rPr>
      </w:pPr>
    </w:p>
    <w:p w14:paraId="26C49750" w14:textId="77777777" w:rsidR="00A63308" w:rsidRPr="00A02EAE" w:rsidRDefault="00B630E9" w:rsidP="00A63308">
      <w:pPr>
        <w:jc w:val="both"/>
        <w:rPr>
          <w:rFonts w:cstheme="minorHAnsi"/>
          <w:sz w:val="24"/>
          <w:szCs w:val="24"/>
          <w:lang w:val="en-US"/>
        </w:rPr>
      </w:pPr>
      <w:r w:rsidRPr="00A02EAE">
        <w:rPr>
          <w:rFonts w:cstheme="minorHAnsi"/>
          <w:b/>
          <w:bCs/>
          <w:sz w:val="24"/>
          <w:szCs w:val="24"/>
          <w:lang w:val="en-US"/>
        </w:rPr>
        <w:t>FIELD NUMBER 26.0:</w:t>
      </w:r>
      <w:r w:rsidRPr="00A02EAE">
        <w:rPr>
          <w:rFonts w:cstheme="minorHAnsi"/>
          <w:b/>
          <w:bCs/>
          <w:sz w:val="24"/>
          <w:szCs w:val="24"/>
          <w:lang w:val="en-US"/>
        </w:rPr>
        <w:tab/>
      </w:r>
      <w:r w:rsidR="00A63308" w:rsidRPr="00A02EAE">
        <w:rPr>
          <w:rFonts w:cstheme="minorHAnsi"/>
          <w:b/>
          <w:bCs/>
          <w:sz w:val="24"/>
          <w:szCs w:val="24"/>
          <w:lang w:val="en-US"/>
        </w:rPr>
        <w:t>Destination</w:t>
      </w:r>
    </w:p>
    <w:p w14:paraId="5EEDA397"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DDEST</w:t>
      </w:r>
    </w:p>
    <w:p w14:paraId="5DA9B54A"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customer’s place of delivery.</w:t>
      </w:r>
    </w:p>
    <w:p w14:paraId="529CC521" w14:textId="77777777" w:rsidR="00712F40" w:rsidRPr="00A02EAE" w:rsidRDefault="00712F40" w:rsidP="00A63308">
      <w:pPr>
        <w:rPr>
          <w:rFonts w:cstheme="minorHAnsi"/>
          <w:b/>
          <w:bCs/>
          <w:sz w:val="24"/>
          <w:szCs w:val="24"/>
          <w:lang w:val="en-US"/>
        </w:rPr>
      </w:pPr>
    </w:p>
    <w:p w14:paraId="63435662" w14:textId="77777777" w:rsidR="00A63308" w:rsidRPr="00A02EAE" w:rsidRDefault="00B630E9" w:rsidP="00A63308">
      <w:pPr>
        <w:rPr>
          <w:rFonts w:cstheme="minorHAnsi"/>
          <w:sz w:val="24"/>
          <w:szCs w:val="24"/>
          <w:lang w:val="en-US"/>
        </w:rPr>
      </w:pPr>
      <w:r w:rsidRPr="00A02EAE">
        <w:rPr>
          <w:rFonts w:cstheme="minorHAnsi"/>
          <w:b/>
          <w:bCs/>
          <w:sz w:val="24"/>
          <w:szCs w:val="24"/>
          <w:lang w:val="en-US"/>
        </w:rPr>
        <w:t>FIELD NUMBER 27.0:</w:t>
      </w:r>
      <w:r w:rsidRPr="00A02EAE">
        <w:rPr>
          <w:rFonts w:cstheme="minorHAnsi"/>
          <w:b/>
          <w:bCs/>
          <w:sz w:val="24"/>
          <w:szCs w:val="24"/>
          <w:lang w:val="en-US"/>
        </w:rPr>
        <w:tab/>
      </w:r>
      <w:r w:rsidR="00A63308" w:rsidRPr="00A02EAE">
        <w:rPr>
          <w:rFonts w:cstheme="minorHAnsi"/>
          <w:b/>
          <w:bCs/>
          <w:sz w:val="24"/>
          <w:szCs w:val="24"/>
          <w:lang w:val="en-US"/>
        </w:rPr>
        <w:t>Commissions</w:t>
      </w:r>
      <w:r w:rsidR="00A63308" w:rsidRPr="00A02EAE">
        <w:rPr>
          <w:rFonts w:cstheme="minorHAnsi"/>
          <w:b/>
          <w:bCs/>
          <w:sz w:val="24"/>
          <w:szCs w:val="24"/>
          <w:lang w:val="en-US"/>
        </w:rPr>
        <w:tab/>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2955CDD0"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DCOMIS</w:t>
      </w:r>
    </w:p>
    <w:p w14:paraId="5BC560BB"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A02EAE"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A02EAE" w:rsidRDefault="00A63308" w:rsidP="00A63308">
      <w:pPr>
        <w:tabs>
          <w:tab w:val="left" w:pos="-1440"/>
        </w:tabs>
        <w:ind w:left="2124" w:hanging="2124"/>
        <w:jc w:val="both"/>
        <w:rPr>
          <w:rFonts w:cstheme="minorHAnsi"/>
          <w:b/>
          <w:bCs/>
          <w:sz w:val="24"/>
          <w:szCs w:val="24"/>
          <w:lang w:val="en-US"/>
        </w:rPr>
      </w:pPr>
      <w:r w:rsidRPr="00A02EAE">
        <w:rPr>
          <w:rFonts w:cstheme="minorHAnsi"/>
          <w:b/>
          <w:bCs/>
          <w:sz w:val="24"/>
          <w:szCs w:val="24"/>
          <w:lang w:val="en-US"/>
        </w:rPr>
        <w:t>FIELD NUMBER 28.0:</w:t>
      </w:r>
      <w:r w:rsidRPr="00A02EAE">
        <w:rPr>
          <w:rFonts w:cstheme="minorHAnsi"/>
          <w:b/>
          <w:bCs/>
          <w:sz w:val="24"/>
          <w:szCs w:val="24"/>
          <w:lang w:val="en-US"/>
        </w:rPr>
        <w:tab/>
        <w:t>Selling Agent</w:t>
      </w:r>
    </w:p>
    <w:p w14:paraId="69FECBAA" w14:textId="77777777" w:rsidR="00A63308" w:rsidRPr="00A02EAE" w:rsidRDefault="00A63308" w:rsidP="00A63308">
      <w:pPr>
        <w:tabs>
          <w:tab w:val="left" w:pos="-1440"/>
        </w:tabs>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DAGENT</w:t>
      </w:r>
    </w:p>
    <w:p w14:paraId="6ED81F68"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A02EAE"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A02EAE" w:rsidRDefault="00A63308" w:rsidP="00A63308">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29.0:</w:t>
      </w:r>
      <w:r w:rsidRPr="00A02EAE">
        <w:rPr>
          <w:rFonts w:cstheme="minorHAnsi"/>
          <w:b/>
          <w:sz w:val="24"/>
          <w:szCs w:val="24"/>
          <w:lang w:val="en-US"/>
        </w:rPr>
        <w:tab/>
        <w:t xml:space="preserve">Selling Agent Relationship </w:t>
      </w:r>
    </w:p>
    <w:p w14:paraId="61903277"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DRELAG</w:t>
      </w:r>
    </w:p>
    <w:p w14:paraId="73ECF3BE"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code designating affiliation</w:t>
      </w:r>
    </w:p>
    <w:p w14:paraId="644FC22C"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r w:rsidRPr="00A02EAE">
        <w:rPr>
          <w:rFonts w:cstheme="minorHAnsi"/>
          <w:sz w:val="24"/>
          <w:szCs w:val="24"/>
          <w:lang w:val="en-US"/>
        </w:rPr>
        <w:tab/>
        <w:t>1 = Unaffiliated</w:t>
      </w:r>
    </w:p>
    <w:p w14:paraId="62D8FF74" w14:textId="77777777" w:rsidR="00A63308" w:rsidRPr="00A02EAE" w:rsidRDefault="00A63308" w:rsidP="00A63308">
      <w:pPr>
        <w:tabs>
          <w:tab w:val="left" w:pos="-1440"/>
        </w:tabs>
        <w:spacing w:after="0"/>
        <w:ind w:left="2124" w:hanging="2124"/>
        <w:jc w:val="both"/>
        <w:rPr>
          <w:rFonts w:cstheme="minorHAnsi"/>
          <w:sz w:val="24"/>
          <w:szCs w:val="24"/>
          <w:lang w:val="en-US"/>
        </w:rPr>
      </w:pPr>
      <w:r w:rsidRPr="00A02EAE">
        <w:rPr>
          <w:rFonts w:cstheme="minorHAnsi"/>
          <w:sz w:val="24"/>
          <w:szCs w:val="24"/>
          <w:lang w:val="en-US"/>
        </w:rPr>
        <w:tab/>
        <w:t>2 = Affiliated</w:t>
      </w:r>
    </w:p>
    <w:p w14:paraId="39CCED71"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A02EAE"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A02EAE" w:rsidRDefault="00A63308" w:rsidP="00A63308">
      <w:pPr>
        <w:tabs>
          <w:tab w:val="left" w:pos="-1440"/>
        </w:tabs>
        <w:ind w:left="2124" w:hanging="2124"/>
        <w:jc w:val="both"/>
        <w:rPr>
          <w:rFonts w:cstheme="minorHAnsi"/>
          <w:b/>
          <w:bCs/>
          <w:sz w:val="24"/>
          <w:szCs w:val="24"/>
          <w:lang w:val="en-US"/>
        </w:rPr>
      </w:pPr>
      <w:r w:rsidRPr="00A02EAE">
        <w:rPr>
          <w:rFonts w:cstheme="minorHAnsi"/>
          <w:b/>
          <w:sz w:val="24"/>
          <w:szCs w:val="24"/>
          <w:lang w:val="en-US"/>
        </w:rPr>
        <w:t>FIELD NUMBER 30.0:</w:t>
      </w:r>
      <w:r w:rsidRPr="00A02EAE">
        <w:rPr>
          <w:rFonts w:cstheme="minorHAnsi"/>
          <w:sz w:val="24"/>
          <w:szCs w:val="24"/>
          <w:lang w:val="en-US"/>
        </w:rPr>
        <w:tab/>
      </w:r>
      <w:r w:rsidRPr="00A02EAE">
        <w:rPr>
          <w:rFonts w:cstheme="minorHAnsi"/>
          <w:b/>
          <w:bCs/>
          <w:sz w:val="24"/>
          <w:szCs w:val="24"/>
          <w:lang w:val="en-US"/>
        </w:rPr>
        <w:t xml:space="preserve">Warehousing Expense </w:t>
      </w:r>
      <w:r w:rsidR="001672D7" w:rsidRPr="00A02EAE">
        <w:rPr>
          <w:rFonts w:cstheme="minorHAnsi"/>
          <w:b/>
          <w:bCs/>
          <w:sz w:val="24"/>
          <w:szCs w:val="24"/>
          <w:lang w:val="en-US"/>
        </w:rPr>
        <w:t xml:space="preserve">per Unit </w:t>
      </w:r>
      <w:r w:rsidRPr="00A02EAE">
        <w:rPr>
          <w:rFonts w:cstheme="minorHAnsi"/>
          <w:b/>
          <w:bCs/>
          <w:sz w:val="24"/>
          <w:szCs w:val="24"/>
          <w:lang w:val="en-US"/>
        </w:rPr>
        <w:t>– After-sale</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0ECB25A4"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DDESPARMPS</w:t>
      </w:r>
    </w:p>
    <w:p w14:paraId="226FB4D6"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A02EAE" w:rsidRDefault="00A63308" w:rsidP="00A63308">
      <w:pPr>
        <w:ind w:left="2124" w:hanging="2124"/>
        <w:jc w:val="both"/>
        <w:rPr>
          <w:rFonts w:cstheme="minorHAnsi"/>
          <w:b/>
          <w:bCs/>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w:t>
      </w:r>
      <w:r w:rsidR="00BA3A51" w:rsidRPr="00A02EAE">
        <w:rPr>
          <w:rFonts w:cstheme="minorHAnsi"/>
          <w:sz w:val="24"/>
          <w:szCs w:val="24"/>
          <w:lang w:val="en-US"/>
        </w:rPr>
        <w:t xml:space="preserve">direct </w:t>
      </w:r>
      <w:r w:rsidRPr="00A02EAE">
        <w:rPr>
          <w:rFonts w:cstheme="minorHAnsi"/>
          <w:sz w:val="24"/>
          <w:szCs w:val="24"/>
          <w:lang w:val="en-US"/>
        </w:rPr>
        <w:t xml:space="preserve">cost of after-sale warehousing provided to the client. The cost of warehousing reported in this field should include only direct expenses, </w:t>
      </w:r>
      <w:r w:rsidR="00B9772B" w:rsidRPr="00A02EAE">
        <w:rPr>
          <w:rFonts w:cstheme="minorHAnsi"/>
          <w:sz w:val="24"/>
          <w:szCs w:val="24"/>
          <w:lang w:val="en-US"/>
        </w:rPr>
        <w:t>minus the</w:t>
      </w:r>
      <w:r w:rsidRPr="00A02EAE">
        <w:rPr>
          <w:rFonts w:cstheme="minorHAnsi"/>
          <w:sz w:val="24"/>
          <w:szCs w:val="24"/>
          <w:lang w:val="en-US"/>
        </w:rPr>
        <w:t xml:space="preserve"> reimbursement received from the customer. The indirect expenses must be reported in field 34.0</w:t>
      </w:r>
    </w:p>
    <w:p w14:paraId="6D0C9C91"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A02EAE">
        <w:rPr>
          <w:rFonts w:cstheme="minorHAnsi"/>
          <w:sz w:val="24"/>
          <w:szCs w:val="24"/>
          <w:lang w:val="en-US"/>
        </w:rPr>
        <w:t xml:space="preserve">direct and indirect </w:t>
      </w:r>
      <w:r w:rsidRPr="00A02EAE">
        <w:rPr>
          <w:rFonts w:cstheme="minorHAnsi"/>
          <w:sz w:val="24"/>
          <w:szCs w:val="24"/>
          <w:lang w:val="en-US"/>
        </w:rPr>
        <w:t>cost of the warehouse operations.</w:t>
      </w:r>
    </w:p>
    <w:p w14:paraId="17DF4B28"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A02EAE" w:rsidRDefault="00A63308" w:rsidP="00A63308">
      <w:pPr>
        <w:tabs>
          <w:tab w:val="left" w:pos="-1440"/>
        </w:tabs>
        <w:spacing w:after="0" w:line="240" w:lineRule="auto"/>
        <w:ind w:left="2126" w:hanging="2126"/>
        <w:jc w:val="both"/>
        <w:rPr>
          <w:rFonts w:cstheme="minorHAnsi"/>
          <w:b/>
          <w:sz w:val="24"/>
          <w:szCs w:val="24"/>
          <w:lang w:val="en-US"/>
        </w:rPr>
      </w:pPr>
      <w:r w:rsidRPr="00A02EAE">
        <w:rPr>
          <w:rFonts w:cstheme="minorHAnsi"/>
          <w:b/>
          <w:sz w:val="24"/>
          <w:szCs w:val="24"/>
          <w:lang w:val="en-US"/>
        </w:rPr>
        <w:t>FIELD NUMBER 31.0:</w:t>
      </w:r>
      <w:r w:rsidRPr="00A02EAE">
        <w:rPr>
          <w:rFonts w:cstheme="minorHAnsi"/>
          <w:b/>
          <w:sz w:val="24"/>
          <w:szCs w:val="24"/>
          <w:lang w:val="en-US"/>
        </w:rPr>
        <w:tab/>
        <w:t>Advertising Expenses</w:t>
      </w:r>
      <w:r w:rsidR="001672D7" w:rsidRPr="00A02EAE">
        <w:rPr>
          <w:rFonts w:cstheme="minorHAnsi"/>
          <w:b/>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484D44DC" w14:textId="77777777" w:rsidR="00A63308" w:rsidRPr="00A02EAE"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DDESPROP</w:t>
      </w:r>
    </w:p>
    <w:p w14:paraId="5390DD10" w14:textId="77777777" w:rsidR="00A63308" w:rsidRPr="00A02EAE"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A02EAE" w:rsidRDefault="00A63308" w:rsidP="00A63308">
      <w:pPr>
        <w:tabs>
          <w:tab w:val="left" w:pos="-1440"/>
        </w:tabs>
        <w:spacing w:after="0" w:line="240" w:lineRule="auto"/>
        <w:ind w:left="2126" w:hanging="2126"/>
        <w:jc w:val="both"/>
        <w:rPr>
          <w:rFonts w:cstheme="minorHAnsi"/>
          <w:b/>
          <w:sz w:val="24"/>
          <w:szCs w:val="24"/>
          <w:lang w:val="en-US"/>
        </w:rPr>
      </w:pPr>
      <w:r w:rsidRPr="00A02EAE">
        <w:rPr>
          <w:rFonts w:cstheme="minorHAnsi"/>
          <w:b/>
          <w:sz w:val="24"/>
          <w:szCs w:val="24"/>
          <w:lang w:val="en-US"/>
        </w:rPr>
        <w:tab/>
      </w:r>
      <w:r w:rsidRPr="00A02EAE">
        <w:rPr>
          <w:rFonts w:cstheme="minorHAnsi"/>
          <w:b/>
          <w:sz w:val="24"/>
          <w:szCs w:val="24"/>
          <w:lang w:val="en-US"/>
        </w:rPr>
        <w:tab/>
      </w:r>
    </w:p>
    <w:p w14:paraId="37EFDF78"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A02EAE"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A02EAE" w:rsidRDefault="00A63308" w:rsidP="00A63308">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32.0:</w:t>
      </w:r>
      <w:r w:rsidRPr="00A02EAE">
        <w:rPr>
          <w:rFonts w:cstheme="minorHAnsi"/>
          <w:b/>
          <w:sz w:val="24"/>
          <w:szCs w:val="24"/>
          <w:lang w:val="en-US"/>
        </w:rPr>
        <w:tab/>
        <w:t>Technical Service Expense</w:t>
      </w:r>
      <w:r w:rsidR="001672D7" w:rsidRPr="00A02EAE">
        <w:rPr>
          <w:rFonts w:cstheme="minorHAnsi"/>
          <w:b/>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1E293854"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DDESPASS</w:t>
      </w:r>
    </w:p>
    <w:p w14:paraId="2E62A67D"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w:t>
      </w:r>
      <w:r w:rsidRPr="00A02EAE">
        <w:rPr>
          <w:rFonts w:cstheme="minorHAnsi"/>
          <w:bCs/>
          <w:sz w:val="24"/>
          <w:szCs w:val="24"/>
          <w:lang w:val="en-US"/>
        </w:rPr>
        <w:t>technical services</w:t>
      </w:r>
      <w:r w:rsidRPr="00A02EAE">
        <w:rPr>
          <w:rFonts w:cstheme="minorHAnsi"/>
          <w:sz w:val="24"/>
          <w:szCs w:val="24"/>
          <w:lang w:val="en-US"/>
        </w:rPr>
        <w:t xml:space="preserve">.  Include only the direct expense </w:t>
      </w:r>
      <w:r w:rsidR="00675D0A" w:rsidRPr="00A02EAE">
        <w:rPr>
          <w:rFonts w:cstheme="minorHAnsi"/>
          <w:sz w:val="24"/>
          <w:szCs w:val="24"/>
          <w:lang w:val="en-US"/>
        </w:rPr>
        <w:t>minus the</w:t>
      </w:r>
      <w:r w:rsidRPr="00A02EAE">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A02EAE" w:rsidRDefault="00B630E9" w:rsidP="00D46136">
      <w:pPr>
        <w:spacing w:after="0" w:line="240" w:lineRule="auto"/>
        <w:rPr>
          <w:rFonts w:cstheme="minorHAnsi"/>
          <w:b/>
          <w:sz w:val="24"/>
          <w:szCs w:val="24"/>
          <w:lang w:val="en-US"/>
        </w:rPr>
      </w:pPr>
    </w:p>
    <w:p w14:paraId="7EE5A1B9" w14:textId="0F14855A" w:rsidR="00A63308" w:rsidRPr="00A02EAE" w:rsidRDefault="00B630E9" w:rsidP="00A63308">
      <w:pPr>
        <w:rPr>
          <w:rFonts w:cstheme="minorHAnsi"/>
          <w:b/>
          <w:sz w:val="24"/>
          <w:szCs w:val="24"/>
          <w:lang w:val="en-US"/>
        </w:rPr>
      </w:pPr>
      <w:r w:rsidRPr="00A02EAE">
        <w:rPr>
          <w:rFonts w:cstheme="minorHAnsi"/>
          <w:b/>
          <w:sz w:val="24"/>
          <w:szCs w:val="24"/>
          <w:lang w:val="en-US"/>
        </w:rPr>
        <w:t>FIELD NUMER</w:t>
      </w:r>
      <w:r w:rsidR="00A63308" w:rsidRPr="00A02EAE">
        <w:rPr>
          <w:rFonts w:cstheme="minorHAnsi"/>
          <w:b/>
          <w:sz w:val="24"/>
          <w:szCs w:val="24"/>
          <w:lang w:val="en-US"/>
        </w:rPr>
        <w:t xml:space="preserve"> 33.(1-n):</w:t>
      </w:r>
      <w:r w:rsidR="00E86226">
        <w:rPr>
          <w:rFonts w:cstheme="minorHAnsi"/>
          <w:b/>
          <w:sz w:val="24"/>
          <w:szCs w:val="24"/>
          <w:lang w:val="en-US"/>
        </w:rPr>
        <w:t xml:space="preserve"> </w:t>
      </w:r>
      <w:r w:rsidR="00A63308" w:rsidRPr="00A02EAE">
        <w:rPr>
          <w:rFonts w:cstheme="minorHAnsi"/>
          <w:b/>
          <w:bCs/>
          <w:sz w:val="24"/>
          <w:szCs w:val="24"/>
          <w:lang w:val="en-US"/>
        </w:rPr>
        <w:t>Other Direct Selling Expenses</w:t>
      </w:r>
      <w:r w:rsidR="001672D7" w:rsidRPr="00A02EAE">
        <w:rPr>
          <w:rFonts w:cstheme="minorHAnsi"/>
          <w:b/>
          <w:bCs/>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4A7A3B34"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DDESPODIR</w:t>
      </w:r>
      <w:r w:rsidR="0034228C" w:rsidRPr="00A02EAE">
        <w:rPr>
          <w:rFonts w:cstheme="minorHAnsi"/>
          <w:sz w:val="24"/>
          <w:szCs w:val="24"/>
          <w:lang w:val="en-US"/>
        </w:rPr>
        <w:t xml:space="preserve"> (1-n)</w:t>
      </w:r>
    </w:p>
    <w:p w14:paraId="4E3E239D"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A02EAE">
        <w:rPr>
          <w:rFonts w:cstheme="minorHAnsi"/>
          <w:sz w:val="24"/>
          <w:szCs w:val="24"/>
          <w:lang w:val="en-US"/>
        </w:rPr>
        <w:t>minus the</w:t>
      </w:r>
      <w:r w:rsidRPr="00A02EAE">
        <w:rPr>
          <w:rFonts w:cstheme="minorHAnsi"/>
          <w:sz w:val="24"/>
          <w:szCs w:val="24"/>
          <w:lang w:val="en-US"/>
        </w:rPr>
        <w:t xml:space="preserve"> reimbursement received from the customer.</w:t>
      </w:r>
    </w:p>
    <w:p w14:paraId="40E92330"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A02EAE"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A02EAE" w:rsidRDefault="00A63308" w:rsidP="00A63308">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34.0:</w:t>
      </w:r>
      <w:r w:rsidRPr="00A02EAE">
        <w:rPr>
          <w:rFonts w:cstheme="minorHAnsi"/>
          <w:b/>
          <w:sz w:val="24"/>
          <w:szCs w:val="24"/>
          <w:lang w:val="en-US"/>
        </w:rPr>
        <w:tab/>
        <w:t>Indirect Selling Expenses</w:t>
      </w:r>
      <w:r w:rsidR="005D68FA" w:rsidRPr="00A02EAE">
        <w:rPr>
          <w:rFonts w:cstheme="minorHAnsi"/>
          <w:b/>
          <w:bCs/>
          <w:sz w:val="24"/>
          <w:szCs w:val="24"/>
          <w:lang w:val="en-US"/>
        </w:rPr>
        <w:t xml:space="preserve"> </w:t>
      </w:r>
      <w:r w:rsidR="001672D7" w:rsidRPr="00A02EAE">
        <w:rPr>
          <w:rFonts w:cstheme="minorHAnsi"/>
          <w:b/>
          <w:bCs/>
          <w:sz w:val="24"/>
          <w:szCs w:val="24"/>
          <w:lang w:val="en-US"/>
        </w:rPr>
        <w:t xml:space="preserve">per Unit </w:t>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55050198"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DDESPIND</w:t>
      </w:r>
    </w:p>
    <w:p w14:paraId="3C1AF54B" w14:textId="12BE3F4A"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indirect selling expenses (e.g., sales office rent and salesmen’s salaries) incurred to sell the product in the </w:t>
      </w:r>
      <w:r w:rsidR="00705688" w:rsidRPr="00A02EAE">
        <w:rPr>
          <w:rFonts w:cstheme="minorHAnsi"/>
          <w:sz w:val="24"/>
          <w:szCs w:val="24"/>
          <w:lang w:val="en-US"/>
        </w:rPr>
        <w:t>domestic market</w:t>
      </w:r>
      <w:r w:rsidRPr="00A02EAE">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A02EAE" w:rsidRDefault="00B630E9" w:rsidP="00D46136">
      <w:pPr>
        <w:spacing w:after="0" w:line="240" w:lineRule="auto"/>
        <w:rPr>
          <w:rFonts w:cstheme="minorHAnsi"/>
          <w:b/>
          <w:sz w:val="24"/>
          <w:szCs w:val="24"/>
          <w:lang w:val="en-US"/>
        </w:rPr>
      </w:pPr>
    </w:p>
    <w:p w14:paraId="31AC422C" w14:textId="77777777" w:rsidR="00A63308" w:rsidRPr="00A02EAE" w:rsidRDefault="00B630E9" w:rsidP="00A63308">
      <w:pPr>
        <w:rPr>
          <w:rFonts w:cstheme="minorHAnsi"/>
          <w:b/>
          <w:bCs/>
          <w:sz w:val="24"/>
          <w:szCs w:val="24"/>
          <w:lang w:val="en-US"/>
        </w:rPr>
      </w:pPr>
      <w:r w:rsidRPr="00A02EAE">
        <w:rPr>
          <w:rFonts w:cstheme="minorHAnsi"/>
          <w:b/>
          <w:sz w:val="24"/>
          <w:szCs w:val="24"/>
          <w:lang w:val="en-US"/>
        </w:rPr>
        <w:lastRenderedPageBreak/>
        <w:t>FIELD NUMBER 35.0:</w:t>
      </w:r>
      <w:r w:rsidRPr="00A02EAE">
        <w:rPr>
          <w:rFonts w:cstheme="minorHAnsi"/>
          <w:b/>
          <w:sz w:val="24"/>
          <w:szCs w:val="24"/>
          <w:lang w:val="en-US"/>
        </w:rPr>
        <w:tab/>
      </w:r>
      <w:r w:rsidR="00A63308" w:rsidRPr="00A02EAE">
        <w:rPr>
          <w:rFonts w:cstheme="minorHAnsi"/>
          <w:b/>
          <w:bCs/>
          <w:sz w:val="24"/>
          <w:szCs w:val="24"/>
          <w:lang w:val="en-US"/>
        </w:rPr>
        <w:t>Inventory Carrying Costs</w:t>
      </w:r>
      <w:r w:rsidR="005D68FA" w:rsidRPr="00A02EAE">
        <w:rPr>
          <w:rFonts w:cstheme="minorHAnsi"/>
          <w:b/>
          <w:bCs/>
          <w:sz w:val="24"/>
          <w:szCs w:val="24"/>
          <w:lang w:val="en-US"/>
        </w:rPr>
        <w:t xml:space="preserve"> </w:t>
      </w:r>
      <w:r w:rsidR="001672D7" w:rsidRPr="00A02EAE">
        <w:rPr>
          <w:rFonts w:cstheme="minorHAnsi"/>
          <w:b/>
          <w:bCs/>
          <w:sz w:val="24"/>
          <w:szCs w:val="24"/>
          <w:lang w:val="en-US"/>
        </w:rPr>
        <w:t xml:space="preserve">per Unit </w:t>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387353C6" w14:textId="77777777" w:rsidR="00A63308" w:rsidRPr="00A02EAE" w:rsidRDefault="00A63308" w:rsidP="00A63308">
      <w:pPr>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r>
      <w:r w:rsidRPr="00A02EAE">
        <w:rPr>
          <w:rFonts w:cstheme="minorHAnsi"/>
          <w:bCs/>
          <w:sz w:val="24"/>
          <w:szCs w:val="24"/>
          <w:lang w:val="en-US"/>
        </w:rPr>
        <w:tab/>
        <w:t>DDESPEST</w:t>
      </w:r>
    </w:p>
    <w:p w14:paraId="3B6198D7"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unit opport</w:t>
      </w:r>
      <w:r w:rsidR="004F76A9" w:rsidRPr="00A02EAE">
        <w:rPr>
          <w:rFonts w:cstheme="minorHAnsi"/>
          <w:sz w:val="24"/>
          <w:szCs w:val="24"/>
          <w:lang w:val="en-US"/>
        </w:rPr>
        <w:t>unit</w:t>
      </w:r>
      <w:r w:rsidR="00170B3B" w:rsidRPr="00A02EAE">
        <w:rPr>
          <w:rFonts w:cstheme="minorHAnsi"/>
          <w:sz w:val="24"/>
          <w:szCs w:val="24"/>
          <w:lang w:val="en-US"/>
        </w:rPr>
        <w:t>y</w:t>
      </w:r>
      <w:r w:rsidRPr="00A02EAE">
        <w:rPr>
          <w:rFonts w:cstheme="minorHAnsi"/>
          <w:sz w:val="24"/>
          <w:szCs w:val="24"/>
          <w:lang w:val="en-US"/>
        </w:rPr>
        <w:t xml:space="preserve"> cost incurred </w:t>
      </w:r>
      <w:r w:rsidR="00D35627" w:rsidRPr="00A02EAE">
        <w:rPr>
          <w:rFonts w:cstheme="minorHAnsi"/>
          <w:sz w:val="24"/>
          <w:szCs w:val="24"/>
          <w:lang w:val="en-US"/>
        </w:rPr>
        <w:t>to hold stocks for sale</w:t>
      </w:r>
      <w:r w:rsidRPr="00A02EAE">
        <w:rPr>
          <w:rFonts w:cstheme="minorHAnsi"/>
          <w:sz w:val="24"/>
          <w:szCs w:val="24"/>
          <w:lang w:val="en-US"/>
        </w:rPr>
        <w:t>, computed at the actual cost of short-term debt incurred by your company</w:t>
      </w:r>
      <w:r w:rsidR="00170B3B" w:rsidRPr="00A02EAE">
        <w:rPr>
          <w:rFonts w:cstheme="minorHAnsi"/>
          <w:sz w:val="24"/>
          <w:szCs w:val="24"/>
          <w:lang w:val="en-US"/>
        </w:rPr>
        <w:t xml:space="preserve">. </w:t>
      </w:r>
      <w:r w:rsidRPr="00A02EAE">
        <w:rPr>
          <w:rFonts w:cstheme="minorHAnsi"/>
          <w:sz w:val="24"/>
          <w:szCs w:val="24"/>
          <w:lang w:val="en-US"/>
        </w:rPr>
        <w:t>If you did not borrow short-term during the period of investigation, use a published commercial short-term lending rate.</w:t>
      </w:r>
    </w:p>
    <w:p w14:paraId="2A3135A4"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how the products under investigation are stored prior to </w:t>
      </w:r>
      <w:r w:rsidR="00170B3B" w:rsidRPr="00A02EAE">
        <w:rPr>
          <w:rFonts w:cstheme="minorHAnsi"/>
          <w:sz w:val="24"/>
          <w:szCs w:val="24"/>
          <w:lang w:val="en-US"/>
        </w:rPr>
        <w:t>sale</w:t>
      </w:r>
      <w:r w:rsidR="00D35627" w:rsidRPr="00A02EAE">
        <w:rPr>
          <w:rFonts w:cstheme="minorHAnsi"/>
          <w:sz w:val="24"/>
          <w:szCs w:val="24"/>
          <w:lang w:val="en-US"/>
        </w:rPr>
        <w:t xml:space="preserve"> </w:t>
      </w:r>
      <w:r w:rsidRPr="00A02EAE">
        <w:rPr>
          <w:rFonts w:cstheme="minorHAnsi"/>
          <w:sz w:val="24"/>
          <w:szCs w:val="24"/>
          <w:lang w:val="en-US"/>
        </w:rPr>
        <w:t xml:space="preserve">and provide the average length of time in inventory prior to </w:t>
      </w:r>
      <w:r w:rsidR="000510E9" w:rsidRPr="00A02EAE">
        <w:rPr>
          <w:rFonts w:cstheme="minorHAnsi"/>
          <w:sz w:val="24"/>
          <w:szCs w:val="24"/>
          <w:lang w:val="en-US"/>
        </w:rPr>
        <w:t>the sale</w:t>
      </w:r>
      <w:r w:rsidRPr="00A02EAE">
        <w:rPr>
          <w:rFonts w:cstheme="minorHAnsi"/>
          <w:sz w:val="24"/>
          <w:szCs w:val="24"/>
          <w:lang w:val="en-US"/>
        </w:rPr>
        <w:t xml:space="preserve"> to the first unaffiliated customer (or to the affiliated customer if you are reporting such sales).  T</w:t>
      </w:r>
      <w:r w:rsidR="007D0893" w:rsidRPr="00A02EAE">
        <w:rPr>
          <w:rFonts w:cstheme="minorHAnsi"/>
          <w:sz w:val="24"/>
          <w:szCs w:val="24"/>
          <w:lang w:val="en-US"/>
        </w:rPr>
        <w:t>he cost reported should be based</w:t>
      </w:r>
      <w:r w:rsidRPr="00A02EAE">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A02EAE" w:rsidRDefault="00B630E9" w:rsidP="00D46136">
      <w:pPr>
        <w:spacing w:after="0" w:line="240" w:lineRule="auto"/>
        <w:ind w:left="2124" w:hanging="2124"/>
        <w:jc w:val="both"/>
        <w:rPr>
          <w:rFonts w:cstheme="minorHAnsi"/>
          <w:b/>
          <w:sz w:val="24"/>
          <w:szCs w:val="24"/>
          <w:lang w:val="en-US"/>
        </w:rPr>
      </w:pPr>
    </w:p>
    <w:p w14:paraId="03232D84" w14:textId="77777777" w:rsidR="00A63308" w:rsidRPr="00A02EAE" w:rsidRDefault="00A63308" w:rsidP="00A63308">
      <w:pPr>
        <w:ind w:left="2124" w:hanging="2124"/>
        <w:jc w:val="both"/>
        <w:rPr>
          <w:rFonts w:cstheme="minorHAnsi"/>
          <w:b/>
          <w:sz w:val="24"/>
          <w:szCs w:val="24"/>
          <w:lang w:val="en-US"/>
        </w:rPr>
      </w:pPr>
      <w:r w:rsidRPr="00A02EAE">
        <w:rPr>
          <w:rFonts w:cstheme="minorHAnsi"/>
          <w:b/>
          <w:sz w:val="24"/>
          <w:szCs w:val="24"/>
          <w:lang w:val="en-US"/>
        </w:rPr>
        <w:t>FIELD NUMBER 36.0:</w:t>
      </w:r>
      <w:r w:rsidRPr="00A02EAE">
        <w:rPr>
          <w:rFonts w:cstheme="minorHAnsi"/>
          <w:b/>
          <w:sz w:val="24"/>
          <w:szCs w:val="24"/>
          <w:lang w:val="en-US"/>
        </w:rPr>
        <w:tab/>
        <w:t>Packing Cost</w:t>
      </w:r>
      <w:r w:rsidR="001672D7" w:rsidRPr="00A02EAE">
        <w:rPr>
          <w:rFonts w:cstheme="minorHAnsi"/>
          <w:b/>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7795D660" w14:textId="77777777" w:rsidR="00A63308" w:rsidRPr="00A02EAE" w:rsidRDefault="00A63308" w:rsidP="00A63308">
      <w:pPr>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DCUSTEMB</w:t>
      </w:r>
    </w:p>
    <w:p w14:paraId="4A4E0E46"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A02EAE" w:rsidRDefault="00A63308" w:rsidP="00D46136">
      <w:pPr>
        <w:spacing w:after="0" w:line="240" w:lineRule="auto"/>
        <w:jc w:val="both"/>
        <w:rPr>
          <w:rFonts w:cstheme="minorHAnsi"/>
          <w:b/>
          <w:sz w:val="24"/>
          <w:szCs w:val="24"/>
          <w:lang w:val="en-US"/>
        </w:rPr>
      </w:pPr>
    </w:p>
    <w:p w14:paraId="77EC446B" w14:textId="6AD3C4A9" w:rsidR="00A63308" w:rsidRPr="00A02EAE" w:rsidRDefault="00A63308" w:rsidP="00A63308">
      <w:pPr>
        <w:jc w:val="both"/>
        <w:rPr>
          <w:rFonts w:cstheme="minorHAnsi"/>
          <w:b/>
          <w:sz w:val="24"/>
          <w:szCs w:val="24"/>
          <w:lang w:val="en-US"/>
        </w:rPr>
      </w:pPr>
      <w:r w:rsidRPr="00A02EAE">
        <w:rPr>
          <w:rFonts w:cstheme="minorHAnsi"/>
          <w:b/>
          <w:sz w:val="24"/>
          <w:szCs w:val="24"/>
          <w:lang w:val="en-US"/>
        </w:rPr>
        <w:t>FIELD NUMBER 37.0</w:t>
      </w:r>
      <w:r w:rsidRPr="00A02EAE">
        <w:rPr>
          <w:rFonts w:cstheme="minorHAnsi"/>
          <w:b/>
          <w:sz w:val="24"/>
          <w:szCs w:val="24"/>
          <w:lang w:val="en-US"/>
        </w:rPr>
        <w:tab/>
      </w:r>
      <w:r w:rsidR="00832020" w:rsidRPr="00A02EAE">
        <w:rPr>
          <w:rFonts w:cstheme="minorHAnsi"/>
          <w:b/>
          <w:sz w:val="24"/>
          <w:szCs w:val="24"/>
          <w:lang w:val="en-US"/>
        </w:rPr>
        <w:t>Total</w:t>
      </w:r>
      <w:r w:rsidRPr="00A02EAE">
        <w:rPr>
          <w:rFonts w:cstheme="minorHAnsi"/>
          <w:b/>
          <w:sz w:val="24"/>
          <w:szCs w:val="24"/>
          <w:lang w:val="en-US"/>
        </w:rPr>
        <w:t xml:space="preserve"> Cost</w:t>
      </w:r>
      <w:r w:rsidR="00506B6C" w:rsidRPr="00A02EAE">
        <w:rPr>
          <w:rFonts w:cstheme="minorHAnsi"/>
          <w:b/>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3E09B0DC"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DCUSTPROD</w:t>
      </w:r>
    </w:p>
    <w:p w14:paraId="14D2C8A8" w14:textId="77777777" w:rsidR="00A63308" w:rsidRPr="00A02EAE" w:rsidRDefault="00A63308" w:rsidP="00506B6C">
      <w:pPr>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w:t>
      </w:r>
      <w:r w:rsidR="00506B6C" w:rsidRPr="00A02EAE">
        <w:rPr>
          <w:rFonts w:cstheme="minorHAnsi"/>
          <w:sz w:val="24"/>
          <w:szCs w:val="24"/>
          <w:lang w:val="en-US"/>
        </w:rPr>
        <w:t xml:space="preserve"> total cost per unit</w:t>
      </w:r>
      <w:r w:rsidRPr="00A02EAE">
        <w:rPr>
          <w:rFonts w:cstheme="minorHAnsi"/>
          <w:sz w:val="24"/>
          <w:szCs w:val="24"/>
          <w:lang w:val="en-US"/>
        </w:rPr>
        <w:t>, according to the unit cost submitted in</w:t>
      </w:r>
      <w:r w:rsidR="00506B6C" w:rsidRPr="00A02EAE">
        <w:rPr>
          <w:rFonts w:cstheme="minorHAnsi"/>
          <w:sz w:val="24"/>
          <w:szCs w:val="24"/>
          <w:lang w:val="en-US"/>
        </w:rPr>
        <w:t xml:space="preserve"> </w:t>
      </w:r>
      <w:r w:rsidR="00051429" w:rsidRPr="00A02EAE">
        <w:rPr>
          <w:rFonts w:cstheme="minorHAnsi"/>
          <w:sz w:val="24"/>
          <w:szCs w:val="24"/>
          <w:lang w:val="en-US"/>
        </w:rPr>
        <w:t>Item B</w:t>
      </w:r>
      <w:r w:rsidRPr="00A02EAE">
        <w:rPr>
          <w:rFonts w:cstheme="minorHAnsi"/>
          <w:sz w:val="24"/>
          <w:szCs w:val="24"/>
          <w:lang w:val="en-US"/>
        </w:rPr>
        <w:t xml:space="preserve">, excluding </w:t>
      </w:r>
      <w:r w:rsidR="00832020" w:rsidRPr="00A02EAE">
        <w:rPr>
          <w:rFonts w:cstheme="minorHAnsi"/>
          <w:sz w:val="24"/>
          <w:szCs w:val="24"/>
          <w:lang w:val="en-US"/>
        </w:rPr>
        <w:t>selling</w:t>
      </w:r>
      <w:r w:rsidRPr="00A02EAE">
        <w:rPr>
          <w:rFonts w:cstheme="minorHAnsi"/>
          <w:sz w:val="24"/>
          <w:szCs w:val="24"/>
          <w:lang w:val="en-US"/>
        </w:rPr>
        <w:t xml:space="preserve"> expenses.</w:t>
      </w:r>
    </w:p>
    <w:p w14:paraId="75689B9C" w14:textId="77777777" w:rsidR="00D46136" w:rsidRPr="00A02EAE"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A02EAE" w14:paraId="6CD12F23" w14:textId="77777777" w:rsidTr="003B0429">
        <w:tc>
          <w:tcPr>
            <w:tcW w:w="9886" w:type="dxa"/>
          </w:tcPr>
          <w:p w14:paraId="4926B3EC" w14:textId="77777777" w:rsidR="00A63308" w:rsidRPr="00A02EAE" w:rsidRDefault="00A63308" w:rsidP="003B0429">
            <w:pPr>
              <w:jc w:val="both"/>
              <w:rPr>
                <w:rFonts w:cstheme="minorHAnsi"/>
                <w:sz w:val="24"/>
                <w:szCs w:val="24"/>
                <w:lang w:val="en-US"/>
              </w:rPr>
            </w:pPr>
            <w:r w:rsidRPr="00A02EAE">
              <w:rPr>
                <w:rFonts w:cstheme="minorHAnsi"/>
                <w:b/>
                <w:sz w:val="24"/>
                <w:szCs w:val="24"/>
                <w:lang w:val="en-US"/>
              </w:rPr>
              <w:t xml:space="preserve">Fields 38.0 through 45.0:  </w:t>
            </w:r>
            <w:r w:rsidRPr="00A02EAE">
              <w:rPr>
                <w:rFonts w:cstheme="minorHAnsi"/>
                <w:sz w:val="24"/>
                <w:szCs w:val="24"/>
                <w:lang w:val="en-US"/>
              </w:rPr>
              <w:t xml:space="preserve">Please respond to the following items if you are reporting third-country sales.  </w:t>
            </w:r>
            <w:r w:rsidR="009F2C28" w:rsidRPr="00A02EAE">
              <w:rPr>
                <w:rFonts w:cstheme="minorHAnsi"/>
                <w:sz w:val="24"/>
                <w:szCs w:val="24"/>
                <w:lang w:val="en-US"/>
              </w:rPr>
              <w:t>This</w:t>
            </w:r>
            <w:r w:rsidRPr="00A02EAE">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ab/>
      </w:r>
    </w:p>
    <w:p w14:paraId="1354FFD1" w14:textId="77777777" w:rsidR="00A63308" w:rsidRPr="00A02EAE" w:rsidRDefault="00B630E9" w:rsidP="00A63308">
      <w:pPr>
        <w:jc w:val="both"/>
        <w:rPr>
          <w:rFonts w:cstheme="minorHAnsi"/>
          <w:b/>
          <w:sz w:val="24"/>
          <w:szCs w:val="24"/>
          <w:lang w:val="en-US"/>
        </w:rPr>
      </w:pPr>
      <w:r w:rsidRPr="00A02EAE">
        <w:rPr>
          <w:rFonts w:cstheme="minorHAnsi"/>
          <w:b/>
          <w:sz w:val="24"/>
          <w:szCs w:val="24"/>
          <w:lang w:val="en-US"/>
        </w:rPr>
        <w:lastRenderedPageBreak/>
        <w:t>FIELD NUMBER 38.0:</w:t>
      </w:r>
      <w:r w:rsidRPr="00A02EAE">
        <w:rPr>
          <w:rFonts w:cstheme="minorHAnsi"/>
          <w:b/>
          <w:sz w:val="24"/>
          <w:szCs w:val="24"/>
          <w:lang w:val="en-US"/>
        </w:rPr>
        <w:tab/>
      </w:r>
      <w:r w:rsidR="00A63308" w:rsidRPr="00A02EAE">
        <w:rPr>
          <w:rFonts w:cstheme="minorHAnsi"/>
          <w:b/>
          <w:sz w:val="24"/>
          <w:szCs w:val="24"/>
          <w:lang w:val="en-US"/>
        </w:rPr>
        <w:t>International Freight</w:t>
      </w:r>
      <w:r w:rsidR="005D68FA" w:rsidRPr="00A02EAE">
        <w:rPr>
          <w:rFonts w:cstheme="minorHAnsi"/>
          <w:b/>
          <w:bCs/>
          <w:sz w:val="24"/>
          <w:szCs w:val="24"/>
          <w:lang w:val="en-US"/>
        </w:rPr>
        <w:t xml:space="preserve"> </w:t>
      </w:r>
      <w:r w:rsidR="00506B6C" w:rsidRPr="00A02EAE">
        <w:rPr>
          <w:rFonts w:cstheme="minorHAnsi"/>
          <w:b/>
          <w:bCs/>
          <w:sz w:val="24"/>
          <w:szCs w:val="24"/>
          <w:lang w:val="en-US"/>
        </w:rPr>
        <w:t xml:space="preserve">per Unit </w:t>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3EE6C2B4"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DFRETINTL</w:t>
      </w:r>
    </w:p>
    <w:p w14:paraId="35C83BB3" w14:textId="77777777" w:rsidR="00A63308" w:rsidRPr="00A02EAE" w:rsidRDefault="00A63308" w:rsidP="00A63308">
      <w:pPr>
        <w:tabs>
          <w:tab w:val="left" w:pos="-1440"/>
        </w:tabs>
        <w:ind w:left="2130" w:hanging="2130"/>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international freight incurred on shipments from the port of exit in the country of manufactur</w:t>
      </w:r>
      <w:r w:rsidR="00D765D0" w:rsidRPr="00A02EAE">
        <w:rPr>
          <w:rFonts w:cstheme="minorHAnsi"/>
          <w:sz w:val="24"/>
          <w:szCs w:val="24"/>
          <w:lang w:val="en-US"/>
        </w:rPr>
        <w:t xml:space="preserve">ing </w:t>
      </w:r>
      <w:r w:rsidRPr="00A02EAE">
        <w:rPr>
          <w:rFonts w:cstheme="minorHAnsi"/>
          <w:sz w:val="24"/>
          <w:szCs w:val="24"/>
          <w:lang w:val="en-US"/>
        </w:rPr>
        <w:t>to the third-country port of entry.</w:t>
      </w:r>
    </w:p>
    <w:p w14:paraId="5DA7005E" w14:textId="77777777" w:rsidR="00A63308" w:rsidRPr="00A02EAE" w:rsidRDefault="00A63308" w:rsidP="00A63308">
      <w:pPr>
        <w:tabs>
          <w:tab w:val="left" w:pos="-1440"/>
        </w:tabs>
        <w:ind w:left="2130" w:hanging="2130"/>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A02EAE" w:rsidRDefault="00B630E9" w:rsidP="00D46136">
      <w:pPr>
        <w:spacing w:after="0" w:line="240" w:lineRule="auto"/>
        <w:jc w:val="both"/>
        <w:rPr>
          <w:rFonts w:cstheme="minorHAnsi"/>
          <w:b/>
          <w:sz w:val="24"/>
          <w:szCs w:val="24"/>
          <w:lang w:val="en-US"/>
        </w:rPr>
      </w:pPr>
    </w:p>
    <w:p w14:paraId="474C864E" w14:textId="77777777" w:rsidR="00A63308" w:rsidRPr="00A02EAE" w:rsidRDefault="00B630E9" w:rsidP="00A63308">
      <w:pPr>
        <w:jc w:val="both"/>
        <w:rPr>
          <w:rFonts w:cstheme="minorHAnsi"/>
          <w:b/>
          <w:sz w:val="24"/>
          <w:szCs w:val="24"/>
          <w:lang w:val="en-US"/>
        </w:rPr>
      </w:pPr>
      <w:r w:rsidRPr="00A02EAE">
        <w:rPr>
          <w:rFonts w:cstheme="minorHAnsi"/>
          <w:b/>
          <w:sz w:val="24"/>
          <w:szCs w:val="24"/>
          <w:lang w:val="en-US"/>
        </w:rPr>
        <w:t>FIELD NUMBER 39.0:</w:t>
      </w:r>
      <w:r w:rsidRPr="00A02EAE">
        <w:rPr>
          <w:rFonts w:cstheme="minorHAnsi"/>
          <w:b/>
          <w:sz w:val="24"/>
          <w:szCs w:val="24"/>
          <w:lang w:val="en-US"/>
        </w:rPr>
        <w:tab/>
      </w:r>
      <w:r w:rsidR="00A63308" w:rsidRPr="00A02EAE">
        <w:rPr>
          <w:rFonts w:cstheme="minorHAnsi"/>
          <w:b/>
          <w:sz w:val="24"/>
          <w:szCs w:val="24"/>
          <w:lang w:val="en-US"/>
        </w:rPr>
        <w:t>International Insurance</w:t>
      </w:r>
      <w:r w:rsidR="00BC63F1" w:rsidRPr="00A02EAE">
        <w:rPr>
          <w:rFonts w:cstheme="minorHAnsi"/>
          <w:b/>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5DC93CAB"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DSEGINTL</w:t>
      </w:r>
    </w:p>
    <w:p w14:paraId="0C296043"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international insurance expense incurred on shipments from the port of exit in the </w:t>
      </w:r>
      <w:r w:rsidR="00023431" w:rsidRPr="00A02EAE">
        <w:rPr>
          <w:rFonts w:cstheme="minorHAnsi"/>
          <w:sz w:val="24"/>
          <w:szCs w:val="24"/>
          <w:lang w:val="en-US"/>
        </w:rPr>
        <w:t>country of manufacturing</w:t>
      </w:r>
      <w:r w:rsidRPr="00A02EAE">
        <w:rPr>
          <w:rFonts w:cstheme="minorHAnsi"/>
          <w:sz w:val="24"/>
          <w:szCs w:val="24"/>
          <w:lang w:val="en-US"/>
        </w:rPr>
        <w:t>to the third- country port of entry.</w:t>
      </w:r>
    </w:p>
    <w:p w14:paraId="2A5EB2A6"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A02EAE"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A02EAE" w:rsidRDefault="00A63308" w:rsidP="00BC63F1">
      <w:pPr>
        <w:tabs>
          <w:tab w:val="left" w:pos="-1440"/>
        </w:tabs>
        <w:ind w:left="2832" w:hanging="2832"/>
        <w:jc w:val="both"/>
        <w:rPr>
          <w:rFonts w:cstheme="minorHAnsi"/>
          <w:b/>
          <w:sz w:val="24"/>
          <w:szCs w:val="24"/>
          <w:lang w:val="en-US"/>
        </w:rPr>
      </w:pPr>
      <w:r w:rsidRPr="00A02EAE">
        <w:rPr>
          <w:rFonts w:cstheme="minorHAnsi"/>
          <w:b/>
          <w:sz w:val="24"/>
          <w:szCs w:val="24"/>
          <w:lang w:val="en-US"/>
        </w:rPr>
        <w:t>FIELD NUMBER 40.0</w:t>
      </w:r>
      <w:r w:rsidRPr="00A02EAE">
        <w:rPr>
          <w:rFonts w:cstheme="minorHAnsi"/>
          <w:b/>
          <w:sz w:val="24"/>
          <w:szCs w:val="24"/>
          <w:lang w:val="en-US"/>
        </w:rPr>
        <w:tab/>
        <w:t>Third-Country Inland Freight from Port to Warehouse</w:t>
      </w:r>
      <w:r w:rsidR="005D68FA" w:rsidRPr="00A02EAE">
        <w:rPr>
          <w:rFonts w:cstheme="minorHAnsi"/>
          <w:b/>
          <w:bCs/>
          <w:sz w:val="24"/>
          <w:szCs w:val="24"/>
          <w:lang w:val="en-US"/>
        </w:rPr>
        <w:t xml:space="preserve"> </w:t>
      </w:r>
      <w:r w:rsidR="00BC63F1" w:rsidRPr="00A02EAE">
        <w:rPr>
          <w:rFonts w:cstheme="minorHAnsi"/>
          <w:b/>
          <w:bCs/>
          <w:sz w:val="24"/>
          <w:szCs w:val="24"/>
          <w:lang w:val="en-US"/>
        </w:rPr>
        <w:t xml:space="preserve">per Unit </w:t>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r w:rsidR="00BC63F1" w:rsidRPr="00A02EAE">
        <w:rPr>
          <w:rFonts w:cstheme="minorHAnsi"/>
          <w:b/>
          <w:bCs/>
          <w:sz w:val="24"/>
          <w:szCs w:val="24"/>
          <w:lang w:val="en-US"/>
        </w:rPr>
        <w:tab/>
      </w:r>
    </w:p>
    <w:p w14:paraId="0973B10E"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DFRET3ARM</w:t>
      </w:r>
    </w:p>
    <w:p w14:paraId="365C1DE9" w14:textId="77777777" w:rsidR="00A63308" w:rsidRPr="00A02EAE" w:rsidRDefault="00A63308" w:rsidP="00A63308">
      <w:pPr>
        <w:keepLines/>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A02EAE" w:rsidRDefault="00A63308" w:rsidP="00D46136">
      <w:pPr>
        <w:spacing w:after="0" w:line="240" w:lineRule="auto"/>
        <w:ind w:left="2124" w:hanging="2124"/>
        <w:jc w:val="both"/>
        <w:rPr>
          <w:rFonts w:cstheme="minorHAnsi"/>
          <w:b/>
          <w:sz w:val="24"/>
          <w:szCs w:val="24"/>
          <w:lang w:val="en-US"/>
        </w:rPr>
      </w:pPr>
    </w:p>
    <w:p w14:paraId="6AEC672C" w14:textId="77777777" w:rsidR="00A63308" w:rsidRPr="00A02EAE" w:rsidRDefault="00A63308" w:rsidP="00126B5D">
      <w:pPr>
        <w:ind w:left="2832" w:hanging="2832"/>
        <w:jc w:val="both"/>
        <w:rPr>
          <w:rFonts w:cstheme="minorHAnsi"/>
          <w:b/>
          <w:sz w:val="24"/>
          <w:szCs w:val="24"/>
          <w:lang w:val="en-US"/>
        </w:rPr>
      </w:pPr>
      <w:r w:rsidRPr="00A02EAE">
        <w:rPr>
          <w:rFonts w:cstheme="minorHAnsi"/>
          <w:b/>
          <w:sz w:val="24"/>
          <w:szCs w:val="24"/>
          <w:lang w:val="en-US"/>
        </w:rPr>
        <w:t>FIELD NUMBER 41.0:</w:t>
      </w:r>
      <w:r w:rsidRPr="00A02EAE">
        <w:rPr>
          <w:rFonts w:cstheme="minorHAnsi"/>
          <w:b/>
          <w:sz w:val="24"/>
          <w:szCs w:val="24"/>
          <w:lang w:val="en-US"/>
        </w:rPr>
        <w:tab/>
      </w:r>
      <w:r w:rsidRPr="00A02EAE">
        <w:rPr>
          <w:rFonts w:cstheme="minorHAnsi"/>
          <w:b/>
          <w:bCs/>
          <w:sz w:val="24"/>
          <w:szCs w:val="24"/>
          <w:lang w:val="en-US"/>
        </w:rPr>
        <w:t>Third-Country Inland Freight from Warehouse to Unaffiliated Customer</w:t>
      </w:r>
      <w:r w:rsidR="00126B5D" w:rsidRPr="00A02EAE">
        <w:rPr>
          <w:rFonts w:cstheme="minorHAnsi"/>
          <w:b/>
          <w:bCs/>
          <w:sz w:val="24"/>
          <w:szCs w:val="24"/>
          <w:lang w:val="en-US"/>
        </w:rPr>
        <w:t xml:space="preserve"> per Unit</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0A3EE8AA" w14:textId="77777777" w:rsidR="00A63308" w:rsidRPr="00A02EAE" w:rsidRDefault="00A63308" w:rsidP="00A63308">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DFRET3CLI</w:t>
      </w:r>
    </w:p>
    <w:p w14:paraId="2A7087F8"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lastRenderedPageBreak/>
        <w:t>Narrative:</w:t>
      </w:r>
      <w:r w:rsidRPr="00A02EAE">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A02EAE" w:rsidRDefault="00B630E9" w:rsidP="00D46136">
      <w:pPr>
        <w:spacing w:after="0" w:line="240" w:lineRule="auto"/>
        <w:ind w:left="2124" w:hanging="2124"/>
        <w:jc w:val="both"/>
        <w:rPr>
          <w:rFonts w:cstheme="minorHAnsi"/>
          <w:b/>
          <w:sz w:val="24"/>
          <w:szCs w:val="24"/>
          <w:lang w:val="en-US"/>
        </w:rPr>
      </w:pPr>
    </w:p>
    <w:p w14:paraId="2EF0B877" w14:textId="77777777" w:rsidR="00A63308" w:rsidRPr="00A02EAE" w:rsidRDefault="00A63308" w:rsidP="00A63308">
      <w:pPr>
        <w:ind w:left="2124" w:hanging="2124"/>
        <w:jc w:val="both"/>
        <w:rPr>
          <w:rFonts w:cstheme="minorHAnsi"/>
          <w:b/>
          <w:bCs/>
          <w:sz w:val="24"/>
          <w:szCs w:val="24"/>
          <w:lang w:val="en-US"/>
        </w:rPr>
      </w:pPr>
      <w:r w:rsidRPr="00A02EAE">
        <w:rPr>
          <w:rFonts w:cstheme="minorHAnsi"/>
          <w:b/>
          <w:sz w:val="24"/>
          <w:szCs w:val="24"/>
          <w:lang w:val="en-US"/>
        </w:rPr>
        <w:t>FIELD NUMBER 42.0:</w:t>
      </w:r>
      <w:r w:rsidRPr="00A02EAE">
        <w:rPr>
          <w:rFonts w:cstheme="minorHAnsi"/>
          <w:b/>
          <w:sz w:val="24"/>
          <w:szCs w:val="24"/>
          <w:lang w:val="en-US"/>
        </w:rPr>
        <w:tab/>
      </w:r>
      <w:r w:rsidRPr="00A02EAE">
        <w:rPr>
          <w:rFonts w:cstheme="minorHAnsi"/>
          <w:b/>
          <w:bCs/>
          <w:sz w:val="24"/>
          <w:szCs w:val="24"/>
          <w:lang w:val="en-US"/>
        </w:rPr>
        <w:t>Third-Country Inland Insurance</w:t>
      </w:r>
      <w:r w:rsidR="005D68FA" w:rsidRPr="00A02EAE">
        <w:rPr>
          <w:rFonts w:cstheme="minorHAnsi"/>
          <w:b/>
          <w:bCs/>
          <w:sz w:val="24"/>
          <w:szCs w:val="24"/>
          <w:lang w:val="en-US"/>
        </w:rPr>
        <w:t xml:space="preserve"> </w:t>
      </w:r>
      <w:r w:rsidR="002874F6" w:rsidRPr="00A02EAE">
        <w:rPr>
          <w:rFonts w:cstheme="minorHAnsi"/>
          <w:b/>
          <w:bCs/>
          <w:sz w:val="24"/>
          <w:szCs w:val="24"/>
          <w:lang w:val="en-US"/>
        </w:rPr>
        <w:t xml:space="preserve">per Unit </w:t>
      </w:r>
      <w:r w:rsidR="005D68FA" w:rsidRPr="00A02EAE">
        <w:rPr>
          <w:rFonts w:cstheme="minorHAnsi"/>
          <w:b/>
          <w:bCs/>
          <w:sz w:val="24"/>
          <w:szCs w:val="24"/>
          <w:lang w:val="en-US"/>
        </w:rPr>
        <w:t>(currency/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63E17AEE" w14:textId="77777777" w:rsidR="00A63308" w:rsidRPr="00A02EAE" w:rsidRDefault="00A63308" w:rsidP="00A63308">
      <w:pPr>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DSEGINT3</w:t>
      </w:r>
    </w:p>
    <w:p w14:paraId="5C35FB2A"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unit cost of third-country inland insurance expense incurred on shipments within the third country.</w:t>
      </w:r>
    </w:p>
    <w:p w14:paraId="1DF15A05"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A02EAE" w:rsidRDefault="00D46136" w:rsidP="00D46136">
      <w:pPr>
        <w:spacing w:after="0" w:line="240" w:lineRule="auto"/>
        <w:ind w:left="2126" w:hanging="2126"/>
        <w:jc w:val="both"/>
        <w:rPr>
          <w:rFonts w:cstheme="minorHAnsi"/>
          <w:sz w:val="24"/>
          <w:szCs w:val="24"/>
          <w:lang w:val="en-US"/>
        </w:rPr>
      </w:pPr>
    </w:p>
    <w:p w14:paraId="46C7B6DD" w14:textId="77777777" w:rsidR="00A63308" w:rsidRPr="00A02EAE" w:rsidRDefault="00A63308" w:rsidP="00B630E9">
      <w:pPr>
        <w:jc w:val="both"/>
        <w:rPr>
          <w:rFonts w:cstheme="minorHAnsi"/>
          <w:b/>
          <w:bCs/>
          <w:sz w:val="24"/>
          <w:szCs w:val="24"/>
          <w:lang w:val="en-US"/>
        </w:rPr>
      </w:pPr>
      <w:r w:rsidRPr="00A02EAE">
        <w:rPr>
          <w:rFonts w:cstheme="minorHAnsi"/>
          <w:b/>
          <w:sz w:val="24"/>
          <w:szCs w:val="24"/>
          <w:lang w:val="en-US"/>
        </w:rPr>
        <w:t>FIELD NUMBER 43.0:</w:t>
      </w:r>
      <w:r w:rsidRPr="00A02EAE">
        <w:rPr>
          <w:rFonts w:cstheme="minorHAnsi"/>
          <w:b/>
          <w:sz w:val="24"/>
          <w:szCs w:val="24"/>
          <w:lang w:val="en-US"/>
        </w:rPr>
        <w:tab/>
      </w:r>
      <w:r w:rsidRPr="00A02EAE">
        <w:rPr>
          <w:rFonts w:cstheme="minorHAnsi"/>
          <w:b/>
          <w:bCs/>
          <w:sz w:val="24"/>
          <w:szCs w:val="24"/>
          <w:lang w:val="en-US"/>
        </w:rPr>
        <w:t>Third-Country Brokerage and Handling</w:t>
      </w:r>
      <w:r w:rsidR="005D68FA" w:rsidRPr="00A02EAE">
        <w:rPr>
          <w:rFonts w:cstheme="minorHAnsi"/>
          <w:b/>
          <w:bCs/>
          <w:sz w:val="24"/>
          <w:szCs w:val="24"/>
          <w:lang w:val="en-US"/>
        </w:rPr>
        <w:t xml:space="preserve"> (currency/</w:t>
      </w:r>
      <w:r w:rsidR="004F76A9" w:rsidRPr="00A02EAE">
        <w:rPr>
          <w:rFonts w:cstheme="minorHAnsi"/>
          <w:b/>
          <w:bCs/>
          <w:sz w:val="24"/>
          <w:szCs w:val="24"/>
          <w:lang w:val="en-US"/>
        </w:rPr>
        <w:t>unit</w:t>
      </w:r>
      <w:r w:rsidR="005D68FA" w:rsidRPr="00A02EAE">
        <w:rPr>
          <w:rFonts w:cstheme="minorHAnsi"/>
          <w:b/>
          <w:bCs/>
          <w:sz w:val="24"/>
          <w:szCs w:val="24"/>
          <w:lang w:val="en-US"/>
        </w:rPr>
        <w:t>)</w:t>
      </w:r>
    </w:p>
    <w:p w14:paraId="76BF281B" w14:textId="77777777" w:rsidR="00A63308" w:rsidRPr="00A02EAE" w:rsidRDefault="00A63308" w:rsidP="00A63308">
      <w:pPr>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DMCARCORR</w:t>
      </w:r>
    </w:p>
    <w:p w14:paraId="1E727C43" w14:textId="77777777" w:rsidR="00A63308" w:rsidRPr="00A02EAE" w:rsidRDefault="00A63308" w:rsidP="00A63308">
      <w:pPr>
        <w:keepLines/>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unit cost of any additional brokerage and handling expense incurred on shipments within the third country.</w:t>
      </w:r>
    </w:p>
    <w:p w14:paraId="2915D1E9" w14:textId="77777777" w:rsidR="00A63308" w:rsidRPr="00A02EAE" w:rsidRDefault="00A63308" w:rsidP="00A63308">
      <w:pPr>
        <w:keepLines/>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A02EAE" w:rsidRDefault="00B630E9" w:rsidP="00D46136">
      <w:pPr>
        <w:spacing w:after="0" w:line="240" w:lineRule="auto"/>
        <w:ind w:left="2124" w:hanging="2124"/>
        <w:jc w:val="both"/>
        <w:rPr>
          <w:rFonts w:cstheme="minorHAnsi"/>
          <w:b/>
          <w:sz w:val="24"/>
          <w:szCs w:val="24"/>
          <w:lang w:val="en-US"/>
        </w:rPr>
      </w:pPr>
    </w:p>
    <w:p w14:paraId="5B92FB29" w14:textId="77777777" w:rsidR="00D46136" w:rsidRPr="00A02EAE" w:rsidRDefault="00D46136" w:rsidP="00D46136">
      <w:pPr>
        <w:spacing w:after="0" w:line="240" w:lineRule="auto"/>
        <w:ind w:left="2124" w:hanging="2124"/>
        <w:jc w:val="both"/>
        <w:rPr>
          <w:rFonts w:cstheme="minorHAnsi"/>
          <w:b/>
          <w:sz w:val="24"/>
          <w:szCs w:val="24"/>
          <w:lang w:val="en-US"/>
        </w:rPr>
      </w:pPr>
    </w:p>
    <w:p w14:paraId="30BA4A95" w14:textId="77777777" w:rsidR="00A63308" w:rsidRPr="00A02EAE" w:rsidRDefault="00A63308" w:rsidP="00A63308">
      <w:pPr>
        <w:ind w:left="2124" w:hanging="2124"/>
        <w:jc w:val="both"/>
        <w:rPr>
          <w:rFonts w:cstheme="minorHAnsi"/>
          <w:b/>
          <w:bCs/>
          <w:sz w:val="24"/>
          <w:szCs w:val="24"/>
          <w:lang w:val="en-US"/>
        </w:rPr>
      </w:pPr>
      <w:r w:rsidRPr="00A02EAE">
        <w:rPr>
          <w:rFonts w:cstheme="minorHAnsi"/>
          <w:b/>
          <w:sz w:val="24"/>
          <w:szCs w:val="24"/>
          <w:lang w:val="en-US"/>
        </w:rPr>
        <w:t>FIELD NUMBER 44.0:</w:t>
      </w:r>
      <w:r w:rsidRPr="00A02EAE">
        <w:rPr>
          <w:rFonts w:cstheme="minorHAnsi"/>
          <w:b/>
          <w:sz w:val="24"/>
          <w:szCs w:val="24"/>
          <w:lang w:val="en-US"/>
        </w:rPr>
        <w:tab/>
      </w:r>
      <w:r w:rsidRPr="00A02EAE">
        <w:rPr>
          <w:rFonts w:cstheme="minorHAnsi"/>
          <w:b/>
          <w:bCs/>
          <w:sz w:val="24"/>
          <w:szCs w:val="24"/>
          <w:lang w:val="en-US"/>
        </w:rPr>
        <w:t>Third-Country Customs Duty</w:t>
      </w:r>
      <w:r w:rsidR="003A6151" w:rsidRPr="00A02EAE">
        <w:rPr>
          <w:rFonts w:cstheme="minorHAnsi"/>
          <w:b/>
          <w:bCs/>
          <w:sz w:val="24"/>
          <w:szCs w:val="24"/>
          <w:lang w:val="en-US"/>
        </w:rPr>
        <w:t xml:space="preserve"> (currency/</w:t>
      </w:r>
      <w:r w:rsidR="004F76A9" w:rsidRPr="00A02EAE">
        <w:rPr>
          <w:rFonts w:cstheme="minorHAnsi"/>
          <w:b/>
          <w:bCs/>
          <w:sz w:val="24"/>
          <w:szCs w:val="24"/>
          <w:lang w:val="en-US"/>
        </w:rPr>
        <w:t>unit</w:t>
      </w:r>
      <w:r w:rsidR="003A6151" w:rsidRPr="00A02EAE">
        <w:rPr>
          <w:rFonts w:cstheme="minorHAnsi"/>
          <w:b/>
          <w:bCs/>
          <w:sz w:val="24"/>
          <w:szCs w:val="24"/>
          <w:lang w:val="en-US"/>
        </w:rPr>
        <w:t>)</w:t>
      </w:r>
    </w:p>
    <w:p w14:paraId="75CC052D" w14:textId="77777777" w:rsidR="00A63308" w:rsidRPr="00A02EAE" w:rsidRDefault="00A63308" w:rsidP="00A63308">
      <w:pPr>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DII3</w:t>
      </w:r>
    </w:p>
    <w:p w14:paraId="2EEF8164" w14:textId="77777777" w:rsidR="00A63308" w:rsidRPr="00A02EAE" w:rsidRDefault="00A63308" w:rsidP="00A63308">
      <w:pPr>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unit amount of any third-country customs duty and customs fees paid.</w:t>
      </w:r>
    </w:p>
    <w:p w14:paraId="35439E7D"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A02EAE" w:rsidRDefault="00B630E9" w:rsidP="00D46136">
      <w:pPr>
        <w:spacing w:after="0" w:line="240" w:lineRule="auto"/>
        <w:ind w:left="2124" w:hanging="2124"/>
        <w:jc w:val="both"/>
        <w:rPr>
          <w:rFonts w:cstheme="minorHAnsi"/>
          <w:b/>
          <w:sz w:val="24"/>
          <w:szCs w:val="24"/>
          <w:lang w:val="en-US"/>
        </w:rPr>
      </w:pPr>
    </w:p>
    <w:p w14:paraId="436DCED0" w14:textId="77777777" w:rsidR="00A63308" w:rsidRPr="00A02EAE" w:rsidRDefault="00A63308" w:rsidP="00A63308">
      <w:pPr>
        <w:ind w:left="2124" w:hanging="2124"/>
        <w:jc w:val="both"/>
        <w:rPr>
          <w:rFonts w:cstheme="minorHAnsi"/>
          <w:b/>
          <w:sz w:val="24"/>
          <w:szCs w:val="24"/>
          <w:lang w:val="en-US"/>
        </w:rPr>
      </w:pPr>
      <w:r w:rsidRPr="00A02EAE">
        <w:rPr>
          <w:rFonts w:cstheme="minorHAnsi"/>
          <w:b/>
          <w:sz w:val="24"/>
          <w:szCs w:val="24"/>
          <w:lang w:val="en-US"/>
        </w:rPr>
        <w:t>FIELD NUMBER 45.0:</w:t>
      </w:r>
      <w:r w:rsidRPr="00A02EAE">
        <w:rPr>
          <w:rFonts w:cstheme="minorHAnsi"/>
          <w:b/>
          <w:sz w:val="24"/>
          <w:szCs w:val="24"/>
          <w:lang w:val="en-US"/>
        </w:rPr>
        <w:tab/>
        <w:t>Duty Drawback</w:t>
      </w:r>
      <w:r w:rsidR="003A6151" w:rsidRPr="00A02EAE">
        <w:rPr>
          <w:rFonts w:cstheme="minorHAnsi"/>
          <w:b/>
          <w:bCs/>
          <w:sz w:val="24"/>
          <w:szCs w:val="24"/>
          <w:lang w:val="en-US"/>
        </w:rPr>
        <w:t xml:space="preserve"> (currency/</w:t>
      </w:r>
      <w:r w:rsidR="004F76A9" w:rsidRPr="00A02EAE">
        <w:rPr>
          <w:rFonts w:cstheme="minorHAnsi"/>
          <w:b/>
          <w:bCs/>
          <w:sz w:val="24"/>
          <w:szCs w:val="24"/>
          <w:lang w:val="en-US"/>
        </w:rPr>
        <w:t>unit</w:t>
      </w:r>
      <w:r w:rsidR="003A6151" w:rsidRPr="00A02EAE">
        <w:rPr>
          <w:rFonts w:cstheme="minorHAnsi"/>
          <w:b/>
          <w:bCs/>
          <w:sz w:val="24"/>
          <w:szCs w:val="24"/>
          <w:lang w:val="en-US"/>
        </w:rPr>
        <w:t>)</w:t>
      </w:r>
    </w:p>
    <w:p w14:paraId="66A3DB8D"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DREMBIMP</w:t>
      </w:r>
    </w:p>
    <w:p w14:paraId="372A8FD5" w14:textId="77777777" w:rsidR="00A63308" w:rsidRPr="00A02EAE" w:rsidRDefault="00A63308" w:rsidP="00A63308">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amount of any duty drawback received upon exportation of the product from the </w:t>
      </w:r>
      <w:r w:rsidR="00023431" w:rsidRPr="00A02EAE">
        <w:rPr>
          <w:rFonts w:cstheme="minorHAnsi"/>
          <w:sz w:val="24"/>
          <w:szCs w:val="24"/>
          <w:lang w:val="en-US"/>
        </w:rPr>
        <w:t>country of manufacturing</w:t>
      </w:r>
      <w:r w:rsidR="00540FE4" w:rsidRPr="00A02EAE">
        <w:rPr>
          <w:rFonts w:cstheme="minorHAnsi"/>
          <w:sz w:val="24"/>
          <w:szCs w:val="24"/>
          <w:lang w:val="en-US"/>
        </w:rPr>
        <w:t xml:space="preserve"> </w:t>
      </w:r>
      <w:r w:rsidRPr="00A02EAE">
        <w:rPr>
          <w:rFonts w:cstheme="minorHAnsi"/>
          <w:sz w:val="24"/>
          <w:szCs w:val="24"/>
          <w:lang w:val="en-US"/>
        </w:rPr>
        <w:t>to the third country.</w:t>
      </w:r>
    </w:p>
    <w:p w14:paraId="76DCAF86" w14:textId="77777777" w:rsidR="00A63308" w:rsidRPr="00A02EAE" w:rsidRDefault="00A63308" w:rsidP="00A63308">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A02EAE"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A02EAE" w14:paraId="29D33F68" w14:textId="77777777" w:rsidTr="003B0429">
        <w:trPr>
          <w:trHeight w:val="340"/>
        </w:trPr>
        <w:tc>
          <w:tcPr>
            <w:tcW w:w="9920" w:type="dxa"/>
          </w:tcPr>
          <w:p w14:paraId="2F028DAD" w14:textId="77777777" w:rsidR="00A63308" w:rsidRPr="00A02EAE" w:rsidRDefault="00A63308" w:rsidP="003B0429">
            <w:pPr>
              <w:jc w:val="both"/>
              <w:rPr>
                <w:rFonts w:cstheme="minorHAnsi"/>
                <w:b/>
                <w:sz w:val="24"/>
                <w:szCs w:val="24"/>
                <w:lang w:val="en-US"/>
              </w:rPr>
            </w:pPr>
            <w:r w:rsidRPr="00A02EAE">
              <w:rPr>
                <w:rFonts w:cstheme="minorHAnsi"/>
                <w:b/>
                <w:sz w:val="24"/>
                <w:szCs w:val="24"/>
                <w:lang w:val="en-US"/>
              </w:rPr>
              <w:lastRenderedPageBreak/>
              <w:t>Report data concerning the employee responsible for</w:t>
            </w:r>
            <w:r w:rsidR="0049356D" w:rsidRPr="00A02EAE">
              <w:rPr>
                <w:rFonts w:cstheme="minorHAnsi"/>
                <w:b/>
                <w:sz w:val="24"/>
                <w:szCs w:val="24"/>
                <w:lang w:val="en-US"/>
              </w:rPr>
              <w:t xml:space="preserve"> </w:t>
            </w:r>
            <w:r w:rsidR="003A4120" w:rsidRPr="00A02EAE">
              <w:rPr>
                <w:rFonts w:cstheme="minorHAnsi"/>
                <w:b/>
                <w:sz w:val="24"/>
                <w:szCs w:val="24"/>
                <w:lang w:val="en-US"/>
              </w:rPr>
              <w:t>answering the “D</w:t>
            </w:r>
            <w:r w:rsidR="0049356D" w:rsidRPr="00A02EAE">
              <w:rPr>
                <w:rFonts w:cstheme="minorHAnsi"/>
                <w:b/>
                <w:sz w:val="24"/>
                <w:szCs w:val="24"/>
                <w:lang w:val="en-US"/>
              </w:rPr>
              <w:t xml:space="preserve">omestic </w:t>
            </w:r>
            <w:r w:rsidR="003A4120" w:rsidRPr="00A02EAE">
              <w:rPr>
                <w:rFonts w:cstheme="minorHAnsi"/>
                <w:b/>
                <w:sz w:val="24"/>
                <w:szCs w:val="24"/>
                <w:lang w:val="en-US"/>
              </w:rPr>
              <w:t>M</w:t>
            </w:r>
            <w:r w:rsidR="0049356D" w:rsidRPr="00A02EAE">
              <w:rPr>
                <w:rFonts w:cstheme="minorHAnsi"/>
                <w:b/>
                <w:sz w:val="24"/>
                <w:szCs w:val="24"/>
                <w:lang w:val="en-US"/>
              </w:rPr>
              <w:t>arket</w:t>
            </w:r>
            <w:r w:rsidR="003A4120" w:rsidRPr="00A02EAE">
              <w:rPr>
                <w:rFonts w:cstheme="minorHAnsi"/>
                <w:b/>
                <w:sz w:val="24"/>
                <w:szCs w:val="24"/>
                <w:lang w:val="en-US"/>
              </w:rPr>
              <w:t xml:space="preserve"> and E</w:t>
            </w:r>
            <w:r w:rsidR="0049356D" w:rsidRPr="00A02EAE">
              <w:rPr>
                <w:rFonts w:cstheme="minorHAnsi"/>
                <w:b/>
                <w:sz w:val="24"/>
                <w:szCs w:val="24"/>
                <w:lang w:val="en-US"/>
              </w:rPr>
              <w:t xml:space="preserve">xports to </w:t>
            </w:r>
            <w:r w:rsidR="003A4120" w:rsidRPr="00A02EAE">
              <w:rPr>
                <w:rFonts w:cstheme="minorHAnsi"/>
                <w:b/>
                <w:sz w:val="24"/>
                <w:szCs w:val="24"/>
                <w:lang w:val="en-US"/>
              </w:rPr>
              <w:t>T</w:t>
            </w:r>
            <w:r w:rsidR="0049356D" w:rsidRPr="00A02EAE">
              <w:rPr>
                <w:rFonts w:cstheme="minorHAnsi"/>
                <w:b/>
                <w:sz w:val="24"/>
                <w:szCs w:val="24"/>
                <w:lang w:val="en-US"/>
              </w:rPr>
              <w:t>hird-</w:t>
            </w:r>
            <w:r w:rsidR="003A4120" w:rsidRPr="00A02EAE">
              <w:rPr>
                <w:rFonts w:cstheme="minorHAnsi"/>
                <w:b/>
                <w:sz w:val="24"/>
                <w:szCs w:val="24"/>
                <w:lang w:val="en-US"/>
              </w:rPr>
              <w:t>C</w:t>
            </w:r>
            <w:r w:rsidR="0049356D" w:rsidRPr="00A02EAE">
              <w:rPr>
                <w:rFonts w:cstheme="minorHAnsi"/>
                <w:b/>
                <w:sz w:val="24"/>
                <w:szCs w:val="24"/>
                <w:lang w:val="en-US"/>
              </w:rPr>
              <w:t xml:space="preserve">ountry </w:t>
            </w:r>
            <w:r w:rsidR="003A4120" w:rsidRPr="00A02EAE">
              <w:rPr>
                <w:rFonts w:cstheme="minorHAnsi"/>
                <w:b/>
                <w:sz w:val="24"/>
                <w:szCs w:val="24"/>
                <w:lang w:val="en-US"/>
              </w:rPr>
              <w:t>M</w:t>
            </w:r>
            <w:r w:rsidR="0049356D" w:rsidRPr="00A02EAE">
              <w:rPr>
                <w:rFonts w:cstheme="minorHAnsi"/>
                <w:b/>
                <w:sz w:val="24"/>
                <w:szCs w:val="24"/>
                <w:lang w:val="en-US"/>
              </w:rPr>
              <w:t>arkets</w:t>
            </w:r>
            <w:r w:rsidR="003A4120" w:rsidRPr="00A02EAE">
              <w:rPr>
                <w:rFonts w:cstheme="minorHAnsi"/>
                <w:b/>
                <w:sz w:val="24"/>
                <w:szCs w:val="24"/>
                <w:lang w:val="en-US"/>
              </w:rPr>
              <w:t>” section above</w:t>
            </w:r>
            <w:r w:rsidRPr="00A02EAE">
              <w:rPr>
                <w:rFonts w:cstheme="minorHAnsi"/>
                <w:b/>
                <w:sz w:val="24"/>
                <w:szCs w:val="24"/>
                <w:lang w:val="en-US"/>
              </w:rPr>
              <w:t>.</w:t>
            </w:r>
          </w:p>
          <w:p w14:paraId="1001FCEB" w14:textId="77777777" w:rsidR="00A63308" w:rsidRPr="00A02EAE" w:rsidRDefault="00A63308" w:rsidP="003B0429">
            <w:pPr>
              <w:jc w:val="both"/>
              <w:rPr>
                <w:rFonts w:cstheme="minorHAnsi"/>
                <w:b/>
                <w:sz w:val="24"/>
                <w:szCs w:val="24"/>
                <w:lang w:val="en-US"/>
              </w:rPr>
            </w:pPr>
          </w:p>
          <w:p w14:paraId="37507965" w14:textId="77777777" w:rsidR="00A63308" w:rsidRPr="00A02EAE" w:rsidRDefault="00A63308" w:rsidP="003B0429">
            <w:pPr>
              <w:jc w:val="both"/>
              <w:rPr>
                <w:rFonts w:cstheme="minorHAnsi"/>
                <w:sz w:val="24"/>
                <w:szCs w:val="24"/>
                <w:lang w:val="en-US"/>
              </w:rPr>
            </w:pPr>
            <w:r w:rsidRPr="00A02EAE">
              <w:rPr>
                <w:rFonts w:cstheme="minorHAnsi"/>
                <w:sz w:val="24"/>
                <w:szCs w:val="24"/>
                <w:lang w:val="en-US"/>
              </w:rPr>
              <w:t>Name:</w:t>
            </w:r>
          </w:p>
          <w:p w14:paraId="254DF01C" w14:textId="77777777" w:rsidR="00A63308" w:rsidRPr="00A02EAE" w:rsidRDefault="00A63308" w:rsidP="003B0429">
            <w:pPr>
              <w:jc w:val="both"/>
              <w:rPr>
                <w:rFonts w:cstheme="minorHAnsi"/>
                <w:sz w:val="24"/>
                <w:szCs w:val="24"/>
                <w:lang w:val="en-US"/>
              </w:rPr>
            </w:pPr>
            <w:r w:rsidRPr="00A02EAE">
              <w:rPr>
                <w:rFonts w:cstheme="minorHAnsi"/>
                <w:sz w:val="24"/>
                <w:szCs w:val="24"/>
                <w:lang w:val="en-US"/>
              </w:rPr>
              <w:t>Job Position:</w:t>
            </w:r>
          </w:p>
          <w:p w14:paraId="3A012289" w14:textId="77777777" w:rsidR="00A63308" w:rsidRPr="00A02EAE" w:rsidRDefault="00A63308" w:rsidP="003B0429">
            <w:pPr>
              <w:jc w:val="both"/>
              <w:rPr>
                <w:rFonts w:cstheme="minorHAnsi"/>
                <w:sz w:val="24"/>
                <w:szCs w:val="24"/>
                <w:lang w:val="en-US"/>
              </w:rPr>
            </w:pPr>
            <w:r w:rsidRPr="00A02EAE">
              <w:rPr>
                <w:rFonts w:cstheme="minorHAnsi"/>
                <w:sz w:val="24"/>
                <w:szCs w:val="24"/>
                <w:lang w:val="en-US"/>
              </w:rPr>
              <w:t>Telephone Number:</w:t>
            </w:r>
          </w:p>
          <w:p w14:paraId="5896BCBB" w14:textId="77777777" w:rsidR="00A63308" w:rsidRPr="00A02EAE" w:rsidRDefault="00A63308" w:rsidP="003A4120">
            <w:pPr>
              <w:jc w:val="both"/>
              <w:rPr>
                <w:rFonts w:cstheme="minorHAnsi"/>
                <w:sz w:val="24"/>
                <w:szCs w:val="24"/>
                <w:lang w:val="en-US"/>
              </w:rPr>
            </w:pPr>
            <w:r w:rsidRPr="00A02EAE">
              <w:rPr>
                <w:rFonts w:cstheme="minorHAnsi"/>
                <w:sz w:val="24"/>
                <w:szCs w:val="24"/>
                <w:lang w:val="en-US"/>
              </w:rPr>
              <w:t>E</w:t>
            </w:r>
            <w:r w:rsidR="003A4120" w:rsidRPr="00A02EAE">
              <w:rPr>
                <w:rFonts w:cstheme="minorHAnsi"/>
                <w:sz w:val="24"/>
                <w:szCs w:val="24"/>
                <w:lang w:val="en-US"/>
              </w:rPr>
              <w:t>lectronic address (e-mail)</w:t>
            </w:r>
            <w:r w:rsidRPr="00A02EAE">
              <w:rPr>
                <w:rFonts w:cstheme="minorHAnsi"/>
                <w:sz w:val="24"/>
                <w:szCs w:val="24"/>
                <w:lang w:val="en-US"/>
              </w:rPr>
              <w:t>:</w:t>
            </w:r>
          </w:p>
        </w:tc>
      </w:tr>
    </w:tbl>
    <w:p w14:paraId="28343AB8" w14:textId="77777777" w:rsidR="00A63308" w:rsidRPr="00A02EAE" w:rsidRDefault="00A63308" w:rsidP="00A63308">
      <w:pPr>
        <w:ind w:left="2124" w:hanging="2124"/>
        <w:jc w:val="both"/>
        <w:rPr>
          <w:rFonts w:cstheme="minorHAnsi"/>
          <w:sz w:val="24"/>
          <w:szCs w:val="24"/>
          <w:lang w:val="en-US"/>
        </w:rPr>
      </w:pPr>
    </w:p>
    <w:p w14:paraId="76BD78AF" w14:textId="77777777" w:rsidR="00461A76" w:rsidRPr="00A02EAE" w:rsidRDefault="00461A76">
      <w:pPr>
        <w:rPr>
          <w:rFonts w:cstheme="minorHAnsi"/>
          <w:lang w:val="en-US"/>
        </w:rPr>
      </w:pPr>
      <w:r w:rsidRPr="00A02EAE">
        <w:rPr>
          <w:rFonts w:cstheme="minorHAnsi"/>
          <w:lang w:val="en-US"/>
        </w:rPr>
        <w:br w:type="page"/>
      </w:r>
    </w:p>
    <w:tbl>
      <w:tblPr>
        <w:tblStyle w:val="Tabelacomgrade"/>
        <w:tblW w:w="0" w:type="auto"/>
        <w:tblLook w:val="04A0" w:firstRow="1" w:lastRow="0" w:firstColumn="1" w:lastColumn="0" w:noHBand="0" w:noVBand="1"/>
      </w:tblPr>
      <w:tblGrid>
        <w:gridCol w:w="9947"/>
      </w:tblGrid>
      <w:tr w:rsidR="00A63308" w:rsidRPr="00A02EAE" w14:paraId="70B4202C" w14:textId="77777777" w:rsidTr="003B0429">
        <w:trPr>
          <w:trHeight w:val="339"/>
        </w:trPr>
        <w:tc>
          <w:tcPr>
            <w:tcW w:w="9947" w:type="dxa"/>
            <w:vAlign w:val="center"/>
          </w:tcPr>
          <w:p w14:paraId="5DCBDB97" w14:textId="77777777" w:rsidR="00A63308" w:rsidRPr="00A02EAE" w:rsidRDefault="00A63308" w:rsidP="00832020">
            <w:pPr>
              <w:jc w:val="center"/>
              <w:rPr>
                <w:rFonts w:cstheme="minorHAnsi"/>
                <w:b/>
                <w:sz w:val="24"/>
                <w:szCs w:val="24"/>
                <w:lang w:val="en-US"/>
              </w:rPr>
            </w:pPr>
            <w:r w:rsidRPr="00A02EAE">
              <w:rPr>
                <w:rFonts w:cstheme="minorHAnsi"/>
                <w:b/>
                <w:sz w:val="24"/>
                <w:szCs w:val="24"/>
                <w:lang w:val="en-US"/>
              </w:rPr>
              <w:lastRenderedPageBreak/>
              <w:t xml:space="preserve">Item B -  </w:t>
            </w:r>
            <w:r w:rsidR="00832020" w:rsidRPr="00A02EAE">
              <w:rPr>
                <w:rFonts w:cstheme="minorHAnsi"/>
                <w:b/>
                <w:sz w:val="24"/>
                <w:szCs w:val="24"/>
                <w:lang w:val="en-US"/>
              </w:rPr>
              <w:t>Total Cost</w:t>
            </w:r>
          </w:p>
        </w:tc>
      </w:tr>
    </w:tbl>
    <w:p w14:paraId="49431C8A" w14:textId="77777777" w:rsidR="00A63308" w:rsidRPr="00A02EAE" w:rsidRDefault="00A63308" w:rsidP="00A63308">
      <w:pPr>
        <w:spacing w:after="0" w:line="240" w:lineRule="auto"/>
        <w:jc w:val="both"/>
        <w:rPr>
          <w:rFonts w:cstheme="minorHAnsi"/>
          <w:sz w:val="24"/>
          <w:szCs w:val="24"/>
          <w:lang w:val="en-US"/>
        </w:rPr>
      </w:pPr>
    </w:p>
    <w:p w14:paraId="2EAAAAFB" w14:textId="77777777" w:rsidR="00637CD6" w:rsidRPr="00A02EAE" w:rsidRDefault="00637CD6" w:rsidP="00637CD6">
      <w:pPr>
        <w:spacing w:after="0" w:line="240" w:lineRule="auto"/>
        <w:ind w:firstLine="708"/>
        <w:jc w:val="both"/>
        <w:rPr>
          <w:rFonts w:cstheme="minorHAnsi"/>
          <w:i/>
          <w:sz w:val="24"/>
          <w:szCs w:val="24"/>
          <w:lang w:val="en-US"/>
        </w:rPr>
      </w:pPr>
      <w:r w:rsidRPr="00A02EAE">
        <w:rPr>
          <w:rFonts w:cstheme="minorHAnsi"/>
          <w:i/>
          <w:sz w:val="24"/>
          <w:szCs w:val="24"/>
          <w:lang w:val="en-US"/>
        </w:rPr>
        <w:t xml:space="preserve">This item provides instructions on how to register, in Appendix VI, data on the company costs.  </w:t>
      </w:r>
    </w:p>
    <w:p w14:paraId="646E38A5" w14:textId="338B36AA" w:rsidR="00637CD6" w:rsidRPr="00A02EAE" w:rsidRDefault="007F7BF7" w:rsidP="00637CD6">
      <w:pPr>
        <w:spacing w:after="0" w:line="240" w:lineRule="auto"/>
        <w:ind w:firstLine="708"/>
        <w:jc w:val="both"/>
        <w:rPr>
          <w:rFonts w:cstheme="minorHAnsi"/>
          <w:sz w:val="24"/>
          <w:szCs w:val="24"/>
          <w:lang w:val="en-US"/>
        </w:rPr>
      </w:pPr>
      <w:r w:rsidRPr="00A02EAE">
        <w:rPr>
          <w:rFonts w:cstheme="minorHAnsi"/>
          <w:i/>
          <w:sz w:val="24"/>
          <w:szCs w:val="24"/>
          <w:lang w:val="en-US"/>
        </w:rPr>
        <w:t>Therefore</w:t>
      </w:r>
      <w:r w:rsidR="00637CD6" w:rsidRPr="00A02EAE">
        <w:rPr>
          <w:rFonts w:cstheme="minorHAnsi"/>
          <w:i/>
          <w:sz w:val="24"/>
          <w:szCs w:val="24"/>
          <w:lang w:val="en-US"/>
        </w:rPr>
        <w:t xml:space="preserve">, the purpose of this item is assess whether the information of sales and exports </w:t>
      </w:r>
      <w:r w:rsidRPr="00A02EAE">
        <w:rPr>
          <w:rFonts w:cstheme="minorHAnsi"/>
          <w:i/>
          <w:sz w:val="24"/>
          <w:szCs w:val="24"/>
          <w:lang w:val="en-US"/>
        </w:rPr>
        <w:t>is</w:t>
      </w:r>
      <w:r w:rsidR="00637CD6" w:rsidRPr="00A02EAE">
        <w:rPr>
          <w:rFonts w:cstheme="minorHAnsi"/>
          <w:i/>
          <w:sz w:val="24"/>
          <w:szCs w:val="24"/>
          <w:lang w:val="en-US"/>
        </w:rPr>
        <w:t xml:space="preserve"> consistent with normal business operations of the company.  Furthermore, the description of cost structure could contribute, when necessary, to </w:t>
      </w:r>
      <w:r w:rsidRPr="00A02EAE">
        <w:rPr>
          <w:rFonts w:cstheme="minorHAnsi"/>
          <w:i/>
          <w:sz w:val="24"/>
          <w:szCs w:val="24"/>
          <w:lang w:val="en-US"/>
        </w:rPr>
        <w:t>determining</w:t>
      </w:r>
      <w:r w:rsidR="00637CD6" w:rsidRPr="00A02EAE">
        <w:rPr>
          <w:rFonts w:cstheme="minorHAnsi"/>
          <w:i/>
          <w:sz w:val="24"/>
          <w:szCs w:val="24"/>
          <w:lang w:val="en-US"/>
        </w:rPr>
        <w:t xml:space="preserve"> the normal value.</w:t>
      </w:r>
      <w:r w:rsidR="00637CD6" w:rsidRPr="00A02EAE">
        <w:rPr>
          <w:rFonts w:cstheme="minorHAnsi"/>
          <w:sz w:val="24"/>
          <w:szCs w:val="24"/>
          <w:lang w:val="en-US"/>
        </w:rPr>
        <w:tab/>
      </w:r>
    </w:p>
    <w:p w14:paraId="73800D7F" w14:textId="2E403247" w:rsidR="00361C67" w:rsidRPr="00A02EAE" w:rsidRDefault="00361C67" w:rsidP="00361C67">
      <w:pPr>
        <w:spacing w:after="0" w:line="240" w:lineRule="auto"/>
        <w:ind w:firstLine="708"/>
        <w:jc w:val="both"/>
        <w:rPr>
          <w:rFonts w:cstheme="minorHAnsi"/>
          <w:i/>
          <w:sz w:val="24"/>
          <w:szCs w:val="24"/>
          <w:lang w:val="en-US"/>
        </w:rPr>
      </w:pPr>
      <w:r w:rsidRPr="00A02EAE">
        <w:rPr>
          <w:rFonts w:cstheme="minorHAnsi"/>
          <w:i/>
          <w:sz w:val="24"/>
          <w:szCs w:val="24"/>
          <w:lang w:val="en-US"/>
        </w:rPr>
        <w:t xml:space="preserve">Actual costs </w:t>
      </w:r>
      <w:r w:rsidR="008C3BCE" w:rsidRPr="00A02EAE">
        <w:rPr>
          <w:rFonts w:cstheme="minorHAnsi"/>
          <w:i/>
          <w:sz w:val="24"/>
          <w:szCs w:val="24"/>
          <w:lang w:val="en-US"/>
        </w:rPr>
        <w:t xml:space="preserve">incurred by the company </w:t>
      </w:r>
      <w:r w:rsidRPr="00A02EAE">
        <w:rPr>
          <w:rFonts w:cstheme="minorHAnsi"/>
          <w:i/>
          <w:sz w:val="24"/>
          <w:szCs w:val="24"/>
          <w:lang w:val="en-US"/>
        </w:rPr>
        <w:t xml:space="preserve">relating to the manufacture of the product should be informed, regardless of the destination (domestic market, exports to third countries or exports to Brazil). Hence, </w:t>
      </w:r>
      <w:r w:rsidR="007F7BF7" w:rsidRPr="00A02EAE">
        <w:rPr>
          <w:rFonts w:cstheme="minorHAnsi"/>
          <w:i/>
          <w:sz w:val="24"/>
          <w:szCs w:val="24"/>
          <w:lang w:val="en-US"/>
        </w:rPr>
        <w:t>if</w:t>
      </w:r>
      <w:r w:rsidRPr="00A02EAE">
        <w:rPr>
          <w:rFonts w:cstheme="minorHAnsi"/>
          <w:i/>
          <w:sz w:val="24"/>
          <w:szCs w:val="24"/>
          <w:lang w:val="en-US"/>
        </w:rPr>
        <w:t xml:space="preserve"> the company assesses standard cost, this cost should be adjusted, and the detailed methodology of adjustment of standard cost to actual cost shall be provided.</w:t>
      </w:r>
    </w:p>
    <w:p w14:paraId="1292AF22" w14:textId="77777777" w:rsidR="00A63308" w:rsidRPr="00A02EAE" w:rsidRDefault="00A63308" w:rsidP="00A63308">
      <w:pPr>
        <w:spacing w:after="0" w:line="240" w:lineRule="auto"/>
        <w:jc w:val="both"/>
        <w:rPr>
          <w:rFonts w:cstheme="minorHAnsi"/>
          <w:sz w:val="24"/>
          <w:szCs w:val="24"/>
          <w:lang w:val="en-US"/>
        </w:rPr>
      </w:pPr>
    </w:p>
    <w:p w14:paraId="205577B5" w14:textId="77777777" w:rsidR="00DE1635" w:rsidRPr="00A02EAE" w:rsidRDefault="00DE1635" w:rsidP="00DE1635">
      <w:pPr>
        <w:rPr>
          <w:rFonts w:cstheme="minorHAnsi"/>
          <w:b/>
          <w:sz w:val="24"/>
          <w:szCs w:val="24"/>
          <w:lang w:val="en-US"/>
        </w:rPr>
      </w:pPr>
      <w:r w:rsidRPr="00A02EAE">
        <w:rPr>
          <w:rFonts w:cstheme="minorHAnsi"/>
          <w:b/>
          <w:sz w:val="24"/>
          <w:szCs w:val="24"/>
          <w:lang w:val="en-US"/>
        </w:rPr>
        <w:t>B.1. DATA ON COSTS RECORD</w:t>
      </w:r>
    </w:p>
    <w:p w14:paraId="09DE11C1" w14:textId="77777777" w:rsidR="00DE1635" w:rsidRPr="00A02EAE" w:rsidRDefault="00DE1635" w:rsidP="00DE1635">
      <w:pPr>
        <w:rPr>
          <w:rFonts w:cstheme="minorHAnsi"/>
          <w:sz w:val="24"/>
          <w:szCs w:val="24"/>
          <w:lang w:val="en-US"/>
        </w:rPr>
      </w:pPr>
      <w:r w:rsidRPr="00A02EAE">
        <w:rPr>
          <w:rFonts w:cstheme="minorHAnsi"/>
          <w:sz w:val="24"/>
          <w:szCs w:val="24"/>
          <w:lang w:val="en-US"/>
        </w:rPr>
        <w:t>B.1.1.</w:t>
      </w:r>
      <w:r w:rsidRPr="00A02EAE">
        <w:rPr>
          <w:rFonts w:cstheme="minorHAnsi"/>
          <w:b/>
          <w:bCs/>
          <w:sz w:val="24"/>
          <w:szCs w:val="24"/>
          <w:lang w:val="en-US"/>
        </w:rPr>
        <w:t xml:space="preserve"> </w:t>
      </w:r>
      <w:r w:rsidRPr="00A02EAE">
        <w:rPr>
          <w:rFonts w:cstheme="minorHAnsi"/>
          <w:bCs/>
          <w:sz w:val="24"/>
          <w:szCs w:val="24"/>
          <w:lang w:val="en-US"/>
        </w:rPr>
        <w:t>Appendix VI must be filled</w:t>
      </w:r>
      <w:r w:rsidR="00417F4F" w:rsidRPr="00A02EAE">
        <w:rPr>
          <w:rFonts w:cstheme="minorHAnsi"/>
          <w:bCs/>
          <w:sz w:val="24"/>
          <w:szCs w:val="24"/>
          <w:lang w:val="en-US"/>
        </w:rPr>
        <w:t>, with values in the local currency,</w:t>
      </w:r>
      <w:r w:rsidRPr="00A02EAE">
        <w:rPr>
          <w:rFonts w:cstheme="minorHAnsi"/>
          <w:bCs/>
          <w:sz w:val="24"/>
          <w:szCs w:val="24"/>
          <w:lang w:val="en-US"/>
        </w:rPr>
        <w:t xml:space="preserve"> according to the description of the fields below</w:t>
      </w:r>
      <w:r w:rsidRPr="00A02EAE">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DB3381" w14:paraId="2ABF3436" w14:textId="77777777" w:rsidTr="000678E5">
        <w:tc>
          <w:tcPr>
            <w:tcW w:w="959" w:type="dxa"/>
          </w:tcPr>
          <w:p w14:paraId="275BD907" w14:textId="77777777" w:rsidR="00DE1635" w:rsidRPr="00A02EAE" w:rsidRDefault="00DE1635" w:rsidP="0027346B">
            <w:pPr>
              <w:rPr>
                <w:rFonts w:cstheme="minorHAnsi"/>
                <w:b/>
                <w:sz w:val="24"/>
                <w:szCs w:val="24"/>
                <w:lang w:val="en-US"/>
              </w:rPr>
            </w:pPr>
            <w:r w:rsidRPr="00A02EAE">
              <w:rPr>
                <w:rFonts w:cstheme="minorHAnsi"/>
                <w:b/>
                <w:sz w:val="24"/>
                <w:szCs w:val="24"/>
                <w:lang w:val="en-US"/>
              </w:rPr>
              <w:t>A</w:t>
            </w:r>
          </w:p>
        </w:tc>
        <w:tc>
          <w:tcPr>
            <w:tcW w:w="3544" w:type="dxa"/>
            <w:vAlign w:val="center"/>
          </w:tcPr>
          <w:p w14:paraId="09A1B910" w14:textId="77777777" w:rsidR="00DE1635" w:rsidRPr="00A02EAE" w:rsidRDefault="00DE1635" w:rsidP="000678E5">
            <w:pPr>
              <w:jc w:val="center"/>
              <w:rPr>
                <w:rFonts w:cstheme="minorHAnsi"/>
                <w:sz w:val="24"/>
                <w:szCs w:val="24"/>
                <w:lang w:val="en-US"/>
              </w:rPr>
            </w:pPr>
            <w:r w:rsidRPr="00A02EAE">
              <w:rPr>
                <w:rFonts w:cstheme="minorHAnsi"/>
                <w:sz w:val="24"/>
                <w:szCs w:val="24"/>
                <w:lang w:val="en-US"/>
              </w:rPr>
              <w:t>Variable Costs</w:t>
            </w:r>
          </w:p>
        </w:tc>
        <w:tc>
          <w:tcPr>
            <w:tcW w:w="5386" w:type="dxa"/>
          </w:tcPr>
          <w:p w14:paraId="1C455449" w14:textId="77777777" w:rsidR="00DE1635" w:rsidRPr="00A02EAE" w:rsidRDefault="00417F4F" w:rsidP="00417F4F">
            <w:pPr>
              <w:jc w:val="both"/>
              <w:rPr>
                <w:rFonts w:cstheme="minorHAnsi"/>
                <w:sz w:val="24"/>
                <w:szCs w:val="24"/>
                <w:lang w:val="en-US"/>
              </w:rPr>
            </w:pPr>
            <w:r w:rsidRPr="00A02EAE">
              <w:rPr>
                <w:rFonts w:cstheme="minorHAnsi"/>
                <w:sz w:val="24"/>
                <w:szCs w:val="24"/>
                <w:lang w:val="en-US"/>
              </w:rPr>
              <w:t>Report the total variable cost, which shall correspond to the sum of columns A.1, A.2, A.3 and A.4.</w:t>
            </w:r>
          </w:p>
        </w:tc>
      </w:tr>
      <w:tr w:rsidR="00DE1635" w:rsidRPr="00DB3381" w14:paraId="02AE7954" w14:textId="77777777" w:rsidTr="000678E5">
        <w:tc>
          <w:tcPr>
            <w:tcW w:w="959" w:type="dxa"/>
          </w:tcPr>
          <w:p w14:paraId="0442BE3B" w14:textId="77777777" w:rsidR="00DE1635" w:rsidRPr="00A02EAE" w:rsidRDefault="00DE1635" w:rsidP="0027346B">
            <w:pPr>
              <w:rPr>
                <w:rFonts w:cstheme="minorHAnsi"/>
                <w:b/>
                <w:sz w:val="24"/>
                <w:szCs w:val="24"/>
                <w:lang w:val="en-US"/>
              </w:rPr>
            </w:pPr>
            <w:r w:rsidRPr="00A02EAE">
              <w:rPr>
                <w:rFonts w:cstheme="minorHAnsi"/>
                <w:b/>
                <w:sz w:val="24"/>
                <w:szCs w:val="24"/>
                <w:lang w:val="en-US"/>
              </w:rPr>
              <w:t>A.1.n</w:t>
            </w:r>
          </w:p>
        </w:tc>
        <w:tc>
          <w:tcPr>
            <w:tcW w:w="3544" w:type="dxa"/>
            <w:vAlign w:val="center"/>
          </w:tcPr>
          <w:p w14:paraId="0F88A345" w14:textId="77777777" w:rsidR="00DE1635" w:rsidRPr="00A02EAE" w:rsidRDefault="002462A8" w:rsidP="000678E5">
            <w:pPr>
              <w:jc w:val="center"/>
              <w:rPr>
                <w:rFonts w:cstheme="minorHAnsi"/>
                <w:sz w:val="24"/>
                <w:szCs w:val="24"/>
                <w:lang w:val="en-US"/>
              </w:rPr>
            </w:pPr>
            <w:r w:rsidRPr="00A02EAE">
              <w:rPr>
                <w:rFonts w:cstheme="minorHAnsi"/>
                <w:sz w:val="24"/>
                <w:szCs w:val="24"/>
                <w:lang w:val="en-US"/>
              </w:rPr>
              <w:t xml:space="preserve">Major </w:t>
            </w:r>
            <w:r w:rsidR="00DE1635" w:rsidRPr="00A02EAE">
              <w:rPr>
                <w:rFonts w:cstheme="minorHAnsi"/>
                <w:sz w:val="24"/>
                <w:szCs w:val="24"/>
                <w:lang w:val="en-US"/>
              </w:rPr>
              <w:t>Raw Materials</w:t>
            </w:r>
            <w:r w:rsidR="004672CA" w:rsidRPr="00A02EAE">
              <w:rPr>
                <w:rFonts w:cstheme="minorHAnsi"/>
                <w:sz w:val="24"/>
                <w:szCs w:val="24"/>
                <w:lang w:val="en-US"/>
              </w:rPr>
              <w:t xml:space="preserve"> </w:t>
            </w:r>
            <w:r w:rsidRPr="00A02EAE">
              <w:rPr>
                <w:rFonts w:cstheme="minorHAnsi"/>
                <w:sz w:val="24"/>
                <w:szCs w:val="24"/>
                <w:lang w:val="en-US"/>
              </w:rPr>
              <w:t>/ Inputs</w:t>
            </w:r>
          </w:p>
        </w:tc>
        <w:tc>
          <w:tcPr>
            <w:tcW w:w="5386" w:type="dxa"/>
          </w:tcPr>
          <w:p w14:paraId="07EC4CA3" w14:textId="77777777" w:rsidR="00DE1635" w:rsidRPr="00A02EAE" w:rsidRDefault="00AC4C35" w:rsidP="00AC4C35">
            <w:pPr>
              <w:jc w:val="both"/>
              <w:rPr>
                <w:rFonts w:cstheme="minorHAnsi"/>
                <w:bCs/>
                <w:color w:val="000000" w:themeColor="text1"/>
                <w:sz w:val="24"/>
                <w:szCs w:val="24"/>
                <w:lang w:val="en-US"/>
              </w:rPr>
            </w:pPr>
            <w:r w:rsidRPr="00A02EAE">
              <w:rPr>
                <w:rFonts w:cstheme="minorHAnsi"/>
                <w:sz w:val="24"/>
                <w:szCs w:val="24"/>
                <w:lang w:val="en-US"/>
              </w:rPr>
              <w:t xml:space="preserve">Report the total cost incurred </w:t>
            </w:r>
            <w:r w:rsidR="004B5411" w:rsidRPr="00A02EAE">
              <w:rPr>
                <w:rFonts w:cstheme="minorHAnsi"/>
                <w:sz w:val="24"/>
                <w:szCs w:val="24"/>
                <w:lang w:val="en-US"/>
              </w:rPr>
              <w:t>with</w:t>
            </w:r>
            <w:r w:rsidRPr="00A02EAE">
              <w:rPr>
                <w:rFonts w:cstheme="minorHAnsi"/>
                <w:sz w:val="24"/>
                <w:szCs w:val="24"/>
                <w:lang w:val="en-US"/>
              </w:rPr>
              <w:t xml:space="preserve"> each one of the major raw materials and inputs used in the manufacturing of the product. Each rubric must be discriminated by inserting a new column </w:t>
            </w:r>
            <w:r w:rsidR="000F2B96" w:rsidRPr="00A02EAE">
              <w:rPr>
                <w:rFonts w:cstheme="minorHAnsi"/>
                <w:sz w:val="24"/>
                <w:szCs w:val="24"/>
                <w:lang w:val="en-US"/>
              </w:rPr>
              <w:t>i</w:t>
            </w:r>
            <w:r w:rsidRPr="00A02EAE">
              <w:rPr>
                <w:rFonts w:cstheme="minorHAnsi"/>
                <w:sz w:val="24"/>
                <w:szCs w:val="24"/>
                <w:lang w:val="en-US"/>
              </w:rPr>
              <w:t xml:space="preserve">n the worksheet (A.1.1 to A.1.n). </w:t>
            </w:r>
            <w:r w:rsidR="00DE1635" w:rsidRPr="00A02EAE">
              <w:rPr>
                <w:rFonts w:cstheme="minorHAnsi"/>
                <w:sz w:val="24"/>
                <w:szCs w:val="24"/>
                <w:lang w:val="en-US"/>
              </w:rPr>
              <w:t xml:space="preserve">The raw material cost must include transportation expenses, import tariffs and other costs normally associated to the product </w:t>
            </w:r>
            <w:r w:rsidR="00DE1635" w:rsidRPr="00A02EAE">
              <w:rPr>
                <w:rFonts w:cstheme="minorHAnsi"/>
                <w:bCs/>
                <w:sz w:val="24"/>
                <w:szCs w:val="24"/>
                <w:lang w:val="en-US"/>
              </w:rPr>
              <w:t>acquisition. However, costs related to i</w:t>
            </w:r>
            <w:r w:rsidR="00DE1635" w:rsidRPr="00A02EAE">
              <w:rPr>
                <w:rFonts w:cstheme="minorHAnsi"/>
                <w:bCs/>
                <w:color w:val="000000" w:themeColor="text1"/>
                <w:sz w:val="24"/>
                <w:szCs w:val="24"/>
                <w:lang w:val="en-US"/>
              </w:rPr>
              <w:t>nternal indirect taxes must be excluded (e.g VAT).</w:t>
            </w:r>
          </w:p>
          <w:p w14:paraId="0F44B008" w14:textId="77777777" w:rsidR="000F2B96" w:rsidRPr="00A02EAE" w:rsidRDefault="000F2B96" w:rsidP="00AC4C35">
            <w:pPr>
              <w:jc w:val="both"/>
              <w:rPr>
                <w:rFonts w:cstheme="minorHAnsi"/>
                <w:bCs/>
                <w:color w:val="000000" w:themeColor="text1"/>
                <w:sz w:val="24"/>
                <w:szCs w:val="24"/>
                <w:lang w:val="en-US"/>
              </w:rPr>
            </w:pPr>
          </w:p>
          <w:p w14:paraId="5921D9D4" w14:textId="77777777" w:rsidR="000F2B96" w:rsidRPr="00A02EAE" w:rsidRDefault="000F2B96" w:rsidP="000F2B96">
            <w:pPr>
              <w:jc w:val="both"/>
              <w:rPr>
                <w:rFonts w:cstheme="minorHAnsi"/>
                <w:sz w:val="24"/>
                <w:szCs w:val="24"/>
                <w:lang w:val="en-US"/>
              </w:rPr>
            </w:pPr>
            <w:r w:rsidRPr="00A02EAE">
              <w:rPr>
                <w:rFonts w:cstheme="minorHAnsi"/>
                <w:bCs/>
                <w:color w:val="000000" w:themeColor="text1"/>
                <w:sz w:val="24"/>
                <w:szCs w:val="24"/>
                <w:lang w:val="en-US"/>
              </w:rPr>
              <w:t xml:space="preserve">For each major raw material or input reported, add </w:t>
            </w:r>
            <w:r w:rsidR="00900EE2" w:rsidRPr="00A02EAE">
              <w:rPr>
                <w:rFonts w:cstheme="minorHAnsi"/>
                <w:bCs/>
                <w:color w:val="000000" w:themeColor="text1"/>
                <w:sz w:val="24"/>
                <w:szCs w:val="24"/>
                <w:lang w:val="en-US"/>
              </w:rPr>
              <w:t xml:space="preserve">a </w:t>
            </w:r>
            <w:r w:rsidRPr="00A02EAE">
              <w:rPr>
                <w:rFonts w:cstheme="minorHAnsi"/>
                <w:bCs/>
                <w:color w:val="000000" w:themeColor="text1"/>
                <w:sz w:val="24"/>
                <w:szCs w:val="24"/>
                <w:lang w:val="en-US"/>
              </w:rPr>
              <w:t xml:space="preserve">column in the worksheet, containing the effective </w:t>
            </w:r>
            <w:r w:rsidR="00EF24BE" w:rsidRPr="00A02EAE">
              <w:rPr>
                <w:rFonts w:cstheme="minorHAnsi"/>
                <w:bCs/>
                <w:color w:val="000000" w:themeColor="text1"/>
                <w:sz w:val="24"/>
                <w:szCs w:val="24"/>
                <w:lang w:val="en-US"/>
              </w:rPr>
              <w:t>unit</w:t>
            </w:r>
            <w:r w:rsidRPr="00A02EAE">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A02EAE">
              <w:rPr>
                <w:rFonts w:cstheme="minorHAnsi"/>
                <w:bCs/>
                <w:color w:val="000000" w:themeColor="text1"/>
                <w:sz w:val="24"/>
                <w:szCs w:val="24"/>
                <w:lang w:val="en-US"/>
              </w:rPr>
              <w:t xml:space="preserve"> unit</w:t>
            </w:r>
            <w:r w:rsidRPr="00A02EAE">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DB3381" w14:paraId="5990C398" w14:textId="77777777" w:rsidTr="000678E5">
        <w:tc>
          <w:tcPr>
            <w:tcW w:w="959" w:type="dxa"/>
          </w:tcPr>
          <w:p w14:paraId="7A7140C9" w14:textId="77777777" w:rsidR="00DE1635" w:rsidRPr="00A02EAE" w:rsidRDefault="00DE1635" w:rsidP="0027346B">
            <w:pPr>
              <w:rPr>
                <w:rFonts w:cstheme="minorHAnsi"/>
                <w:b/>
                <w:sz w:val="24"/>
                <w:szCs w:val="24"/>
                <w:lang w:val="en-US"/>
              </w:rPr>
            </w:pPr>
            <w:r w:rsidRPr="00A02EAE">
              <w:rPr>
                <w:rFonts w:cstheme="minorHAnsi"/>
                <w:b/>
                <w:sz w:val="24"/>
                <w:szCs w:val="24"/>
                <w:lang w:val="en-US"/>
              </w:rPr>
              <w:t>A.2</w:t>
            </w:r>
          </w:p>
        </w:tc>
        <w:tc>
          <w:tcPr>
            <w:tcW w:w="3544" w:type="dxa"/>
            <w:vAlign w:val="center"/>
          </w:tcPr>
          <w:p w14:paraId="65CF64D8" w14:textId="77777777" w:rsidR="00DE1635" w:rsidRPr="00A02EAE" w:rsidRDefault="004672CA" w:rsidP="004672CA">
            <w:pPr>
              <w:jc w:val="center"/>
              <w:rPr>
                <w:rFonts w:cstheme="minorHAnsi"/>
                <w:sz w:val="24"/>
                <w:szCs w:val="24"/>
                <w:lang w:val="en-US"/>
              </w:rPr>
            </w:pPr>
            <w:r w:rsidRPr="00A02EAE">
              <w:rPr>
                <w:rFonts w:cstheme="minorHAnsi"/>
                <w:sz w:val="24"/>
                <w:szCs w:val="24"/>
                <w:lang w:val="en-US"/>
              </w:rPr>
              <w:t>Other Raw</w:t>
            </w:r>
            <w:r w:rsidR="00DE1635" w:rsidRPr="00A02EAE">
              <w:rPr>
                <w:rFonts w:cstheme="minorHAnsi"/>
                <w:sz w:val="24"/>
                <w:szCs w:val="24"/>
                <w:lang w:val="en-US"/>
              </w:rPr>
              <w:t xml:space="preserve"> Materials</w:t>
            </w:r>
            <w:r w:rsidRPr="00A02EAE">
              <w:rPr>
                <w:rFonts w:cstheme="minorHAnsi"/>
                <w:sz w:val="24"/>
                <w:szCs w:val="24"/>
                <w:lang w:val="en-US"/>
              </w:rPr>
              <w:t xml:space="preserve"> / Inputs</w:t>
            </w:r>
          </w:p>
        </w:tc>
        <w:tc>
          <w:tcPr>
            <w:tcW w:w="5386" w:type="dxa"/>
          </w:tcPr>
          <w:p w14:paraId="605C8CC1" w14:textId="77777777" w:rsidR="00DE1635" w:rsidRPr="00A02EAE" w:rsidRDefault="004672CA" w:rsidP="004672CA">
            <w:pPr>
              <w:jc w:val="both"/>
              <w:rPr>
                <w:rFonts w:cstheme="minorHAnsi"/>
                <w:sz w:val="24"/>
                <w:szCs w:val="24"/>
                <w:lang w:val="en-US"/>
              </w:rPr>
            </w:pPr>
            <w:r w:rsidRPr="00A02EAE">
              <w:rPr>
                <w:rFonts w:cstheme="minorHAnsi"/>
                <w:sz w:val="24"/>
                <w:szCs w:val="24"/>
                <w:lang w:val="en-US"/>
              </w:rPr>
              <w:t xml:space="preserve">Report the total cost incurred with other raw materials or inputs used in the manufacturing of the product. </w:t>
            </w:r>
          </w:p>
        </w:tc>
      </w:tr>
      <w:tr w:rsidR="00DE1635" w:rsidRPr="00DB3381" w14:paraId="4FF88851" w14:textId="77777777" w:rsidTr="000678E5">
        <w:tc>
          <w:tcPr>
            <w:tcW w:w="959" w:type="dxa"/>
          </w:tcPr>
          <w:p w14:paraId="21AC853F" w14:textId="77777777" w:rsidR="00DE1635" w:rsidRPr="00A02EAE" w:rsidRDefault="00DE1635" w:rsidP="0027346B">
            <w:pPr>
              <w:rPr>
                <w:rFonts w:cstheme="minorHAnsi"/>
                <w:b/>
                <w:sz w:val="24"/>
                <w:szCs w:val="24"/>
                <w:lang w:val="en-US"/>
              </w:rPr>
            </w:pPr>
            <w:r w:rsidRPr="00A02EAE">
              <w:rPr>
                <w:rFonts w:cstheme="minorHAnsi"/>
                <w:b/>
                <w:sz w:val="24"/>
                <w:szCs w:val="24"/>
                <w:lang w:val="en-US"/>
              </w:rPr>
              <w:t>A.3</w:t>
            </w:r>
            <w:r w:rsidR="00BF1F64" w:rsidRPr="00A02EAE">
              <w:rPr>
                <w:rFonts w:cstheme="minorHAnsi"/>
                <w:b/>
                <w:sz w:val="24"/>
                <w:szCs w:val="24"/>
                <w:lang w:val="en-US"/>
              </w:rPr>
              <w:t>.n</w:t>
            </w:r>
          </w:p>
        </w:tc>
        <w:tc>
          <w:tcPr>
            <w:tcW w:w="3544" w:type="dxa"/>
            <w:vAlign w:val="center"/>
          </w:tcPr>
          <w:p w14:paraId="7280925B" w14:textId="77777777" w:rsidR="00DE1635" w:rsidRPr="00A02EAE" w:rsidRDefault="00DE1635" w:rsidP="000678E5">
            <w:pPr>
              <w:jc w:val="center"/>
              <w:rPr>
                <w:rFonts w:cstheme="minorHAnsi"/>
                <w:sz w:val="24"/>
                <w:szCs w:val="24"/>
                <w:lang w:val="en-US"/>
              </w:rPr>
            </w:pPr>
            <w:r w:rsidRPr="00A02EAE">
              <w:rPr>
                <w:rFonts w:cstheme="minorHAnsi"/>
                <w:sz w:val="24"/>
                <w:szCs w:val="24"/>
                <w:lang w:val="en-US"/>
              </w:rPr>
              <w:t>Utilities</w:t>
            </w:r>
          </w:p>
        </w:tc>
        <w:tc>
          <w:tcPr>
            <w:tcW w:w="5386" w:type="dxa"/>
          </w:tcPr>
          <w:p w14:paraId="497BB068" w14:textId="77777777" w:rsidR="00DE1635" w:rsidRPr="00A02EAE" w:rsidRDefault="00DE1635" w:rsidP="00350CC7">
            <w:pPr>
              <w:jc w:val="both"/>
              <w:rPr>
                <w:rFonts w:cstheme="minorHAnsi"/>
                <w:sz w:val="24"/>
                <w:szCs w:val="24"/>
                <w:lang w:val="en-US"/>
              </w:rPr>
            </w:pPr>
            <w:r w:rsidRPr="00A02EAE">
              <w:rPr>
                <w:rFonts w:cstheme="minorHAnsi"/>
                <w:sz w:val="24"/>
                <w:szCs w:val="24"/>
                <w:lang w:val="en-US"/>
              </w:rPr>
              <w:t xml:space="preserve">Report the total cost with utilities </w:t>
            </w:r>
            <w:r w:rsidR="00350CC7" w:rsidRPr="00A02EAE">
              <w:rPr>
                <w:rFonts w:cstheme="minorHAnsi"/>
                <w:sz w:val="24"/>
                <w:szCs w:val="24"/>
                <w:lang w:val="en-US"/>
              </w:rPr>
              <w:t xml:space="preserve">incurred in the </w:t>
            </w:r>
            <w:r w:rsidR="00BF1F64" w:rsidRPr="00A02EAE">
              <w:rPr>
                <w:rFonts w:cstheme="minorHAnsi"/>
                <w:sz w:val="24"/>
                <w:szCs w:val="24"/>
                <w:lang w:val="en-US"/>
              </w:rPr>
              <w:t xml:space="preserve">manufacturing </w:t>
            </w:r>
            <w:r w:rsidR="00350CC7" w:rsidRPr="00A02EAE">
              <w:rPr>
                <w:rFonts w:cstheme="minorHAnsi"/>
                <w:sz w:val="24"/>
                <w:szCs w:val="24"/>
                <w:lang w:val="en-US"/>
              </w:rPr>
              <w:t xml:space="preserve">of the product. The cost incurred with utilities </w:t>
            </w:r>
            <w:r w:rsidRPr="00A02EAE">
              <w:rPr>
                <w:rFonts w:cstheme="minorHAnsi"/>
                <w:sz w:val="24"/>
                <w:szCs w:val="24"/>
                <w:lang w:val="en-US"/>
              </w:rPr>
              <w:t xml:space="preserve">such as </w:t>
            </w:r>
            <w:r w:rsidR="00350CC7" w:rsidRPr="00A02EAE">
              <w:rPr>
                <w:rFonts w:cstheme="minorHAnsi"/>
                <w:sz w:val="24"/>
                <w:szCs w:val="24"/>
                <w:lang w:val="en-US"/>
              </w:rPr>
              <w:t xml:space="preserve">water, </w:t>
            </w:r>
            <w:r w:rsidRPr="00A02EAE">
              <w:rPr>
                <w:rFonts w:cstheme="minorHAnsi"/>
                <w:sz w:val="24"/>
                <w:szCs w:val="24"/>
                <w:lang w:val="en-US"/>
              </w:rPr>
              <w:t>electrical energy or any other energy source (e.g. termic, steam or gas)</w:t>
            </w:r>
            <w:r w:rsidR="00350CC7" w:rsidRPr="00A02EAE">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A02EAE" w:rsidRDefault="00900EE2" w:rsidP="00350CC7">
            <w:pPr>
              <w:jc w:val="both"/>
              <w:rPr>
                <w:rFonts w:cstheme="minorHAnsi"/>
                <w:sz w:val="24"/>
                <w:szCs w:val="24"/>
                <w:lang w:val="en-US"/>
              </w:rPr>
            </w:pPr>
          </w:p>
          <w:p w14:paraId="02674CC3" w14:textId="77777777" w:rsidR="00900EE2" w:rsidRPr="00A02EAE" w:rsidRDefault="00900EE2" w:rsidP="00900EE2">
            <w:pPr>
              <w:jc w:val="both"/>
              <w:rPr>
                <w:rFonts w:cstheme="minorHAnsi"/>
                <w:sz w:val="24"/>
                <w:szCs w:val="24"/>
                <w:lang w:val="en-US"/>
              </w:rPr>
            </w:pPr>
            <w:r w:rsidRPr="00A02EAE">
              <w:rPr>
                <w:rFonts w:cstheme="minorHAnsi"/>
                <w:sz w:val="24"/>
                <w:szCs w:val="24"/>
                <w:lang w:val="en-US"/>
              </w:rPr>
              <w:t xml:space="preserve">For each rubric reported, </w:t>
            </w:r>
            <w:r w:rsidRPr="00A02EAE">
              <w:rPr>
                <w:rFonts w:cstheme="minorHAnsi"/>
                <w:bCs/>
                <w:color w:val="000000" w:themeColor="text1"/>
                <w:sz w:val="24"/>
                <w:szCs w:val="24"/>
                <w:lang w:val="en-US"/>
              </w:rPr>
              <w:t xml:space="preserve">add a column in the worksheet, containing the effective </w:t>
            </w:r>
            <w:r w:rsidR="00EF24BE" w:rsidRPr="00A02EAE">
              <w:rPr>
                <w:rFonts w:cstheme="minorHAnsi"/>
                <w:bCs/>
                <w:color w:val="000000" w:themeColor="text1"/>
                <w:sz w:val="24"/>
                <w:szCs w:val="24"/>
                <w:lang w:val="en-US"/>
              </w:rPr>
              <w:t>unit</w:t>
            </w:r>
            <w:r w:rsidRPr="00A02EAE">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A02EAE">
              <w:rPr>
                <w:rFonts w:cstheme="minorHAnsi"/>
                <w:bCs/>
                <w:color w:val="000000" w:themeColor="text1"/>
                <w:sz w:val="24"/>
                <w:szCs w:val="24"/>
                <w:lang w:val="en-US"/>
              </w:rPr>
              <w:t xml:space="preserve"> unit</w:t>
            </w:r>
            <w:r w:rsidRPr="00A02EAE">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DB3381" w14:paraId="3AD16E83" w14:textId="77777777" w:rsidTr="000678E5">
        <w:tc>
          <w:tcPr>
            <w:tcW w:w="959" w:type="dxa"/>
          </w:tcPr>
          <w:p w14:paraId="0C925D1A" w14:textId="77777777" w:rsidR="00BF1F64" w:rsidRPr="00A02EAE" w:rsidRDefault="00BF1F64" w:rsidP="0027346B">
            <w:pPr>
              <w:rPr>
                <w:rFonts w:cstheme="minorHAnsi"/>
                <w:b/>
                <w:sz w:val="24"/>
                <w:szCs w:val="24"/>
                <w:lang w:val="en-US"/>
              </w:rPr>
            </w:pPr>
            <w:r w:rsidRPr="00A02EAE">
              <w:rPr>
                <w:rFonts w:cstheme="minorHAnsi"/>
                <w:b/>
                <w:sz w:val="24"/>
                <w:szCs w:val="24"/>
                <w:lang w:val="en-US"/>
              </w:rPr>
              <w:lastRenderedPageBreak/>
              <w:t>A.4.n</w:t>
            </w:r>
          </w:p>
        </w:tc>
        <w:tc>
          <w:tcPr>
            <w:tcW w:w="3544" w:type="dxa"/>
            <w:vAlign w:val="center"/>
          </w:tcPr>
          <w:p w14:paraId="660A7879" w14:textId="77777777" w:rsidR="00BF1F64" w:rsidRPr="00A02EAE" w:rsidRDefault="00731ADC" w:rsidP="001B57FB">
            <w:pPr>
              <w:jc w:val="center"/>
              <w:rPr>
                <w:rFonts w:cstheme="minorHAnsi"/>
                <w:sz w:val="24"/>
                <w:szCs w:val="24"/>
                <w:lang w:val="en-US"/>
              </w:rPr>
            </w:pPr>
            <w:r w:rsidRPr="00A02EAE">
              <w:rPr>
                <w:rFonts w:cstheme="minorHAnsi"/>
                <w:sz w:val="24"/>
                <w:szCs w:val="24"/>
                <w:lang w:val="en-US"/>
              </w:rPr>
              <w:t>Other variable costs</w:t>
            </w:r>
          </w:p>
        </w:tc>
        <w:tc>
          <w:tcPr>
            <w:tcW w:w="5386" w:type="dxa"/>
          </w:tcPr>
          <w:p w14:paraId="3ABCA57B" w14:textId="77777777" w:rsidR="00BF1F64" w:rsidRPr="00A02EAE" w:rsidRDefault="00BF1F64" w:rsidP="00BF1F64">
            <w:pPr>
              <w:jc w:val="both"/>
              <w:rPr>
                <w:rFonts w:cstheme="minorHAnsi"/>
                <w:sz w:val="24"/>
                <w:szCs w:val="24"/>
                <w:lang w:val="en-US"/>
              </w:rPr>
            </w:pPr>
            <w:r w:rsidRPr="00A02EAE">
              <w:rPr>
                <w:rFonts w:cstheme="minorHAnsi"/>
                <w:sz w:val="24"/>
                <w:szCs w:val="24"/>
                <w:lang w:val="en-US"/>
              </w:rPr>
              <w:t xml:space="preserve">Report the total cost </w:t>
            </w:r>
            <w:r w:rsidR="008D2CE0" w:rsidRPr="00A02EAE">
              <w:rPr>
                <w:rFonts w:cstheme="minorHAnsi"/>
                <w:sz w:val="24"/>
                <w:szCs w:val="24"/>
                <w:lang w:val="en-US"/>
              </w:rPr>
              <w:t xml:space="preserve">incurred </w:t>
            </w:r>
            <w:r w:rsidRPr="00A02EAE">
              <w:rPr>
                <w:rFonts w:cstheme="minorHAnsi"/>
                <w:sz w:val="24"/>
                <w:szCs w:val="24"/>
                <w:lang w:val="en-US"/>
              </w:rPr>
              <w:t xml:space="preserve">with other variable costs in the manufacturing of the product. </w:t>
            </w:r>
            <w:r w:rsidR="008D2CE0" w:rsidRPr="00A02EAE">
              <w:rPr>
                <w:rFonts w:cstheme="minorHAnsi"/>
                <w:sz w:val="24"/>
                <w:szCs w:val="24"/>
                <w:lang w:val="en-US"/>
              </w:rPr>
              <w:t>On this field</w:t>
            </w:r>
            <w:r w:rsidR="00C20A64" w:rsidRPr="00A02EAE">
              <w:rPr>
                <w:rFonts w:cstheme="minorHAnsi"/>
                <w:sz w:val="24"/>
                <w:szCs w:val="24"/>
                <w:lang w:val="en-US"/>
              </w:rPr>
              <w:t xml:space="preserve"> it must be discriminated</w:t>
            </w:r>
            <w:r w:rsidR="008D2CE0" w:rsidRPr="00A02EAE">
              <w:rPr>
                <w:rFonts w:cstheme="minorHAnsi"/>
                <w:sz w:val="24"/>
                <w:szCs w:val="24"/>
                <w:lang w:val="en-US"/>
              </w:rPr>
              <w:t xml:space="preserve"> other variable costs deemed relevant for the manufacturing cost. </w:t>
            </w:r>
            <w:r w:rsidRPr="00A02EAE">
              <w:rPr>
                <w:rFonts w:cstheme="minorHAnsi"/>
                <w:sz w:val="24"/>
                <w:szCs w:val="24"/>
                <w:lang w:val="en-US"/>
              </w:rPr>
              <w:t>Each one of the rubrics must be discriminated by inserting a new column in the worksheet (A.</w:t>
            </w:r>
            <w:r w:rsidR="008D2CE0" w:rsidRPr="00A02EAE">
              <w:rPr>
                <w:rFonts w:cstheme="minorHAnsi"/>
                <w:sz w:val="24"/>
                <w:szCs w:val="24"/>
                <w:lang w:val="en-US"/>
              </w:rPr>
              <w:t>4</w:t>
            </w:r>
            <w:r w:rsidRPr="00A02EAE">
              <w:rPr>
                <w:rFonts w:cstheme="minorHAnsi"/>
                <w:sz w:val="24"/>
                <w:szCs w:val="24"/>
                <w:lang w:val="en-US"/>
              </w:rPr>
              <w:t>.1 to A.</w:t>
            </w:r>
            <w:r w:rsidR="008D2CE0" w:rsidRPr="00A02EAE">
              <w:rPr>
                <w:rFonts w:cstheme="minorHAnsi"/>
                <w:sz w:val="24"/>
                <w:szCs w:val="24"/>
                <w:lang w:val="en-US"/>
              </w:rPr>
              <w:t>4</w:t>
            </w:r>
            <w:r w:rsidRPr="00A02EAE">
              <w:rPr>
                <w:rFonts w:cstheme="minorHAnsi"/>
                <w:sz w:val="24"/>
                <w:szCs w:val="24"/>
                <w:lang w:val="en-US"/>
              </w:rPr>
              <w:t>.n).</w:t>
            </w:r>
            <w:r w:rsidR="008D2CE0" w:rsidRPr="00A02EAE">
              <w:rPr>
                <w:rFonts w:cstheme="minorHAnsi"/>
                <w:sz w:val="24"/>
                <w:szCs w:val="24"/>
                <w:lang w:val="en-US"/>
              </w:rPr>
              <w:t xml:space="preserve"> The last column (A.4.n) may contain the sum of all other variable costs deemed irrelevant, </w:t>
            </w:r>
            <w:r w:rsidR="00C20A64" w:rsidRPr="00A02EAE">
              <w:rPr>
                <w:rFonts w:cstheme="minorHAnsi"/>
                <w:sz w:val="24"/>
                <w:szCs w:val="24"/>
                <w:lang w:val="en-US"/>
              </w:rPr>
              <w:t>i.e., the variable costs that are not individually discriminated</w:t>
            </w:r>
            <w:r w:rsidR="007D3DE2" w:rsidRPr="00A02EAE">
              <w:rPr>
                <w:rFonts w:cstheme="minorHAnsi"/>
                <w:sz w:val="24"/>
                <w:szCs w:val="24"/>
                <w:lang w:val="en-US"/>
              </w:rPr>
              <w:t xml:space="preserve">, </w:t>
            </w:r>
            <w:r w:rsidR="00731ADC" w:rsidRPr="00A02EAE">
              <w:rPr>
                <w:rFonts w:cstheme="minorHAnsi"/>
                <w:sz w:val="24"/>
                <w:szCs w:val="24"/>
                <w:lang w:val="en-US"/>
              </w:rPr>
              <w:t xml:space="preserve">without the </w:t>
            </w:r>
            <w:r w:rsidR="007D3DE2" w:rsidRPr="00A02EAE">
              <w:rPr>
                <w:rFonts w:cstheme="minorHAnsi"/>
                <w:sz w:val="24"/>
                <w:szCs w:val="24"/>
                <w:lang w:val="en-US"/>
              </w:rPr>
              <w:t>need to specify such costs.</w:t>
            </w:r>
          </w:p>
          <w:p w14:paraId="72252C42" w14:textId="77777777" w:rsidR="00BF1F64" w:rsidRPr="00A02EAE" w:rsidRDefault="00BF1F64" w:rsidP="00BF1F64">
            <w:pPr>
              <w:jc w:val="both"/>
              <w:rPr>
                <w:rFonts w:cstheme="minorHAnsi"/>
                <w:sz w:val="24"/>
                <w:szCs w:val="24"/>
                <w:lang w:val="en-US"/>
              </w:rPr>
            </w:pPr>
          </w:p>
          <w:p w14:paraId="171FD23F" w14:textId="77777777" w:rsidR="00BF1F64" w:rsidRPr="00A02EAE" w:rsidRDefault="00BF1F64" w:rsidP="00EF24BE">
            <w:pPr>
              <w:jc w:val="both"/>
              <w:rPr>
                <w:rFonts w:cstheme="minorHAnsi"/>
                <w:sz w:val="24"/>
                <w:szCs w:val="24"/>
                <w:lang w:val="en-US"/>
              </w:rPr>
            </w:pPr>
            <w:r w:rsidRPr="00A02EAE">
              <w:rPr>
                <w:rFonts w:cstheme="minorHAnsi"/>
                <w:sz w:val="24"/>
                <w:szCs w:val="24"/>
                <w:lang w:val="en-US"/>
              </w:rPr>
              <w:t xml:space="preserve">For each rubric reported, </w:t>
            </w:r>
            <w:r w:rsidRPr="00A02EAE">
              <w:rPr>
                <w:rFonts w:cstheme="minorHAnsi"/>
                <w:bCs/>
                <w:color w:val="000000" w:themeColor="text1"/>
                <w:sz w:val="24"/>
                <w:szCs w:val="24"/>
                <w:lang w:val="en-US"/>
              </w:rPr>
              <w:t xml:space="preserve">add a column in the worksheet, containing the effective </w:t>
            </w:r>
            <w:r w:rsidR="00EF24BE" w:rsidRPr="00A02EAE">
              <w:rPr>
                <w:rFonts w:cstheme="minorHAnsi"/>
                <w:bCs/>
                <w:color w:val="000000" w:themeColor="text1"/>
                <w:sz w:val="24"/>
                <w:szCs w:val="24"/>
                <w:lang w:val="en-US"/>
              </w:rPr>
              <w:t>unit</w:t>
            </w:r>
            <w:r w:rsidRPr="00A02EAE">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A02EAE">
              <w:rPr>
                <w:rFonts w:cstheme="minorHAnsi"/>
                <w:bCs/>
                <w:color w:val="000000" w:themeColor="text1"/>
                <w:sz w:val="24"/>
                <w:szCs w:val="24"/>
                <w:lang w:val="en-US"/>
              </w:rPr>
              <w:t xml:space="preserve"> unit</w:t>
            </w:r>
            <w:r w:rsidRPr="00A02EAE">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DB3381" w14:paraId="7C6FBF81" w14:textId="77777777" w:rsidTr="000678E5">
        <w:tc>
          <w:tcPr>
            <w:tcW w:w="959" w:type="dxa"/>
          </w:tcPr>
          <w:p w14:paraId="0F897734" w14:textId="77777777" w:rsidR="00DE1635" w:rsidRPr="00A02EAE" w:rsidRDefault="00DE1635" w:rsidP="0027346B">
            <w:pPr>
              <w:rPr>
                <w:rFonts w:cstheme="minorHAnsi"/>
                <w:b/>
                <w:sz w:val="24"/>
                <w:szCs w:val="24"/>
                <w:lang w:val="en-US"/>
              </w:rPr>
            </w:pPr>
            <w:r w:rsidRPr="00A02EAE">
              <w:rPr>
                <w:rFonts w:cstheme="minorHAnsi"/>
                <w:b/>
                <w:sz w:val="24"/>
                <w:szCs w:val="24"/>
                <w:lang w:val="en-US"/>
              </w:rPr>
              <w:t>B</w:t>
            </w:r>
          </w:p>
        </w:tc>
        <w:tc>
          <w:tcPr>
            <w:tcW w:w="3544" w:type="dxa"/>
            <w:vAlign w:val="center"/>
          </w:tcPr>
          <w:p w14:paraId="27AEB0AD" w14:textId="77777777" w:rsidR="00DE1635" w:rsidRPr="00A02EAE" w:rsidRDefault="00315185" w:rsidP="001B57FB">
            <w:pPr>
              <w:jc w:val="center"/>
              <w:rPr>
                <w:rFonts w:cstheme="minorHAnsi"/>
                <w:sz w:val="24"/>
                <w:szCs w:val="24"/>
                <w:lang w:val="en-US"/>
              </w:rPr>
            </w:pPr>
            <w:r w:rsidRPr="00A02EAE">
              <w:rPr>
                <w:rFonts w:cstheme="minorHAnsi"/>
                <w:sz w:val="24"/>
                <w:szCs w:val="24"/>
                <w:lang w:val="en-US"/>
              </w:rPr>
              <w:t>Labo</w:t>
            </w:r>
            <w:r w:rsidR="00DE1635" w:rsidRPr="00A02EAE">
              <w:rPr>
                <w:rFonts w:cstheme="minorHAnsi"/>
                <w:sz w:val="24"/>
                <w:szCs w:val="24"/>
                <w:lang w:val="en-US"/>
              </w:rPr>
              <w:t xml:space="preserve">r </w:t>
            </w:r>
          </w:p>
        </w:tc>
        <w:tc>
          <w:tcPr>
            <w:tcW w:w="5386" w:type="dxa"/>
          </w:tcPr>
          <w:p w14:paraId="73BCABD2" w14:textId="77777777" w:rsidR="00EF24BE" w:rsidRPr="00A02EAE" w:rsidRDefault="00EF24BE" w:rsidP="00262D7C">
            <w:pPr>
              <w:jc w:val="both"/>
              <w:rPr>
                <w:rFonts w:cstheme="minorHAnsi"/>
                <w:sz w:val="24"/>
                <w:szCs w:val="24"/>
                <w:lang w:val="en-US"/>
              </w:rPr>
            </w:pPr>
            <w:r w:rsidRPr="00A02EAE">
              <w:rPr>
                <w:rFonts w:cstheme="minorHAnsi"/>
                <w:sz w:val="24"/>
                <w:szCs w:val="24"/>
                <w:lang w:val="en-US"/>
              </w:rPr>
              <w:t xml:space="preserve">Report the total cost incurred with labor, which </w:t>
            </w:r>
            <w:r w:rsidR="00617131" w:rsidRPr="00A02EAE">
              <w:rPr>
                <w:rFonts w:cstheme="minorHAnsi"/>
                <w:sz w:val="24"/>
                <w:szCs w:val="24"/>
                <w:lang w:val="en-US"/>
              </w:rPr>
              <w:t>shall</w:t>
            </w:r>
            <w:r w:rsidRPr="00A02EAE">
              <w:rPr>
                <w:rFonts w:cstheme="minorHAnsi"/>
                <w:sz w:val="24"/>
                <w:szCs w:val="24"/>
                <w:lang w:val="en-US"/>
              </w:rPr>
              <w:t xml:space="preserve"> correspond to the sum of columns B.1 and B.2</w:t>
            </w:r>
          </w:p>
          <w:p w14:paraId="2818825D" w14:textId="77777777" w:rsidR="00EF24BE" w:rsidRPr="00A02EAE" w:rsidRDefault="00EF24BE" w:rsidP="00262D7C">
            <w:pPr>
              <w:jc w:val="both"/>
              <w:rPr>
                <w:rFonts w:cstheme="minorHAnsi"/>
                <w:sz w:val="24"/>
                <w:szCs w:val="24"/>
                <w:lang w:val="en-US"/>
              </w:rPr>
            </w:pPr>
          </w:p>
          <w:p w14:paraId="4F4DF2FD" w14:textId="77777777" w:rsidR="00DE1635" w:rsidRPr="00A02EAE" w:rsidRDefault="00DE1635" w:rsidP="00262D7C">
            <w:pPr>
              <w:jc w:val="both"/>
              <w:rPr>
                <w:rFonts w:cstheme="minorHAnsi"/>
                <w:sz w:val="24"/>
                <w:szCs w:val="24"/>
                <w:lang w:val="en-US"/>
              </w:rPr>
            </w:pPr>
            <w:r w:rsidRPr="00A02EAE">
              <w:rPr>
                <w:rFonts w:cstheme="minorHAnsi"/>
                <w:sz w:val="24"/>
                <w:szCs w:val="24"/>
                <w:lang w:val="en-US"/>
              </w:rPr>
              <w:t>It must comprehend all employees involved in the production. It includes wages, bonuses, overtime, vacations, insurance, illness aid and other benefits</w:t>
            </w:r>
          </w:p>
        </w:tc>
      </w:tr>
      <w:tr w:rsidR="008D2CE0" w:rsidRPr="00DB3381" w14:paraId="2A0A8FC1" w14:textId="77777777" w:rsidTr="000678E5">
        <w:tc>
          <w:tcPr>
            <w:tcW w:w="959" w:type="dxa"/>
          </w:tcPr>
          <w:p w14:paraId="6612B1C5" w14:textId="77777777" w:rsidR="008D2CE0" w:rsidRPr="00A02EAE" w:rsidRDefault="008D2CE0" w:rsidP="0027346B">
            <w:pPr>
              <w:rPr>
                <w:rFonts w:cstheme="minorHAnsi"/>
                <w:b/>
                <w:sz w:val="24"/>
                <w:szCs w:val="24"/>
                <w:lang w:val="en-US"/>
              </w:rPr>
            </w:pPr>
            <w:r w:rsidRPr="00A02EAE">
              <w:rPr>
                <w:rFonts w:cstheme="minorHAnsi"/>
                <w:b/>
                <w:sz w:val="24"/>
                <w:szCs w:val="24"/>
                <w:lang w:val="en-US"/>
              </w:rPr>
              <w:t>B.1</w:t>
            </w:r>
          </w:p>
        </w:tc>
        <w:tc>
          <w:tcPr>
            <w:tcW w:w="3544" w:type="dxa"/>
            <w:vAlign w:val="center"/>
          </w:tcPr>
          <w:p w14:paraId="763AC0C8" w14:textId="77777777" w:rsidR="008D2CE0" w:rsidRPr="00A02EAE" w:rsidRDefault="00EF24BE" w:rsidP="001B57FB">
            <w:pPr>
              <w:jc w:val="center"/>
              <w:rPr>
                <w:rFonts w:cstheme="minorHAnsi"/>
                <w:sz w:val="24"/>
                <w:szCs w:val="24"/>
                <w:lang w:val="en-US"/>
              </w:rPr>
            </w:pPr>
            <w:r w:rsidRPr="00A02EAE">
              <w:rPr>
                <w:rFonts w:cstheme="minorHAnsi"/>
                <w:sz w:val="24"/>
                <w:szCs w:val="24"/>
                <w:lang w:val="en-US"/>
              </w:rPr>
              <w:t>Direct Labor</w:t>
            </w:r>
          </w:p>
        </w:tc>
        <w:tc>
          <w:tcPr>
            <w:tcW w:w="5386" w:type="dxa"/>
          </w:tcPr>
          <w:p w14:paraId="4702C047" w14:textId="77777777" w:rsidR="008D2CE0" w:rsidRPr="00A02EAE" w:rsidRDefault="00EF24BE" w:rsidP="00EF24BE">
            <w:pPr>
              <w:jc w:val="both"/>
              <w:rPr>
                <w:rFonts w:cstheme="minorHAnsi"/>
                <w:sz w:val="24"/>
                <w:szCs w:val="24"/>
                <w:lang w:val="en-US"/>
              </w:rPr>
            </w:pPr>
            <w:r w:rsidRPr="00A02EAE">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A02EAE" w:rsidRDefault="00EF24BE" w:rsidP="00EF24BE">
            <w:pPr>
              <w:jc w:val="both"/>
              <w:rPr>
                <w:rFonts w:cstheme="minorHAnsi"/>
                <w:sz w:val="24"/>
                <w:szCs w:val="24"/>
                <w:lang w:val="en-US"/>
              </w:rPr>
            </w:pPr>
          </w:p>
          <w:p w14:paraId="76D6D086" w14:textId="77777777" w:rsidR="00EF24BE" w:rsidRPr="00A02EAE" w:rsidRDefault="00EF24BE" w:rsidP="00EF24BE">
            <w:pPr>
              <w:jc w:val="both"/>
              <w:rPr>
                <w:rFonts w:cstheme="minorHAnsi"/>
                <w:sz w:val="24"/>
                <w:szCs w:val="24"/>
                <w:lang w:val="en-US"/>
              </w:rPr>
            </w:pPr>
            <w:r w:rsidRPr="00A02EAE">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DB3381" w14:paraId="2EBAEB5A" w14:textId="77777777" w:rsidTr="000678E5">
        <w:tc>
          <w:tcPr>
            <w:tcW w:w="959" w:type="dxa"/>
          </w:tcPr>
          <w:p w14:paraId="7239A851" w14:textId="77777777" w:rsidR="008D2CE0" w:rsidRPr="00A02EAE" w:rsidRDefault="008D2CE0" w:rsidP="0027346B">
            <w:pPr>
              <w:rPr>
                <w:rFonts w:cstheme="minorHAnsi"/>
                <w:b/>
                <w:sz w:val="24"/>
                <w:szCs w:val="24"/>
                <w:lang w:val="en-US"/>
              </w:rPr>
            </w:pPr>
            <w:r w:rsidRPr="00A02EAE">
              <w:rPr>
                <w:rFonts w:cstheme="minorHAnsi"/>
                <w:b/>
                <w:sz w:val="24"/>
                <w:szCs w:val="24"/>
                <w:lang w:val="en-US"/>
              </w:rPr>
              <w:t>B.2</w:t>
            </w:r>
          </w:p>
        </w:tc>
        <w:tc>
          <w:tcPr>
            <w:tcW w:w="3544" w:type="dxa"/>
            <w:vAlign w:val="center"/>
          </w:tcPr>
          <w:p w14:paraId="28FB1706" w14:textId="77777777" w:rsidR="008D2CE0" w:rsidRPr="00A02EAE" w:rsidRDefault="00EF24BE" w:rsidP="001B57FB">
            <w:pPr>
              <w:jc w:val="center"/>
              <w:rPr>
                <w:rFonts w:cstheme="minorHAnsi"/>
                <w:sz w:val="24"/>
                <w:szCs w:val="24"/>
                <w:lang w:val="en-US"/>
              </w:rPr>
            </w:pPr>
            <w:r w:rsidRPr="00A02EAE">
              <w:rPr>
                <w:rFonts w:cstheme="minorHAnsi"/>
                <w:sz w:val="24"/>
                <w:szCs w:val="24"/>
                <w:lang w:val="en-US"/>
              </w:rPr>
              <w:t>Indirect Labor</w:t>
            </w:r>
          </w:p>
        </w:tc>
        <w:tc>
          <w:tcPr>
            <w:tcW w:w="5386" w:type="dxa"/>
          </w:tcPr>
          <w:p w14:paraId="43AF14BA" w14:textId="77777777" w:rsidR="008D2CE0" w:rsidRPr="00A02EAE" w:rsidRDefault="00AC5239" w:rsidP="00AC5239">
            <w:pPr>
              <w:jc w:val="both"/>
              <w:rPr>
                <w:rFonts w:cstheme="minorHAnsi"/>
                <w:sz w:val="24"/>
                <w:szCs w:val="24"/>
                <w:lang w:val="en-US"/>
              </w:rPr>
            </w:pPr>
            <w:r w:rsidRPr="00A02EAE">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DB3381" w14:paraId="7F27B07D" w14:textId="77777777" w:rsidTr="000678E5">
        <w:tc>
          <w:tcPr>
            <w:tcW w:w="959" w:type="dxa"/>
          </w:tcPr>
          <w:p w14:paraId="53E3B5FC" w14:textId="77777777" w:rsidR="00617131" w:rsidRPr="00A02EAE" w:rsidRDefault="00617131" w:rsidP="0027346B">
            <w:pPr>
              <w:rPr>
                <w:rFonts w:cstheme="minorHAnsi"/>
                <w:b/>
                <w:sz w:val="24"/>
                <w:szCs w:val="24"/>
                <w:lang w:val="en-US"/>
              </w:rPr>
            </w:pPr>
            <w:r w:rsidRPr="00A02EAE">
              <w:rPr>
                <w:rFonts w:cstheme="minorHAnsi"/>
                <w:b/>
                <w:sz w:val="24"/>
                <w:szCs w:val="24"/>
                <w:lang w:val="en-US"/>
              </w:rPr>
              <w:t>C</w:t>
            </w:r>
          </w:p>
        </w:tc>
        <w:tc>
          <w:tcPr>
            <w:tcW w:w="3544" w:type="dxa"/>
            <w:vAlign w:val="center"/>
          </w:tcPr>
          <w:p w14:paraId="61C959AA" w14:textId="77777777" w:rsidR="00617131" w:rsidRPr="00A02EAE" w:rsidRDefault="00617131" w:rsidP="000678E5">
            <w:pPr>
              <w:jc w:val="center"/>
              <w:rPr>
                <w:rFonts w:cstheme="minorHAnsi"/>
                <w:sz w:val="24"/>
                <w:szCs w:val="24"/>
                <w:lang w:val="en-US"/>
              </w:rPr>
            </w:pPr>
            <w:r w:rsidRPr="00A02EAE">
              <w:rPr>
                <w:rFonts w:cstheme="minorHAnsi"/>
                <w:sz w:val="24"/>
                <w:szCs w:val="24"/>
                <w:lang w:val="en-US"/>
              </w:rPr>
              <w:t>Fixed cost</w:t>
            </w:r>
          </w:p>
        </w:tc>
        <w:tc>
          <w:tcPr>
            <w:tcW w:w="5386" w:type="dxa"/>
          </w:tcPr>
          <w:p w14:paraId="0481B5CA" w14:textId="77777777" w:rsidR="00617131" w:rsidRPr="00A02EAE" w:rsidRDefault="00617131" w:rsidP="00262D7C">
            <w:pPr>
              <w:jc w:val="both"/>
              <w:rPr>
                <w:rFonts w:cstheme="minorHAnsi"/>
                <w:sz w:val="24"/>
                <w:szCs w:val="24"/>
                <w:lang w:val="en-US"/>
              </w:rPr>
            </w:pPr>
            <w:r w:rsidRPr="00A02EAE">
              <w:rPr>
                <w:rFonts w:cstheme="minorHAnsi"/>
                <w:sz w:val="24"/>
                <w:szCs w:val="24"/>
                <w:lang w:val="en-US"/>
              </w:rPr>
              <w:t xml:space="preserve">Report the total fixed cost, which shall correspond to </w:t>
            </w:r>
            <w:r w:rsidRPr="00A02EAE">
              <w:rPr>
                <w:rFonts w:cstheme="minorHAnsi"/>
                <w:sz w:val="24"/>
                <w:szCs w:val="24"/>
                <w:lang w:val="en-US"/>
              </w:rPr>
              <w:lastRenderedPageBreak/>
              <w:t>the sum of columns C.1 and C.2.</w:t>
            </w:r>
          </w:p>
        </w:tc>
      </w:tr>
      <w:tr w:rsidR="00DE1635" w:rsidRPr="00A02EAE" w14:paraId="1A863A94" w14:textId="77777777" w:rsidTr="000678E5">
        <w:tc>
          <w:tcPr>
            <w:tcW w:w="959" w:type="dxa"/>
          </w:tcPr>
          <w:p w14:paraId="30AAAEC3" w14:textId="77777777" w:rsidR="00DE1635" w:rsidRPr="00A02EAE" w:rsidRDefault="00911867" w:rsidP="0027346B">
            <w:pPr>
              <w:rPr>
                <w:rFonts w:cstheme="minorHAnsi"/>
                <w:b/>
                <w:sz w:val="24"/>
                <w:szCs w:val="24"/>
                <w:lang w:val="en-US"/>
              </w:rPr>
            </w:pPr>
            <w:r w:rsidRPr="00A02EAE">
              <w:rPr>
                <w:rFonts w:cstheme="minorHAnsi"/>
                <w:b/>
                <w:sz w:val="24"/>
                <w:szCs w:val="24"/>
                <w:lang w:val="en-US"/>
              </w:rPr>
              <w:lastRenderedPageBreak/>
              <w:t>C.1</w:t>
            </w:r>
          </w:p>
        </w:tc>
        <w:tc>
          <w:tcPr>
            <w:tcW w:w="3544" w:type="dxa"/>
            <w:vAlign w:val="center"/>
          </w:tcPr>
          <w:p w14:paraId="1EFF325A" w14:textId="77777777" w:rsidR="00DE1635" w:rsidRPr="00A02EAE" w:rsidRDefault="00DE1635" w:rsidP="000678E5">
            <w:pPr>
              <w:jc w:val="center"/>
              <w:rPr>
                <w:rFonts w:cstheme="minorHAnsi"/>
                <w:sz w:val="24"/>
                <w:szCs w:val="24"/>
                <w:lang w:val="en-US"/>
              </w:rPr>
            </w:pPr>
            <w:r w:rsidRPr="00A02EAE">
              <w:rPr>
                <w:rFonts w:cstheme="minorHAnsi"/>
                <w:sz w:val="24"/>
                <w:szCs w:val="24"/>
                <w:lang w:val="en-US"/>
              </w:rPr>
              <w:t>Depreciation</w:t>
            </w:r>
          </w:p>
        </w:tc>
        <w:tc>
          <w:tcPr>
            <w:tcW w:w="5386" w:type="dxa"/>
          </w:tcPr>
          <w:p w14:paraId="3F3B736C" w14:textId="77777777" w:rsidR="00DE1635" w:rsidRPr="00A02EAE" w:rsidRDefault="00911867" w:rsidP="00262D7C">
            <w:pPr>
              <w:jc w:val="both"/>
              <w:rPr>
                <w:rFonts w:cstheme="minorHAnsi"/>
                <w:sz w:val="24"/>
                <w:szCs w:val="24"/>
                <w:lang w:val="en-US"/>
              </w:rPr>
            </w:pPr>
            <w:r w:rsidRPr="00A02EAE">
              <w:rPr>
                <w:rFonts w:cstheme="minorHAnsi"/>
                <w:sz w:val="24"/>
                <w:szCs w:val="24"/>
                <w:lang w:val="en-US"/>
              </w:rPr>
              <w:t xml:space="preserve">Report the total cost incurred with the depreciation allocated to the product. Explain the calculation methodology used </w:t>
            </w:r>
            <w:r w:rsidR="00731ADC" w:rsidRPr="00A02EAE">
              <w:rPr>
                <w:rFonts w:cstheme="minorHAnsi"/>
                <w:sz w:val="24"/>
                <w:szCs w:val="24"/>
                <w:lang w:val="en-US"/>
              </w:rPr>
              <w:t>for</w:t>
            </w:r>
            <w:r w:rsidRPr="00A02EAE">
              <w:rPr>
                <w:rFonts w:cstheme="minorHAnsi"/>
                <w:sz w:val="24"/>
                <w:szCs w:val="24"/>
                <w:lang w:val="en-US"/>
              </w:rPr>
              <w:t xml:space="preserve"> the allocation of this cost. </w:t>
            </w:r>
            <w:r w:rsidR="00DE1635" w:rsidRPr="00A02EAE">
              <w:rPr>
                <w:rFonts w:cstheme="minorHAnsi"/>
                <w:sz w:val="24"/>
                <w:szCs w:val="24"/>
                <w:lang w:val="en-US"/>
              </w:rPr>
              <w:t>Reconcile such costs with the respective financial statements.</w:t>
            </w:r>
          </w:p>
          <w:p w14:paraId="66C7D012" w14:textId="77777777" w:rsidR="00911867" w:rsidRPr="00A02EAE" w:rsidRDefault="00911867" w:rsidP="00911867">
            <w:pPr>
              <w:jc w:val="both"/>
              <w:rPr>
                <w:rFonts w:cstheme="minorHAnsi"/>
                <w:sz w:val="24"/>
                <w:szCs w:val="24"/>
                <w:lang w:val="en-US"/>
              </w:rPr>
            </w:pPr>
          </w:p>
        </w:tc>
      </w:tr>
      <w:tr w:rsidR="00DE1635" w:rsidRPr="00DB3381" w14:paraId="060A1BF8" w14:textId="77777777" w:rsidTr="000678E5">
        <w:tc>
          <w:tcPr>
            <w:tcW w:w="959" w:type="dxa"/>
          </w:tcPr>
          <w:p w14:paraId="2A81F2CB" w14:textId="77777777" w:rsidR="00DE1635" w:rsidRPr="00A02EAE" w:rsidRDefault="00911867" w:rsidP="00911867">
            <w:pPr>
              <w:rPr>
                <w:rFonts w:cstheme="minorHAnsi"/>
                <w:b/>
                <w:sz w:val="24"/>
                <w:szCs w:val="24"/>
                <w:lang w:val="en-US"/>
              </w:rPr>
            </w:pPr>
            <w:r w:rsidRPr="00A02EAE">
              <w:rPr>
                <w:rFonts w:cstheme="minorHAnsi"/>
                <w:b/>
                <w:sz w:val="24"/>
                <w:szCs w:val="24"/>
                <w:lang w:val="en-US"/>
              </w:rPr>
              <w:t>C.2.n</w:t>
            </w:r>
          </w:p>
        </w:tc>
        <w:tc>
          <w:tcPr>
            <w:tcW w:w="3544" w:type="dxa"/>
            <w:vAlign w:val="center"/>
          </w:tcPr>
          <w:p w14:paraId="564C23F8" w14:textId="77777777" w:rsidR="00DE1635" w:rsidRPr="00A02EAE" w:rsidRDefault="00DE1635" w:rsidP="000678E5">
            <w:pPr>
              <w:jc w:val="center"/>
              <w:rPr>
                <w:rFonts w:cstheme="minorHAnsi"/>
                <w:sz w:val="24"/>
                <w:szCs w:val="24"/>
                <w:lang w:val="en-US"/>
              </w:rPr>
            </w:pPr>
            <w:r w:rsidRPr="00A02EAE">
              <w:rPr>
                <w:rFonts w:cstheme="minorHAnsi"/>
                <w:sz w:val="24"/>
                <w:szCs w:val="24"/>
                <w:lang w:val="en-US"/>
              </w:rPr>
              <w:t>Other Fixed General Costs</w:t>
            </w:r>
          </w:p>
        </w:tc>
        <w:tc>
          <w:tcPr>
            <w:tcW w:w="5386" w:type="dxa"/>
          </w:tcPr>
          <w:p w14:paraId="420CD336" w14:textId="77777777" w:rsidR="00DE1635" w:rsidRPr="00A02EAE" w:rsidRDefault="00BB095B" w:rsidP="00262D7C">
            <w:pPr>
              <w:jc w:val="both"/>
              <w:rPr>
                <w:rFonts w:cstheme="minorHAnsi"/>
                <w:sz w:val="24"/>
                <w:szCs w:val="24"/>
                <w:lang w:val="en-US"/>
              </w:rPr>
            </w:pPr>
            <w:r w:rsidRPr="00A02EAE">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A02EAE">
              <w:rPr>
                <w:rFonts w:cstheme="minorHAnsi"/>
                <w:sz w:val="24"/>
                <w:szCs w:val="24"/>
                <w:lang w:val="en-US"/>
              </w:rPr>
              <w:t>Reconcile such costs with the respective financial statements.</w:t>
            </w:r>
          </w:p>
          <w:p w14:paraId="010F8A99" w14:textId="77777777" w:rsidR="00731ADC" w:rsidRPr="00A02EAE" w:rsidRDefault="00731ADC" w:rsidP="00262D7C">
            <w:pPr>
              <w:jc w:val="both"/>
              <w:rPr>
                <w:rFonts w:cstheme="minorHAnsi"/>
                <w:sz w:val="24"/>
                <w:szCs w:val="24"/>
                <w:lang w:val="en-US"/>
              </w:rPr>
            </w:pPr>
          </w:p>
          <w:p w14:paraId="4C44CA1A" w14:textId="77777777" w:rsidR="00731ADC" w:rsidRPr="00A02EAE" w:rsidRDefault="00731ADC" w:rsidP="00BB095B">
            <w:pPr>
              <w:jc w:val="both"/>
              <w:rPr>
                <w:rFonts w:cstheme="minorHAnsi"/>
                <w:sz w:val="24"/>
                <w:szCs w:val="24"/>
                <w:lang w:val="en-US"/>
              </w:rPr>
            </w:pPr>
            <w:r w:rsidRPr="00A02EAE">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DB3381" w14:paraId="699E0E1E" w14:textId="77777777" w:rsidTr="000678E5">
        <w:tc>
          <w:tcPr>
            <w:tcW w:w="959" w:type="dxa"/>
          </w:tcPr>
          <w:p w14:paraId="4CDFB3D6" w14:textId="77777777" w:rsidR="00DE1635" w:rsidRPr="00A02EAE" w:rsidRDefault="00091246" w:rsidP="0027346B">
            <w:pPr>
              <w:rPr>
                <w:rFonts w:cstheme="minorHAnsi"/>
                <w:b/>
                <w:sz w:val="24"/>
                <w:szCs w:val="24"/>
                <w:lang w:val="en-US"/>
              </w:rPr>
            </w:pPr>
            <w:r w:rsidRPr="00A02EAE">
              <w:rPr>
                <w:rFonts w:cstheme="minorHAnsi"/>
                <w:b/>
                <w:sz w:val="24"/>
                <w:szCs w:val="24"/>
                <w:lang w:val="en-US"/>
              </w:rPr>
              <w:t>D</w:t>
            </w:r>
          </w:p>
        </w:tc>
        <w:tc>
          <w:tcPr>
            <w:tcW w:w="3544" w:type="dxa"/>
            <w:vAlign w:val="center"/>
          </w:tcPr>
          <w:p w14:paraId="3D03022B" w14:textId="77777777" w:rsidR="00DE1635" w:rsidRPr="00A02EAE" w:rsidRDefault="00220AB9" w:rsidP="000678E5">
            <w:pPr>
              <w:jc w:val="center"/>
              <w:rPr>
                <w:rFonts w:cstheme="minorHAnsi"/>
                <w:sz w:val="24"/>
                <w:szCs w:val="24"/>
                <w:lang w:val="en-US"/>
              </w:rPr>
            </w:pPr>
            <w:r w:rsidRPr="00A02EAE">
              <w:rPr>
                <w:rFonts w:cstheme="minorHAnsi"/>
                <w:sz w:val="24"/>
                <w:szCs w:val="24"/>
                <w:lang w:val="en-US"/>
              </w:rPr>
              <w:t>Manufacturing</w:t>
            </w:r>
            <w:r w:rsidR="00DE1635" w:rsidRPr="00A02EAE">
              <w:rPr>
                <w:rFonts w:cstheme="minorHAnsi"/>
                <w:sz w:val="24"/>
                <w:szCs w:val="24"/>
                <w:lang w:val="en-US"/>
              </w:rPr>
              <w:t xml:space="preserve"> Costs</w:t>
            </w:r>
          </w:p>
        </w:tc>
        <w:tc>
          <w:tcPr>
            <w:tcW w:w="5386" w:type="dxa"/>
          </w:tcPr>
          <w:p w14:paraId="3776F4E7" w14:textId="77777777" w:rsidR="00DE1635" w:rsidRPr="00A02EAE" w:rsidRDefault="00DE1635" w:rsidP="00262D7C">
            <w:pPr>
              <w:jc w:val="both"/>
              <w:rPr>
                <w:rFonts w:cstheme="minorHAnsi"/>
                <w:sz w:val="24"/>
                <w:szCs w:val="24"/>
                <w:lang w:val="en-US"/>
              </w:rPr>
            </w:pPr>
            <w:r w:rsidRPr="00A02EAE">
              <w:rPr>
                <w:rFonts w:cstheme="minorHAnsi"/>
                <w:sz w:val="24"/>
                <w:szCs w:val="24"/>
                <w:lang w:val="en-US"/>
              </w:rPr>
              <w:t>Report the A+B+C sum</w:t>
            </w:r>
          </w:p>
        </w:tc>
      </w:tr>
      <w:tr w:rsidR="00DE1635" w:rsidRPr="00DB3381" w14:paraId="79271247" w14:textId="77777777" w:rsidTr="000678E5">
        <w:tc>
          <w:tcPr>
            <w:tcW w:w="959" w:type="dxa"/>
          </w:tcPr>
          <w:p w14:paraId="6F908AAF" w14:textId="77777777" w:rsidR="00DE1635" w:rsidRPr="00A02EAE" w:rsidRDefault="0080175B" w:rsidP="0027346B">
            <w:pPr>
              <w:rPr>
                <w:rFonts w:cstheme="minorHAnsi"/>
                <w:b/>
                <w:sz w:val="24"/>
                <w:szCs w:val="24"/>
                <w:lang w:val="en-US"/>
              </w:rPr>
            </w:pPr>
            <w:r w:rsidRPr="00A02EAE">
              <w:rPr>
                <w:rFonts w:cstheme="minorHAnsi"/>
                <w:b/>
                <w:sz w:val="24"/>
                <w:szCs w:val="24"/>
                <w:lang w:val="en-US"/>
              </w:rPr>
              <w:t>E</w:t>
            </w:r>
          </w:p>
        </w:tc>
        <w:tc>
          <w:tcPr>
            <w:tcW w:w="3544" w:type="dxa"/>
            <w:vAlign w:val="center"/>
          </w:tcPr>
          <w:p w14:paraId="17254A19" w14:textId="77777777" w:rsidR="00DE1635" w:rsidRPr="00A02EAE" w:rsidRDefault="00DE1635" w:rsidP="000678E5">
            <w:pPr>
              <w:jc w:val="center"/>
              <w:rPr>
                <w:rFonts w:cstheme="minorHAnsi"/>
                <w:sz w:val="24"/>
                <w:szCs w:val="24"/>
                <w:lang w:val="en-US"/>
              </w:rPr>
            </w:pPr>
            <w:r w:rsidRPr="00A02EAE">
              <w:rPr>
                <w:rFonts w:cstheme="minorHAnsi"/>
                <w:sz w:val="24"/>
                <w:szCs w:val="24"/>
                <w:lang w:val="en-US"/>
              </w:rPr>
              <w:t>Administrative and General Expenses</w:t>
            </w:r>
          </w:p>
        </w:tc>
        <w:tc>
          <w:tcPr>
            <w:tcW w:w="5386" w:type="dxa"/>
          </w:tcPr>
          <w:p w14:paraId="0C985190" w14:textId="77777777" w:rsidR="00DE1635" w:rsidRPr="00A02EAE" w:rsidRDefault="0080175B" w:rsidP="00DD05AA">
            <w:pPr>
              <w:jc w:val="both"/>
              <w:rPr>
                <w:rFonts w:cstheme="minorHAnsi"/>
                <w:sz w:val="24"/>
                <w:szCs w:val="24"/>
                <w:lang w:val="en-US"/>
              </w:rPr>
            </w:pPr>
            <w:r w:rsidRPr="00A02EAE">
              <w:rPr>
                <w:rFonts w:cstheme="minorHAnsi"/>
                <w:sz w:val="24"/>
                <w:szCs w:val="24"/>
                <w:lang w:val="en-US"/>
              </w:rPr>
              <w:t xml:space="preserve">Calculate the ratio </w:t>
            </w:r>
            <w:r w:rsidR="00DE1635" w:rsidRPr="00A02EAE">
              <w:rPr>
                <w:rFonts w:cstheme="minorHAnsi"/>
                <w:sz w:val="24"/>
                <w:szCs w:val="24"/>
                <w:lang w:val="en-US"/>
              </w:rPr>
              <w:t xml:space="preserve">of such expenses and </w:t>
            </w:r>
            <w:r w:rsidR="00DE1635" w:rsidRPr="00A02EAE">
              <w:rPr>
                <w:rFonts w:cstheme="minorHAnsi"/>
                <w:color w:val="000000" w:themeColor="text1"/>
                <w:sz w:val="24"/>
                <w:szCs w:val="24"/>
                <w:lang w:val="en-US"/>
              </w:rPr>
              <w:t xml:space="preserve">the </w:t>
            </w:r>
            <w:r w:rsidR="00651AC2" w:rsidRPr="00A02EAE">
              <w:rPr>
                <w:rFonts w:cstheme="minorHAnsi"/>
                <w:color w:val="000000" w:themeColor="text1"/>
                <w:sz w:val="24"/>
                <w:szCs w:val="24"/>
                <w:lang w:val="en-US"/>
              </w:rPr>
              <w:t xml:space="preserve">cost of </w:t>
            </w:r>
            <w:r w:rsidRPr="00A02EAE">
              <w:rPr>
                <w:rFonts w:cstheme="minorHAnsi"/>
                <w:color w:val="000000" w:themeColor="text1"/>
                <w:sz w:val="24"/>
                <w:szCs w:val="24"/>
                <w:lang w:val="en-US"/>
              </w:rPr>
              <w:t xml:space="preserve">goods </w:t>
            </w:r>
            <w:r w:rsidR="00DE1635" w:rsidRPr="00A02EAE">
              <w:rPr>
                <w:rFonts w:cstheme="minorHAnsi"/>
                <w:color w:val="000000" w:themeColor="text1"/>
                <w:sz w:val="24"/>
                <w:szCs w:val="24"/>
                <w:lang w:val="en-US"/>
              </w:rPr>
              <w:t>sold</w:t>
            </w:r>
            <w:r w:rsidRPr="00A02EAE">
              <w:rPr>
                <w:rFonts w:cstheme="minorHAnsi"/>
                <w:color w:val="000000" w:themeColor="text1"/>
                <w:sz w:val="24"/>
                <w:szCs w:val="24"/>
                <w:lang w:val="en-US"/>
              </w:rPr>
              <w:t xml:space="preserve"> (CGS)</w:t>
            </w:r>
            <w:r w:rsidR="00DE1635" w:rsidRPr="00A02EAE">
              <w:rPr>
                <w:rFonts w:cstheme="minorHAnsi"/>
                <w:color w:val="000000" w:themeColor="text1"/>
                <w:sz w:val="24"/>
                <w:szCs w:val="24"/>
                <w:lang w:val="en-US"/>
              </w:rPr>
              <w:t xml:space="preserve">, </w:t>
            </w:r>
            <w:r w:rsidRPr="00A02EAE">
              <w:rPr>
                <w:rFonts w:cstheme="minorHAnsi"/>
                <w:color w:val="000000" w:themeColor="text1"/>
                <w:sz w:val="24"/>
                <w:szCs w:val="24"/>
                <w:lang w:val="en-US"/>
              </w:rPr>
              <w:t xml:space="preserve">as </w:t>
            </w:r>
            <w:r w:rsidR="00DE1635" w:rsidRPr="00A02EAE">
              <w:rPr>
                <w:rFonts w:cstheme="minorHAnsi"/>
                <w:color w:val="000000" w:themeColor="text1"/>
                <w:sz w:val="24"/>
                <w:szCs w:val="24"/>
                <w:lang w:val="en-US"/>
              </w:rPr>
              <w:t xml:space="preserve">described </w:t>
            </w:r>
            <w:r w:rsidR="00DE1635" w:rsidRPr="00A02EAE">
              <w:rPr>
                <w:rFonts w:cstheme="minorHAnsi"/>
                <w:sz w:val="24"/>
                <w:szCs w:val="24"/>
                <w:lang w:val="en-US"/>
              </w:rPr>
              <w:t xml:space="preserve">in your company’s financial statement. </w:t>
            </w:r>
            <w:r w:rsidR="00E22825" w:rsidRPr="00A02EAE">
              <w:rPr>
                <w:rFonts w:cstheme="minorHAnsi"/>
                <w:sz w:val="24"/>
                <w:szCs w:val="24"/>
                <w:lang w:val="en-US"/>
              </w:rPr>
              <w:t>The referred ratio</w:t>
            </w:r>
            <w:r w:rsidR="00DE1635" w:rsidRPr="00A02EAE">
              <w:rPr>
                <w:rFonts w:cstheme="minorHAnsi"/>
                <w:sz w:val="24"/>
                <w:szCs w:val="24"/>
                <w:lang w:val="en-US"/>
              </w:rPr>
              <w:t xml:space="preserve"> must be applied to the </w:t>
            </w:r>
            <w:r w:rsidR="00DD05AA" w:rsidRPr="00A02EAE">
              <w:rPr>
                <w:rFonts w:cstheme="minorHAnsi"/>
                <w:sz w:val="24"/>
                <w:szCs w:val="24"/>
                <w:lang w:val="en-US"/>
              </w:rPr>
              <w:t xml:space="preserve">manufacturing </w:t>
            </w:r>
            <w:r w:rsidR="00DE1635" w:rsidRPr="00A02EAE">
              <w:rPr>
                <w:rFonts w:cstheme="minorHAnsi"/>
                <w:sz w:val="24"/>
                <w:szCs w:val="24"/>
                <w:lang w:val="en-US"/>
              </w:rPr>
              <w:t xml:space="preserve">cost reported in </w:t>
            </w:r>
            <w:r w:rsidR="00DD05AA" w:rsidRPr="00A02EAE">
              <w:rPr>
                <w:rFonts w:cstheme="minorHAnsi"/>
                <w:sz w:val="24"/>
                <w:szCs w:val="24"/>
                <w:lang w:val="en-US"/>
              </w:rPr>
              <w:t>column D</w:t>
            </w:r>
            <w:r w:rsidR="00DE1635" w:rsidRPr="00A02EAE">
              <w:rPr>
                <w:rFonts w:cstheme="minorHAnsi"/>
                <w:sz w:val="24"/>
                <w:szCs w:val="24"/>
                <w:lang w:val="en-US"/>
              </w:rPr>
              <w:t>.</w:t>
            </w:r>
          </w:p>
          <w:p w14:paraId="4A7DC8CB" w14:textId="77777777" w:rsidR="00A358F6" w:rsidRPr="00A02EAE" w:rsidRDefault="00A358F6" w:rsidP="00DD05AA">
            <w:pPr>
              <w:jc w:val="both"/>
              <w:rPr>
                <w:rFonts w:cstheme="minorHAnsi"/>
                <w:sz w:val="24"/>
                <w:szCs w:val="24"/>
                <w:lang w:val="en-US"/>
              </w:rPr>
            </w:pPr>
          </w:p>
          <w:p w14:paraId="568CF886" w14:textId="77777777" w:rsidR="00A358F6" w:rsidRPr="00A02EAE" w:rsidRDefault="00A358F6" w:rsidP="00A358F6">
            <w:pPr>
              <w:jc w:val="both"/>
              <w:rPr>
                <w:rFonts w:cstheme="minorHAnsi"/>
                <w:sz w:val="24"/>
                <w:szCs w:val="24"/>
                <w:lang w:val="en-US"/>
              </w:rPr>
            </w:pPr>
            <w:r w:rsidRPr="00A02EAE">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DB3381" w14:paraId="1AAEBB0F" w14:textId="77777777" w:rsidTr="000678E5">
        <w:tc>
          <w:tcPr>
            <w:tcW w:w="959" w:type="dxa"/>
          </w:tcPr>
          <w:p w14:paraId="6AF539AF" w14:textId="77777777" w:rsidR="00DD05AA" w:rsidRPr="00A02EAE" w:rsidRDefault="00234EFC" w:rsidP="0027346B">
            <w:pPr>
              <w:rPr>
                <w:rFonts w:cstheme="minorHAnsi"/>
                <w:b/>
                <w:sz w:val="24"/>
                <w:szCs w:val="24"/>
                <w:lang w:val="en-US"/>
              </w:rPr>
            </w:pPr>
            <w:r w:rsidRPr="00A02EAE">
              <w:rPr>
                <w:rFonts w:cstheme="minorHAnsi"/>
                <w:b/>
                <w:sz w:val="24"/>
                <w:szCs w:val="24"/>
                <w:lang w:val="en-US"/>
              </w:rPr>
              <w:t>F</w:t>
            </w:r>
          </w:p>
        </w:tc>
        <w:tc>
          <w:tcPr>
            <w:tcW w:w="3544" w:type="dxa"/>
            <w:vAlign w:val="center"/>
          </w:tcPr>
          <w:p w14:paraId="5CB2CD35" w14:textId="17B450CB" w:rsidR="00DD05AA" w:rsidRPr="00A02EAE" w:rsidRDefault="003860B8" w:rsidP="000678E5">
            <w:pPr>
              <w:jc w:val="center"/>
              <w:rPr>
                <w:rFonts w:cstheme="minorHAnsi"/>
                <w:sz w:val="24"/>
                <w:szCs w:val="24"/>
                <w:lang w:val="en-US"/>
              </w:rPr>
            </w:pPr>
            <w:r w:rsidRPr="00A02EAE">
              <w:rPr>
                <w:rFonts w:cstheme="minorHAnsi"/>
                <w:sz w:val="24"/>
                <w:szCs w:val="24"/>
                <w:lang w:val="en-US"/>
              </w:rPr>
              <w:t>Financial</w:t>
            </w:r>
            <w:r w:rsidR="00DD05AA" w:rsidRPr="00A02EAE">
              <w:rPr>
                <w:rFonts w:cstheme="minorHAnsi"/>
                <w:sz w:val="24"/>
                <w:szCs w:val="24"/>
                <w:lang w:val="en-US"/>
              </w:rPr>
              <w:t xml:space="preserve"> Expenses (Revenues)</w:t>
            </w:r>
          </w:p>
        </w:tc>
        <w:tc>
          <w:tcPr>
            <w:tcW w:w="5386" w:type="dxa"/>
          </w:tcPr>
          <w:p w14:paraId="527753FA" w14:textId="77777777" w:rsidR="00DD05AA" w:rsidRPr="00A02EAE" w:rsidRDefault="00DD05AA" w:rsidP="00262D7C">
            <w:pPr>
              <w:jc w:val="both"/>
              <w:rPr>
                <w:rFonts w:cstheme="minorHAnsi"/>
                <w:sz w:val="24"/>
                <w:szCs w:val="24"/>
                <w:lang w:val="en-US"/>
              </w:rPr>
            </w:pPr>
            <w:r w:rsidRPr="00A02EAE">
              <w:rPr>
                <w:rFonts w:cstheme="minorHAnsi"/>
                <w:sz w:val="24"/>
                <w:szCs w:val="24"/>
                <w:lang w:val="en-US"/>
              </w:rPr>
              <w:t xml:space="preserve">Calculate the ratio of such expenses and </w:t>
            </w:r>
            <w:r w:rsidRPr="00A02EAE">
              <w:rPr>
                <w:rFonts w:cstheme="minorHAnsi"/>
                <w:color w:val="000000" w:themeColor="text1"/>
                <w:sz w:val="24"/>
                <w:szCs w:val="24"/>
                <w:lang w:val="en-US"/>
              </w:rPr>
              <w:t xml:space="preserve">the cost of goods sold (CGS), as described </w:t>
            </w:r>
            <w:r w:rsidRPr="00A02EAE">
              <w:rPr>
                <w:rFonts w:cstheme="minorHAnsi"/>
                <w:sz w:val="24"/>
                <w:szCs w:val="24"/>
                <w:lang w:val="en-US"/>
              </w:rPr>
              <w:t>in your company’s financial statement. The referred ratio must be applied to the manufacturing cost reported in column D.</w:t>
            </w:r>
          </w:p>
          <w:p w14:paraId="46DD82F9" w14:textId="77777777" w:rsidR="009B0FB7" w:rsidRPr="00A02EAE" w:rsidRDefault="009B0FB7" w:rsidP="00262D7C">
            <w:pPr>
              <w:jc w:val="both"/>
              <w:rPr>
                <w:rFonts w:cstheme="minorHAnsi"/>
                <w:sz w:val="24"/>
                <w:szCs w:val="24"/>
                <w:lang w:val="en-US"/>
              </w:rPr>
            </w:pPr>
          </w:p>
          <w:p w14:paraId="3AF66C8A" w14:textId="6ABCD156" w:rsidR="009B0FB7" w:rsidRPr="00A02EAE" w:rsidRDefault="009B0FB7" w:rsidP="009B0FB7">
            <w:pPr>
              <w:jc w:val="both"/>
              <w:rPr>
                <w:rFonts w:cstheme="minorHAnsi"/>
                <w:sz w:val="24"/>
                <w:szCs w:val="24"/>
                <w:lang w:val="en-US"/>
              </w:rPr>
            </w:pPr>
            <w:r w:rsidRPr="00A02EAE">
              <w:rPr>
                <w:rFonts w:cstheme="minorHAnsi"/>
                <w:sz w:val="24"/>
                <w:szCs w:val="24"/>
                <w:lang w:val="en-US"/>
              </w:rPr>
              <w:t>Provide the calculation memory of the abovementioned ratio, which must contain the names and total values of each G/L account</w:t>
            </w:r>
            <w:r w:rsidR="00A358F6" w:rsidRPr="00A02EAE">
              <w:rPr>
                <w:rFonts w:cstheme="minorHAnsi"/>
                <w:sz w:val="24"/>
                <w:szCs w:val="24"/>
                <w:lang w:val="en-US"/>
              </w:rPr>
              <w:t xml:space="preserve"> classified by your company as </w:t>
            </w:r>
            <w:r w:rsidR="003860B8" w:rsidRPr="00A02EAE">
              <w:rPr>
                <w:rFonts w:cstheme="minorHAnsi"/>
                <w:sz w:val="24"/>
                <w:szCs w:val="24"/>
                <w:lang w:val="en-US"/>
              </w:rPr>
              <w:t>financial</w:t>
            </w:r>
            <w:r w:rsidR="00A358F6" w:rsidRPr="00A02EAE">
              <w:rPr>
                <w:rFonts w:cstheme="minorHAnsi"/>
                <w:sz w:val="24"/>
                <w:szCs w:val="24"/>
                <w:lang w:val="en-US"/>
              </w:rPr>
              <w:t xml:space="preserve"> expenses (revenues).</w:t>
            </w:r>
          </w:p>
        </w:tc>
      </w:tr>
      <w:tr w:rsidR="00DD05AA" w:rsidRPr="00DB3381" w14:paraId="0EF6B3F9" w14:textId="77777777" w:rsidTr="000678E5">
        <w:tc>
          <w:tcPr>
            <w:tcW w:w="959" w:type="dxa"/>
          </w:tcPr>
          <w:p w14:paraId="3C4AE885" w14:textId="77777777" w:rsidR="00DD05AA" w:rsidRPr="00A02EAE" w:rsidRDefault="00234EFC" w:rsidP="0027346B">
            <w:pPr>
              <w:rPr>
                <w:rFonts w:cstheme="minorHAnsi"/>
                <w:b/>
                <w:sz w:val="24"/>
                <w:szCs w:val="24"/>
                <w:lang w:val="en-US"/>
              </w:rPr>
            </w:pPr>
            <w:r w:rsidRPr="00A02EAE">
              <w:rPr>
                <w:rFonts w:cstheme="minorHAnsi"/>
                <w:b/>
                <w:sz w:val="24"/>
                <w:szCs w:val="24"/>
                <w:lang w:val="en-US"/>
              </w:rPr>
              <w:t>G</w:t>
            </w:r>
          </w:p>
        </w:tc>
        <w:tc>
          <w:tcPr>
            <w:tcW w:w="3544" w:type="dxa"/>
            <w:vAlign w:val="center"/>
          </w:tcPr>
          <w:p w14:paraId="20C70764" w14:textId="77777777" w:rsidR="00DD05AA" w:rsidRPr="00A02EAE" w:rsidRDefault="00DD05AA" w:rsidP="00DD05AA">
            <w:pPr>
              <w:jc w:val="center"/>
              <w:rPr>
                <w:rFonts w:cstheme="minorHAnsi"/>
                <w:sz w:val="24"/>
                <w:szCs w:val="24"/>
                <w:lang w:val="en-US"/>
              </w:rPr>
            </w:pPr>
            <w:r w:rsidRPr="00A02EAE">
              <w:rPr>
                <w:rFonts w:cstheme="minorHAnsi"/>
                <w:sz w:val="24"/>
                <w:szCs w:val="24"/>
                <w:lang w:val="en-US"/>
              </w:rPr>
              <w:t>Other Expenses (Revenues)</w:t>
            </w:r>
          </w:p>
        </w:tc>
        <w:tc>
          <w:tcPr>
            <w:tcW w:w="5386" w:type="dxa"/>
          </w:tcPr>
          <w:p w14:paraId="0E734F56" w14:textId="77777777" w:rsidR="00DD05AA" w:rsidRPr="00A02EAE" w:rsidRDefault="00DD05AA" w:rsidP="00262D7C">
            <w:pPr>
              <w:jc w:val="both"/>
              <w:rPr>
                <w:rFonts w:cstheme="minorHAnsi"/>
                <w:sz w:val="24"/>
                <w:szCs w:val="24"/>
                <w:lang w:val="en-US"/>
              </w:rPr>
            </w:pPr>
          </w:p>
          <w:p w14:paraId="78B75F12" w14:textId="77777777" w:rsidR="003807D1" w:rsidRPr="00A02EAE" w:rsidRDefault="003807D1" w:rsidP="00262D7C">
            <w:pPr>
              <w:jc w:val="both"/>
              <w:rPr>
                <w:rFonts w:cstheme="minorHAnsi"/>
                <w:sz w:val="24"/>
                <w:szCs w:val="24"/>
                <w:lang w:val="en-US"/>
              </w:rPr>
            </w:pPr>
          </w:p>
          <w:p w14:paraId="2DC724A9" w14:textId="77777777" w:rsidR="003807D1" w:rsidRPr="00A02EAE" w:rsidRDefault="003807D1" w:rsidP="003807D1">
            <w:pPr>
              <w:jc w:val="both"/>
              <w:rPr>
                <w:rFonts w:cstheme="minorHAnsi"/>
                <w:sz w:val="24"/>
                <w:szCs w:val="24"/>
                <w:lang w:val="en-US"/>
              </w:rPr>
            </w:pPr>
            <w:r w:rsidRPr="00A02EAE">
              <w:rPr>
                <w:rFonts w:cstheme="minorHAnsi"/>
                <w:sz w:val="24"/>
                <w:szCs w:val="24"/>
                <w:lang w:val="en-US"/>
              </w:rPr>
              <w:t xml:space="preserve">Calculate the ratio of such expenses and </w:t>
            </w:r>
            <w:r w:rsidRPr="00A02EAE">
              <w:rPr>
                <w:rFonts w:cstheme="minorHAnsi"/>
                <w:color w:val="000000" w:themeColor="text1"/>
                <w:sz w:val="24"/>
                <w:szCs w:val="24"/>
                <w:lang w:val="en-US"/>
              </w:rPr>
              <w:t xml:space="preserve">the cost of goods sold (CGS), as described </w:t>
            </w:r>
            <w:r w:rsidRPr="00A02EAE">
              <w:rPr>
                <w:rFonts w:cstheme="minorHAnsi"/>
                <w:sz w:val="24"/>
                <w:szCs w:val="24"/>
                <w:lang w:val="en-US"/>
              </w:rPr>
              <w:t xml:space="preserve">in your company’s </w:t>
            </w:r>
            <w:r w:rsidRPr="00A02EAE">
              <w:rPr>
                <w:rFonts w:cstheme="minorHAnsi"/>
                <w:sz w:val="24"/>
                <w:szCs w:val="24"/>
                <w:lang w:val="en-US"/>
              </w:rPr>
              <w:lastRenderedPageBreak/>
              <w:t>financial statement. The referred ratio must be applied to the manufacturing cost reported in column D.</w:t>
            </w:r>
          </w:p>
          <w:p w14:paraId="4BD62942" w14:textId="77777777" w:rsidR="003807D1" w:rsidRPr="00A02EAE" w:rsidRDefault="003807D1" w:rsidP="003807D1">
            <w:pPr>
              <w:jc w:val="both"/>
              <w:rPr>
                <w:rFonts w:cstheme="minorHAnsi"/>
                <w:sz w:val="24"/>
                <w:szCs w:val="24"/>
                <w:lang w:val="en-US"/>
              </w:rPr>
            </w:pPr>
          </w:p>
          <w:p w14:paraId="71F995DA" w14:textId="161E9E95" w:rsidR="003807D1" w:rsidRPr="00A02EAE" w:rsidRDefault="003807D1" w:rsidP="003807D1">
            <w:pPr>
              <w:jc w:val="both"/>
              <w:rPr>
                <w:rFonts w:cstheme="minorHAnsi"/>
                <w:sz w:val="24"/>
                <w:szCs w:val="24"/>
                <w:lang w:val="en-US"/>
              </w:rPr>
            </w:pPr>
            <w:r w:rsidRPr="00A02EAE">
              <w:rPr>
                <w:rFonts w:cstheme="minorHAnsi"/>
                <w:sz w:val="24"/>
                <w:szCs w:val="24"/>
                <w:lang w:val="en-US"/>
              </w:rPr>
              <w:t xml:space="preserve">Provide the calculation memory of the abovementioned ratio, which must contain the names and total values of each G/L account classified by your company as </w:t>
            </w:r>
            <w:r w:rsidR="003860B8" w:rsidRPr="00A02EAE">
              <w:rPr>
                <w:rFonts w:cstheme="minorHAnsi"/>
                <w:sz w:val="24"/>
                <w:szCs w:val="24"/>
                <w:lang w:val="en-US"/>
              </w:rPr>
              <w:t>other</w:t>
            </w:r>
            <w:r w:rsidRPr="00A02EAE">
              <w:rPr>
                <w:rFonts w:cstheme="minorHAnsi"/>
                <w:sz w:val="24"/>
                <w:szCs w:val="24"/>
                <w:lang w:val="en-US"/>
              </w:rPr>
              <w:t xml:space="preserve"> expenses (revenues).</w:t>
            </w:r>
          </w:p>
        </w:tc>
      </w:tr>
      <w:tr w:rsidR="00DD05AA" w:rsidRPr="00DB3381" w14:paraId="064845E3" w14:textId="77777777" w:rsidTr="000678E5">
        <w:tc>
          <w:tcPr>
            <w:tcW w:w="959" w:type="dxa"/>
          </w:tcPr>
          <w:p w14:paraId="296320F7" w14:textId="77777777" w:rsidR="00DD05AA" w:rsidRPr="00A02EAE" w:rsidRDefault="00234EFC" w:rsidP="0027346B">
            <w:pPr>
              <w:rPr>
                <w:rFonts w:cstheme="minorHAnsi"/>
                <w:b/>
                <w:sz w:val="24"/>
                <w:szCs w:val="24"/>
                <w:lang w:val="en-US"/>
              </w:rPr>
            </w:pPr>
            <w:r w:rsidRPr="00A02EAE">
              <w:rPr>
                <w:rFonts w:cstheme="minorHAnsi"/>
                <w:b/>
                <w:sz w:val="24"/>
                <w:szCs w:val="24"/>
                <w:lang w:val="en-US"/>
              </w:rPr>
              <w:lastRenderedPageBreak/>
              <w:t>H</w:t>
            </w:r>
          </w:p>
        </w:tc>
        <w:tc>
          <w:tcPr>
            <w:tcW w:w="3544" w:type="dxa"/>
            <w:vAlign w:val="center"/>
          </w:tcPr>
          <w:p w14:paraId="5AF45E79" w14:textId="77777777" w:rsidR="00DD05AA" w:rsidRPr="00A02EAE" w:rsidRDefault="00DD05AA" w:rsidP="000678E5">
            <w:pPr>
              <w:jc w:val="center"/>
              <w:rPr>
                <w:rFonts w:cstheme="minorHAnsi"/>
                <w:sz w:val="24"/>
                <w:szCs w:val="24"/>
                <w:lang w:val="en-US"/>
              </w:rPr>
            </w:pPr>
            <w:r w:rsidRPr="00A02EAE">
              <w:rPr>
                <w:rFonts w:cstheme="minorHAnsi"/>
                <w:sz w:val="24"/>
                <w:szCs w:val="24"/>
                <w:lang w:val="en-US"/>
              </w:rPr>
              <w:t>Total Cost</w:t>
            </w:r>
          </w:p>
        </w:tc>
        <w:tc>
          <w:tcPr>
            <w:tcW w:w="5386" w:type="dxa"/>
          </w:tcPr>
          <w:p w14:paraId="6BD93161" w14:textId="77777777" w:rsidR="00DD05AA" w:rsidRPr="00A02EAE" w:rsidRDefault="00DD05AA" w:rsidP="00234EFC">
            <w:pPr>
              <w:jc w:val="both"/>
              <w:rPr>
                <w:rFonts w:cstheme="minorHAnsi"/>
                <w:sz w:val="24"/>
                <w:szCs w:val="24"/>
                <w:lang w:val="en-US"/>
              </w:rPr>
            </w:pPr>
            <w:r w:rsidRPr="00A02EAE">
              <w:rPr>
                <w:rFonts w:cstheme="minorHAnsi"/>
                <w:sz w:val="24"/>
                <w:szCs w:val="24"/>
                <w:lang w:val="en-US"/>
              </w:rPr>
              <w:t xml:space="preserve">Report the </w:t>
            </w:r>
            <w:r w:rsidR="00234EFC" w:rsidRPr="00A02EAE">
              <w:rPr>
                <w:rFonts w:cstheme="minorHAnsi"/>
                <w:sz w:val="24"/>
                <w:szCs w:val="24"/>
                <w:lang w:val="en-US"/>
              </w:rPr>
              <w:t xml:space="preserve">D+E+F+G </w:t>
            </w:r>
            <w:r w:rsidRPr="00A02EAE">
              <w:rPr>
                <w:rFonts w:cstheme="minorHAnsi"/>
                <w:sz w:val="24"/>
                <w:szCs w:val="24"/>
                <w:lang w:val="en-US"/>
              </w:rPr>
              <w:t>sum</w:t>
            </w:r>
          </w:p>
        </w:tc>
      </w:tr>
    </w:tbl>
    <w:p w14:paraId="1DADBB75" w14:textId="77777777" w:rsidR="00DE1635" w:rsidRPr="00A02EAE" w:rsidRDefault="00DE1635" w:rsidP="00DE1635">
      <w:pPr>
        <w:rPr>
          <w:rFonts w:cstheme="minorHAnsi"/>
          <w:sz w:val="24"/>
          <w:szCs w:val="24"/>
          <w:lang w:val="en-US"/>
        </w:rPr>
      </w:pPr>
    </w:p>
    <w:p w14:paraId="2CFD2E81" w14:textId="77777777" w:rsidR="00DE1635" w:rsidRPr="00A02EAE" w:rsidRDefault="00DE1635" w:rsidP="00DE1635">
      <w:pPr>
        <w:rPr>
          <w:rFonts w:cstheme="minorHAnsi"/>
          <w:sz w:val="24"/>
          <w:szCs w:val="24"/>
          <w:lang w:val="en-US"/>
        </w:rPr>
      </w:pPr>
      <w:r w:rsidRPr="00A02EAE">
        <w:rPr>
          <w:rFonts w:cstheme="minorHAnsi"/>
          <w:sz w:val="24"/>
          <w:szCs w:val="24"/>
          <w:lang w:val="en-US"/>
        </w:rPr>
        <w:t xml:space="preserve">B.1.2. </w:t>
      </w:r>
      <w:r w:rsidR="00864CE9" w:rsidRPr="00A02EAE">
        <w:rPr>
          <w:rFonts w:cstheme="minorHAnsi"/>
          <w:sz w:val="24"/>
          <w:szCs w:val="24"/>
          <w:lang w:val="en-US"/>
        </w:rPr>
        <w:t xml:space="preserve">Information relating to the costs of </w:t>
      </w:r>
      <w:r w:rsidR="00E1126E" w:rsidRPr="00A02EAE">
        <w:rPr>
          <w:rFonts w:cstheme="minorHAnsi"/>
          <w:sz w:val="24"/>
          <w:szCs w:val="24"/>
          <w:lang w:val="en-US"/>
        </w:rPr>
        <w:t>like</w:t>
      </w:r>
      <w:r w:rsidR="00864CE9" w:rsidRPr="00A02EAE">
        <w:rPr>
          <w:rFonts w:cstheme="minorHAnsi"/>
          <w:sz w:val="24"/>
          <w:szCs w:val="24"/>
          <w:lang w:val="en-US"/>
        </w:rPr>
        <w:t xml:space="preserve"> product listed in Appendix VI shall be provided individually for each month of P5.</w:t>
      </w:r>
    </w:p>
    <w:p w14:paraId="07EDCAC8" w14:textId="77777777" w:rsidR="00DE1635" w:rsidRPr="00A02EAE" w:rsidRDefault="00DE1635" w:rsidP="00DE1635">
      <w:pPr>
        <w:rPr>
          <w:rFonts w:cstheme="minorHAnsi"/>
          <w:bCs/>
          <w:sz w:val="24"/>
          <w:szCs w:val="24"/>
          <w:lang w:val="en-US"/>
        </w:rPr>
      </w:pPr>
      <w:r w:rsidRPr="00A02EAE">
        <w:rPr>
          <w:rFonts w:cstheme="minorHAnsi"/>
          <w:sz w:val="24"/>
          <w:szCs w:val="24"/>
          <w:lang w:val="en-US"/>
        </w:rPr>
        <w:t>B.1.3. When there are distinct</w:t>
      </w:r>
      <w:r w:rsidRPr="00A02EAE">
        <w:rPr>
          <w:rFonts w:cstheme="minorHAnsi"/>
          <w:bCs/>
          <w:sz w:val="24"/>
          <w:szCs w:val="24"/>
          <w:lang w:val="en-US"/>
        </w:rPr>
        <w:t xml:space="preserve"> </w:t>
      </w:r>
      <w:r w:rsidR="00646F0C" w:rsidRPr="00A02EAE">
        <w:rPr>
          <w:rFonts w:cstheme="minorHAnsi"/>
          <w:bCs/>
          <w:sz w:val="24"/>
          <w:szCs w:val="24"/>
          <w:lang w:val="en-US"/>
        </w:rPr>
        <w:t>i</w:t>
      </w:r>
      <w:r w:rsidRPr="00A02EAE">
        <w:rPr>
          <w:rFonts w:cstheme="minorHAnsi"/>
          <w:bCs/>
          <w:sz w:val="24"/>
          <w:szCs w:val="24"/>
          <w:lang w:val="en-US"/>
        </w:rPr>
        <w:t xml:space="preserve">dentification </w:t>
      </w:r>
      <w:r w:rsidR="00646F0C" w:rsidRPr="00A02EAE">
        <w:rPr>
          <w:rFonts w:cstheme="minorHAnsi"/>
          <w:bCs/>
          <w:sz w:val="24"/>
          <w:szCs w:val="24"/>
          <w:lang w:val="en-US"/>
        </w:rPr>
        <w:t>c</w:t>
      </w:r>
      <w:r w:rsidRPr="00A02EAE">
        <w:rPr>
          <w:rFonts w:cstheme="minorHAnsi"/>
          <w:bCs/>
          <w:sz w:val="24"/>
          <w:szCs w:val="24"/>
          <w:lang w:val="en-US"/>
        </w:rPr>
        <w:t xml:space="preserve">odes of the </w:t>
      </w:r>
      <w:r w:rsidR="00646F0C" w:rsidRPr="00A02EAE">
        <w:rPr>
          <w:rFonts w:cstheme="minorHAnsi"/>
          <w:bCs/>
          <w:sz w:val="24"/>
          <w:szCs w:val="24"/>
          <w:lang w:val="en-US"/>
        </w:rPr>
        <w:t>product (CODIP), as reported under item</w:t>
      </w:r>
      <w:r w:rsidRPr="00A02EAE">
        <w:rPr>
          <w:rFonts w:cstheme="minorHAnsi"/>
          <w:bCs/>
          <w:sz w:val="24"/>
          <w:szCs w:val="24"/>
          <w:lang w:val="en-US"/>
        </w:rPr>
        <w:t xml:space="preserve"> 5.6</w:t>
      </w:r>
      <w:r w:rsidR="00646F0C" w:rsidRPr="00A02EAE">
        <w:rPr>
          <w:rFonts w:cstheme="minorHAnsi"/>
          <w:bCs/>
          <w:sz w:val="24"/>
          <w:szCs w:val="24"/>
          <w:lang w:val="en-US"/>
        </w:rPr>
        <w:t xml:space="preserve"> of section III</w:t>
      </w:r>
      <w:r w:rsidRPr="00A02EAE">
        <w:rPr>
          <w:rFonts w:cstheme="minorHAnsi"/>
          <w:bCs/>
          <w:sz w:val="24"/>
          <w:szCs w:val="24"/>
          <w:lang w:val="en-US"/>
        </w:rPr>
        <w:t>, for each CODIP</w:t>
      </w:r>
      <w:r w:rsidRPr="00A02EAE">
        <w:rPr>
          <w:rFonts w:cstheme="minorHAnsi"/>
          <w:sz w:val="24"/>
          <w:szCs w:val="24"/>
          <w:lang w:val="en-US"/>
        </w:rPr>
        <w:t xml:space="preserve"> you must </w:t>
      </w:r>
      <w:r w:rsidRPr="00A02EAE">
        <w:rPr>
          <w:rFonts w:cstheme="minorHAnsi"/>
          <w:bCs/>
          <w:sz w:val="24"/>
          <w:szCs w:val="24"/>
          <w:lang w:val="en-US"/>
        </w:rPr>
        <w:t>fill the set of worksheets described in B.1.2.</w:t>
      </w:r>
    </w:p>
    <w:p w14:paraId="48890BCF" w14:textId="77777777" w:rsidR="00DE1635" w:rsidRPr="00A02EAE" w:rsidRDefault="00DE1635" w:rsidP="00DE1635">
      <w:pPr>
        <w:rPr>
          <w:rFonts w:cstheme="minorHAnsi"/>
          <w:bCs/>
          <w:sz w:val="24"/>
          <w:szCs w:val="24"/>
          <w:lang w:val="en-US"/>
        </w:rPr>
      </w:pPr>
      <w:r w:rsidRPr="00A02EAE">
        <w:rPr>
          <w:rFonts w:cstheme="minorHAnsi"/>
          <w:bCs/>
          <w:sz w:val="24"/>
          <w:szCs w:val="24"/>
          <w:lang w:val="en-US"/>
        </w:rPr>
        <w:t>B.</w:t>
      </w:r>
      <w:r w:rsidR="0014284C" w:rsidRPr="00A02EAE">
        <w:rPr>
          <w:rFonts w:cstheme="minorHAnsi"/>
          <w:bCs/>
          <w:sz w:val="24"/>
          <w:szCs w:val="24"/>
          <w:lang w:val="en-US"/>
        </w:rPr>
        <w:t>1.4 In case product is manufactured</w:t>
      </w:r>
      <w:r w:rsidRPr="00A02EAE">
        <w:rPr>
          <w:rFonts w:cstheme="minorHAnsi"/>
          <w:bCs/>
          <w:sz w:val="24"/>
          <w:szCs w:val="24"/>
          <w:lang w:val="en-US"/>
        </w:rPr>
        <w:t xml:space="preserve"> in more than one facility, as reported in 6.1.4., </w:t>
      </w:r>
      <w:r w:rsidR="0014284C" w:rsidRPr="00A02EAE">
        <w:rPr>
          <w:rFonts w:cstheme="minorHAnsi"/>
          <w:bCs/>
          <w:sz w:val="24"/>
          <w:szCs w:val="24"/>
          <w:lang w:val="en-US"/>
        </w:rPr>
        <w:t xml:space="preserve">you must </w:t>
      </w:r>
      <w:r w:rsidRPr="00A02EAE">
        <w:rPr>
          <w:rFonts w:cstheme="minorHAnsi"/>
          <w:bCs/>
          <w:sz w:val="24"/>
          <w:szCs w:val="24"/>
          <w:lang w:val="en-US"/>
        </w:rPr>
        <w:t>provide:</w:t>
      </w:r>
    </w:p>
    <w:p w14:paraId="4C96E408" w14:textId="77777777" w:rsidR="00DE1635" w:rsidRPr="00A02EAE" w:rsidRDefault="00DE1635" w:rsidP="00DE1635">
      <w:pPr>
        <w:rPr>
          <w:rFonts w:cstheme="minorHAnsi"/>
          <w:bCs/>
          <w:sz w:val="24"/>
          <w:szCs w:val="24"/>
          <w:lang w:val="en-US"/>
        </w:rPr>
      </w:pPr>
      <w:r w:rsidRPr="00A02EAE">
        <w:rPr>
          <w:rFonts w:cstheme="minorHAnsi"/>
          <w:bCs/>
          <w:sz w:val="24"/>
          <w:szCs w:val="24"/>
          <w:lang w:val="en-US"/>
        </w:rPr>
        <w:t>a) the set of worksheets previously described in B.1.2 with the cost in each one of the facilities</w:t>
      </w:r>
      <w:r w:rsidR="0014284C" w:rsidRPr="00A02EAE">
        <w:rPr>
          <w:rFonts w:cstheme="minorHAnsi"/>
          <w:bCs/>
          <w:sz w:val="24"/>
          <w:szCs w:val="24"/>
          <w:lang w:val="en-US"/>
        </w:rPr>
        <w:t>; and</w:t>
      </w:r>
    </w:p>
    <w:p w14:paraId="53B6ECF5" w14:textId="77777777" w:rsidR="00DE1635" w:rsidRPr="00A02EAE" w:rsidRDefault="00DE1635" w:rsidP="00DE1635">
      <w:pPr>
        <w:rPr>
          <w:rFonts w:cstheme="minorHAnsi"/>
          <w:bCs/>
          <w:sz w:val="24"/>
          <w:szCs w:val="24"/>
          <w:lang w:val="en-US"/>
        </w:rPr>
      </w:pPr>
      <w:r w:rsidRPr="00A02EAE">
        <w:rPr>
          <w:rFonts w:cstheme="minorHAnsi"/>
          <w:bCs/>
          <w:sz w:val="24"/>
          <w:szCs w:val="24"/>
          <w:lang w:val="en-US"/>
        </w:rPr>
        <w:t xml:space="preserve">b) additional </w:t>
      </w:r>
      <w:r w:rsidR="0014284C" w:rsidRPr="00A02EAE">
        <w:rPr>
          <w:rFonts w:cstheme="minorHAnsi"/>
          <w:bCs/>
          <w:sz w:val="24"/>
          <w:szCs w:val="24"/>
          <w:lang w:val="en-US"/>
        </w:rPr>
        <w:t xml:space="preserve">worksheet </w:t>
      </w:r>
      <w:r w:rsidRPr="00A02EAE">
        <w:rPr>
          <w:rFonts w:cstheme="minorHAnsi"/>
          <w:bCs/>
          <w:sz w:val="24"/>
          <w:szCs w:val="24"/>
          <w:lang w:val="en-US"/>
        </w:rPr>
        <w:t xml:space="preserve">containing the average </w:t>
      </w:r>
      <w:r w:rsidR="0014284C" w:rsidRPr="00A02EAE">
        <w:rPr>
          <w:rFonts w:cstheme="minorHAnsi"/>
          <w:bCs/>
          <w:sz w:val="24"/>
          <w:szCs w:val="24"/>
          <w:lang w:val="en-US"/>
        </w:rPr>
        <w:t xml:space="preserve">total </w:t>
      </w:r>
      <w:r w:rsidRPr="00A02EAE">
        <w:rPr>
          <w:rFonts w:cstheme="minorHAnsi"/>
          <w:bCs/>
          <w:sz w:val="24"/>
          <w:szCs w:val="24"/>
          <w:lang w:val="en-US"/>
        </w:rPr>
        <w:t xml:space="preserve">cost of the </w:t>
      </w:r>
      <w:r w:rsidR="0014284C" w:rsidRPr="00A02EAE">
        <w:rPr>
          <w:rFonts w:cstheme="minorHAnsi"/>
          <w:bCs/>
          <w:sz w:val="24"/>
          <w:szCs w:val="24"/>
          <w:lang w:val="en-US"/>
        </w:rPr>
        <w:t xml:space="preserve">distinct </w:t>
      </w:r>
      <w:r w:rsidRPr="00A02EAE">
        <w:rPr>
          <w:rFonts w:cstheme="minorHAnsi"/>
          <w:bCs/>
          <w:sz w:val="24"/>
          <w:szCs w:val="24"/>
          <w:lang w:val="en-US"/>
        </w:rPr>
        <w:t xml:space="preserve">facilities. </w:t>
      </w:r>
    </w:p>
    <w:p w14:paraId="2BAD5BFB" w14:textId="77777777" w:rsidR="00A1498D" w:rsidRPr="00A02EAE" w:rsidRDefault="00A1498D" w:rsidP="00A1498D">
      <w:pPr>
        <w:rPr>
          <w:rFonts w:cstheme="minorHAnsi"/>
          <w:b/>
          <w:sz w:val="24"/>
          <w:szCs w:val="24"/>
          <w:lang w:val="en-US"/>
        </w:rPr>
      </w:pPr>
      <w:r w:rsidRPr="00A02EAE">
        <w:rPr>
          <w:rFonts w:cstheme="minorHAnsi"/>
          <w:b/>
          <w:noProof/>
          <w:sz w:val="24"/>
          <w:szCs w:val="24"/>
          <w:lang w:val="en-US" w:eastAsia="pt-BR"/>
        </w:rPr>
        <mc:AlternateContent>
          <mc:Choice Requires="wps">
            <w:drawing>
              <wp:anchor distT="0" distB="0" distL="114300" distR="114300" simplePos="0" relativeHeight="251672576"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FB6EF" id="Retângulo 15" o:spid="_x0000_s1026" style="position:absolute;margin-left:-8.65pt;margin-top:15.75pt;width:522.4pt;height:1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A02EAE" w:rsidRDefault="003A4120" w:rsidP="003A4120">
      <w:pPr>
        <w:jc w:val="both"/>
        <w:rPr>
          <w:rFonts w:cstheme="minorHAnsi"/>
          <w:b/>
          <w:sz w:val="24"/>
          <w:szCs w:val="24"/>
          <w:lang w:val="en-US"/>
        </w:rPr>
      </w:pPr>
      <w:r w:rsidRPr="00A02EAE">
        <w:rPr>
          <w:rFonts w:cstheme="minorHAnsi"/>
          <w:b/>
          <w:sz w:val="24"/>
          <w:szCs w:val="24"/>
          <w:lang w:val="en-US"/>
        </w:rPr>
        <w:t>Report data concerning the employee responsible for answering the “Cost of Production” section above.</w:t>
      </w:r>
    </w:p>
    <w:p w14:paraId="2358E862"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Name:</w:t>
      </w:r>
    </w:p>
    <w:p w14:paraId="24D7C4C8"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Job Position:</w:t>
      </w:r>
    </w:p>
    <w:p w14:paraId="04A4E395" w14:textId="77777777" w:rsidR="003A4120" w:rsidRPr="00A02EAE" w:rsidRDefault="003A4120" w:rsidP="003A4120">
      <w:pPr>
        <w:spacing w:after="0"/>
        <w:jc w:val="both"/>
        <w:rPr>
          <w:rFonts w:cstheme="minorHAnsi"/>
          <w:sz w:val="24"/>
          <w:szCs w:val="24"/>
          <w:lang w:val="en-US"/>
        </w:rPr>
      </w:pPr>
      <w:r w:rsidRPr="00A02EAE">
        <w:rPr>
          <w:rFonts w:cstheme="minorHAnsi"/>
          <w:sz w:val="24"/>
          <w:szCs w:val="24"/>
          <w:lang w:val="en-US"/>
        </w:rPr>
        <w:t>Telephone Number:</w:t>
      </w:r>
    </w:p>
    <w:p w14:paraId="44BB8413" w14:textId="77777777" w:rsidR="0035060F" w:rsidRPr="00A02EAE" w:rsidRDefault="003A4120" w:rsidP="00B630E9">
      <w:pPr>
        <w:spacing w:after="0"/>
        <w:rPr>
          <w:rFonts w:cstheme="minorHAnsi"/>
          <w:sz w:val="24"/>
          <w:szCs w:val="24"/>
          <w:lang w:val="en-US"/>
        </w:rPr>
      </w:pPr>
      <w:r w:rsidRPr="00A02EAE">
        <w:rPr>
          <w:rFonts w:cstheme="minorHAnsi"/>
          <w:sz w:val="24"/>
          <w:szCs w:val="24"/>
          <w:lang w:val="en-US"/>
        </w:rPr>
        <w:t>Electronic address (e-mail):</w:t>
      </w:r>
      <w:r w:rsidR="00A1498D" w:rsidRPr="00A02EAE">
        <w:rPr>
          <w:rFonts w:cstheme="minorHAnsi"/>
          <w:sz w:val="24"/>
          <w:szCs w:val="24"/>
          <w:lang w:val="en-US"/>
        </w:rPr>
        <w:br w:type="page"/>
      </w:r>
    </w:p>
    <w:p w14:paraId="68C6A88A" w14:textId="77777777" w:rsidR="008B38D1" w:rsidRPr="00A02EAE" w:rsidRDefault="008B38D1" w:rsidP="008B38D1">
      <w:pPr>
        <w:jc w:val="center"/>
        <w:rPr>
          <w:rFonts w:cstheme="minorHAnsi"/>
          <w:b/>
          <w:sz w:val="24"/>
          <w:szCs w:val="24"/>
          <w:lang w:val="en-US"/>
        </w:rPr>
      </w:pPr>
      <w:r w:rsidRPr="00A02EAE">
        <w:rPr>
          <w:rFonts w:cstheme="minorHAnsi"/>
          <w:b/>
          <w:noProof/>
          <w:sz w:val="24"/>
          <w:szCs w:val="24"/>
          <w:lang w:val="en-US" w:eastAsia="pt-BR"/>
        </w:rPr>
        <w:lastRenderedPageBreak/>
        <mc:AlternateContent>
          <mc:Choice Requires="wps">
            <w:drawing>
              <wp:anchor distT="0" distB="0" distL="114300" distR="114300" simplePos="0" relativeHeight="251644928" behindDoc="0" locked="0" layoutInCell="1" allowOverlap="1" wp14:anchorId="5E825E7C" wp14:editId="776258FB">
                <wp:simplePos x="0" y="0"/>
                <wp:positionH relativeFrom="column">
                  <wp:posOffset>12065</wp:posOffset>
                </wp:positionH>
                <wp:positionV relativeFrom="paragraph">
                  <wp:posOffset>-117476</wp:posOffset>
                </wp:positionV>
                <wp:extent cx="6450965" cy="368935"/>
                <wp:effectExtent l="0" t="0" r="26035" b="1206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0965" cy="368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4725" id="Retângulo 3" o:spid="_x0000_s1026" style="position:absolute;margin-left:.95pt;margin-top:-9.25pt;width:507.95pt;height:29.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" filled="f"/>
            </w:pict>
          </mc:Fallback>
        </mc:AlternateContent>
      </w:r>
      <w:r w:rsidRPr="00A02EAE">
        <w:rPr>
          <w:rFonts w:cstheme="minorHAnsi"/>
          <w:b/>
          <w:sz w:val="24"/>
          <w:szCs w:val="24"/>
          <w:lang w:val="en-US"/>
        </w:rPr>
        <w:t>VI – DETERMINATION OF THE EXPORT PRICE</w:t>
      </w:r>
    </w:p>
    <w:p w14:paraId="283C9598" w14:textId="77777777" w:rsidR="008B38D1" w:rsidRPr="00A02EAE" w:rsidRDefault="008B38D1" w:rsidP="00153D41">
      <w:pPr>
        <w:spacing w:line="240" w:lineRule="auto"/>
        <w:ind w:firstLine="708"/>
        <w:jc w:val="both"/>
        <w:rPr>
          <w:rFonts w:cstheme="minorHAnsi"/>
          <w:i/>
          <w:sz w:val="24"/>
          <w:szCs w:val="24"/>
          <w:lang w:val="en-US"/>
        </w:rPr>
      </w:pPr>
      <w:r w:rsidRPr="00A02EAE">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A02EAE" w:rsidRDefault="008B38D1" w:rsidP="00153D41">
      <w:pPr>
        <w:spacing w:line="240" w:lineRule="auto"/>
        <w:ind w:firstLine="708"/>
        <w:jc w:val="both"/>
        <w:rPr>
          <w:rFonts w:cstheme="minorHAnsi"/>
          <w:bCs/>
          <w:i/>
          <w:sz w:val="24"/>
          <w:szCs w:val="24"/>
          <w:lang w:val="en-US"/>
        </w:rPr>
      </w:pPr>
      <w:r w:rsidRPr="00A02EAE">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A02EAE">
        <w:rPr>
          <w:rFonts w:cstheme="minorHAnsi"/>
          <w:bCs/>
          <w:i/>
          <w:sz w:val="24"/>
          <w:szCs w:val="24"/>
          <w:lang w:val="en-US"/>
        </w:rPr>
        <w:t>VIII</w:t>
      </w:r>
      <w:r w:rsidR="00007F0E" w:rsidRPr="00A02EAE">
        <w:rPr>
          <w:rFonts w:cstheme="minorHAnsi"/>
          <w:bCs/>
          <w:i/>
          <w:sz w:val="24"/>
          <w:szCs w:val="24"/>
          <w:lang w:val="en-US"/>
        </w:rPr>
        <w:t xml:space="preserve"> of section VII</w:t>
      </w:r>
      <w:r w:rsidRPr="00A02EAE">
        <w:rPr>
          <w:rFonts w:cstheme="minorHAnsi"/>
          <w:bCs/>
          <w:i/>
          <w:sz w:val="24"/>
          <w:szCs w:val="24"/>
          <w:lang w:val="en-US"/>
        </w:rPr>
        <w:t>.</w:t>
      </w:r>
    </w:p>
    <w:p w14:paraId="3A14722E" w14:textId="77777777" w:rsidR="008B38D1" w:rsidRPr="00A02EAE" w:rsidRDefault="008B38D1" w:rsidP="008B38D1">
      <w:pPr>
        <w:jc w:val="both"/>
        <w:rPr>
          <w:rFonts w:cstheme="minorHAnsi"/>
          <w:sz w:val="24"/>
          <w:szCs w:val="24"/>
          <w:u w:val="single"/>
          <w:lang w:val="en-US"/>
        </w:rPr>
      </w:pPr>
      <w:r w:rsidRPr="00A02EAE">
        <w:rPr>
          <w:rFonts w:cstheme="minorHAnsi"/>
          <w:noProof/>
          <w:sz w:val="24"/>
          <w:szCs w:val="24"/>
          <w:lang w:val="en-US" w:eastAsia="pt-BR"/>
        </w:rPr>
        <mc:AlternateContent>
          <mc:Choice Requires="wps">
            <w:drawing>
              <wp:anchor distT="0" distB="0" distL="114300" distR="114300" simplePos="0" relativeHeight="251641856" behindDoc="0" locked="0" layoutInCell="1" allowOverlap="1" wp14:anchorId="390273DB" wp14:editId="32513347">
                <wp:simplePos x="0" y="0"/>
                <wp:positionH relativeFrom="column">
                  <wp:posOffset>12065</wp:posOffset>
                </wp:positionH>
                <wp:positionV relativeFrom="paragraph">
                  <wp:posOffset>241935</wp:posOffset>
                </wp:positionV>
                <wp:extent cx="6365240" cy="332740"/>
                <wp:effectExtent l="0" t="0" r="16510" b="1016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524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D8218" id="Retângulo 2" o:spid="_x0000_s1026" style="position:absolute;margin-left:.95pt;margin-top:19.05pt;width:501.2pt;height:26.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" filled="f"/>
            </w:pict>
          </mc:Fallback>
        </mc:AlternateContent>
      </w:r>
    </w:p>
    <w:p w14:paraId="3D6D12AC" w14:textId="77777777" w:rsidR="008B38D1" w:rsidRPr="00A02EAE" w:rsidRDefault="008B38D1" w:rsidP="008B38D1">
      <w:pPr>
        <w:jc w:val="center"/>
        <w:rPr>
          <w:rFonts w:cstheme="minorHAnsi"/>
          <w:b/>
          <w:sz w:val="24"/>
          <w:szCs w:val="24"/>
          <w:lang w:val="en-US"/>
        </w:rPr>
      </w:pPr>
      <w:r w:rsidRPr="00A02EAE">
        <w:rPr>
          <w:rFonts w:cstheme="minorHAnsi"/>
          <w:b/>
          <w:sz w:val="24"/>
          <w:szCs w:val="24"/>
          <w:lang w:val="en-US"/>
        </w:rPr>
        <w:t>Item C – Exports to Brazil</w:t>
      </w:r>
    </w:p>
    <w:p w14:paraId="1C7220A9" w14:textId="77777777" w:rsidR="008B38D1" w:rsidRPr="00A02EAE" w:rsidRDefault="008B38D1" w:rsidP="00153D41">
      <w:pPr>
        <w:ind w:firstLine="708"/>
        <w:jc w:val="both"/>
        <w:rPr>
          <w:rFonts w:cstheme="minorHAnsi"/>
          <w:i/>
          <w:sz w:val="24"/>
          <w:szCs w:val="24"/>
          <w:lang w:val="en-US"/>
        </w:rPr>
      </w:pPr>
      <w:r w:rsidRPr="00A02EAE">
        <w:rPr>
          <w:rFonts w:cstheme="minorHAnsi"/>
          <w:i/>
          <w:sz w:val="24"/>
          <w:szCs w:val="24"/>
          <w:lang w:val="en-US"/>
        </w:rPr>
        <w:t>This item aims to instruct your company on how to record information about exports to Brazil in Appendix VII.</w:t>
      </w:r>
    </w:p>
    <w:p w14:paraId="615BB481" w14:textId="77777777" w:rsidR="00136BE6" w:rsidRPr="00A02EAE" w:rsidRDefault="00136BE6" w:rsidP="00153D41">
      <w:pPr>
        <w:ind w:firstLine="708"/>
        <w:jc w:val="both"/>
        <w:rPr>
          <w:rFonts w:cstheme="minorHAnsi"/>
          <w:i/>
          <w:iCs/>
          <w:snapToGrid w:val="0"/>
          <w:sz w:val="24"/>
          <w:szCs w:val="24"/>
          <w:lang w:val="en-US"/>
        </w:rPr>
      </w:pPr>
      <w:r w:rsidRPr="00A02EAE">
        <w:rPr>
          <w:rFonts w:cstheme="minorHAnsi"/>
          <w:i/>
          <w:iCs/>
          <w:snapToGrid w:val="0"/>
          <w:sz w:val="24"/>
          <w:szCs w:val="24"/>
          <w:lang w:val="en-US"/>
        </w:rPr>
        <w:t>In case exports to Brazil are made through related part</w:t>
      </w:r>
      <w:r w:rsidR="00316A64" w:rsidRPr="00A02EAE">
        <w:rPr>
          <w:rFonts w:cstheme="minorHAnsi"/>
          <w:i/>
          <w:iCs/>
          <w:snapToGrid w:val="0"/>
          <w:sz w:val="24"/>
          <w:szCs w:val="24"/>
          <w:lang w:val="en-US"/>
        </w:rPr>
        <w:t>ies</w:t>
      </w:r>
      <w:r w:rsidRPr="00A02EAE">
        <w:rPr>
          <w:rFonts w:cstheme="minorHAnsi"/>
          <w:i/>
          <w:iCs/>
          <w:snapToGrid w:val="0"/>
          <w:sz w:val="24"/>
          <w:szCs w:val="24"/>
          <w:lang w:val="en-US"/>
        </w:rPr>
        <w:t xml:space="preserve"> not located in Brazil, your company shall </w:t>
      </w:r>
      <w:r w:rsidR="00316A64" w:rsidRPr="00A02EAE">
        <w:rPr>
          <w:rFonts w:cstheme="minorHAnsi"/>
          <w:i/>
          <w:iCs/>
          <w:snapToGrid w:val="0"/>
          <w:sz w:val="24"/>
          <w:szCs w:val="24"/>
          <w:lang w:val="en-US"/>
        </w:rPr>
        <w:t>provide</w:t>
      </w:r>
      <w:r w:rsidRPr="00A02EAE">
        <w:rPr>
          <w:rFonts w:cstheme="minorHAnsi"/>
          <w:i/>
          <w:iCs/>
          <w:snapToGrid w:val="0"/>
          <w:sz w:val="24"/>
          <w:szCs w:val="24"/>
          <w:lang w:val="en-US"/>
        </w:rPr>
        <w:t xml:space="preserve"> two databases with</w:t>
      </w:r>
      <w:r w:rsidR="00374AAB" w:rsidRPr="00A02EAE">
        <w:rPr>
          <w:rFonts w:cstheme="minorHAnsi"/>
          <w:i/>
          <w:iCs/>
          <w:snapToGrid w:val="0"/>
          <w:sz w:val="24"/>
          <w:szCs w:val="24"/>
          <w:lang w:val="en-US"/>
        </w:rPr>
        <w:t xml:space="preserve"> the information of Appendix VI</w:t>
      </w:r>
      <w:r w:rsidRPr="00A02EAE">
        <w:rPr>
          <w:rFonts w:cstheme="minorHAnsi"/>
          <w:i/>
          <w:iCs/>
          <w:snapToGrid w:val="0"/>
          <w:sz w:val="24"/>
          <w:szCs w:val="24"/>
          <w:lang w:val="en-US"/>
        </w:rPr>
        <w:t xml:space="preserve">I: the first one with information on your company (manufacturer) and the second one with information on the related party. </w:t>
      </w:r>
    </w:p>
    <w:p w14:paraId="326D7D11" w14:textId="77777777" w:rsidR="008B38D1" w:rsidRPr="00A02EAE"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A02EAE" w:rsidRDefault="008B38D1" w:rsidP="008B38D1">
      <w:pPr>
        <w:rPr>
          <w:rFonts w:cstheme="minorHAnsi"/>
          <w:b/>
          <w:sz w:val="24"/>
          <w:szCs w:val="24"/>
          <w:lang w:val="en-US"/>
        </w:rPr>
      </w:pPr>
      <w:r w:rsidRPr="00A02EAE">
        <w:rPr>
          <w:rFonts w:cstheme="minorHAnsi"/>
          <w:b/>
          <w:sz w:val="24"/>
          <w:szCs w:val="24"/>
          <w:lang w:val="en-US"/>
        </w:rPr>
        <w:t>C.1.</w:t>
      </w:r>
      <w:r w:rsidRPr="00A02EAE">
        <w:rPr>
          <w:rFonts w:cstheme="minorHAnsi"/>
          <w:b/>
          <w:sz w:val="24"/>
          <w:szCs w:val="24"/>
          <w:lang w:val="en-US"/>
        </w:rPr>
        <w:tab/>
        <w:t>EXPORTS TO BRAZIL RECORD</w:t>
      </w:r>
    </w:p>
    <w:p w14:paraId="660460E9"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C.1.1 Data relating to exports to Brazil must be presented in Appendix VII.</w:t>
      </w:r>
    </w:p>
    <w:p w14:paraId="5106C66D"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C.1.2 Data reported must refer to P5.</w:t>
      </w:r>
    </w:p>
    <w:p w14:paraId="0BF72023" w14:textId="77777777" w:rsidR="008B38D1" w:rsidRPr="00A02EAE" w:rsidRDefault="008B38D1" w:rsidP="008B38D1">
      <w:pPr>
        <w:pStyle w:val="Default"/>
        <w:rPr>
          <w:rFonts w:asciiTheme="minorHAnsi" w:eastAsiaTheme="minorHAnsi" w:hAnsiTheme="minorHAnsi" w:cstheme="minorHAnsi"/>
          <w:kern w:val="0"/>
          <w:lang w:val="en-US" w:eastAsia="en-US"/>
        </w:rPr>
      </w:pPr>
      <w:r w:rsidRPr="00A02EAE">
        <w:rPr>
          <w:rFonts w:asciiTheme="minorHAnsi" w:hAnsiTheme="minorHAnsi" w:cstheme="minorHAnsi"/>
          <w:lang w:val="en-US"/>
        </w:rPr>
        <w:t xml:space="preserve">C.1.3 Fill the fields </w:t>
      </w:r>
      <w:r w:rsidRPr="00A02EAE">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A02EAE" w:rsidRDefault="008B38D1" w:rsidP="008B38D1">
      <w:pPr>
        <w:pStyle w:val="Default"/>
        <w:jc w:val="both"/>
        <w:rPr>
          <w:rFonts w:asciiTheme="minorHAnsi" w:hAnsiTheme="minorHAnsi" w:cstheme="minorHAnsi"/>
          <w:b/>
          <w:bCs/>
          <w:lang w:val="en-US"/>
        </w:rPr>
      </w:pPr>
    </w:p>
    <w:p w14:paraId="540D3DE0" w14:textId="77777777" w:rsidR="008B38D1" w:rsidRPr="00A02EAE" w:rsidRDefault="008B38D1" w:rsidP="008B38D1">
      <w:pPr>
        <w:pStyle w:val="Default"/>
        <w:jc w:val="both"/>
        <w:rPr>
          <w:rFonts w:asciiTheme="minorHAnsi" w:hAnsiTheme="minorHAnsi" w:cstheme="minorHAnsi"/>
          <w:b/>
          <w:bCs/>
          <w:lang w:val="en-US"/>
        </w:rPr>
      </w:pPr>
    </w:p>
    <w:p w14:paraId="1B0B9617" w14:textId="77777777" w:rsidR="008B38D1" w:rsidRPr="00A02EAE" w:rsidRDefault="008B38D1" w:rsidP="008B38D1">
      <w:pPr>
        <w:pStyle w:val="Default"/>
        <w:jc w:val="both"/>
        <w:rPr>
          <w:rFonts w:asciiTheme="minorHAnsi" w:hAnsiTheme="minorHAnsi" w:cstheme="minorHAnsi"/>
          <w:lang w:val="en-US"/>
        </w:rPr>
      </w:pPr>
      <w:r w:rsidRPr="00A02EAE">
        <w:rPr>
          <w:rFonts w:asciiTheme="minorHAnsi" w:hAnsiTheme="minorHAnsi" w:cstheme="minorHAnsi"/>
          <w:b/>
          <w:bCs/>
          <w:lang w:val="en-US"/>
        </w:rPr>
        <w:t xml:space="preserve">FIELD NUMBER 1.0: </w:t>
      </w:r>
      <w:r w:rsidR="00315185" w:rsidRPr="00A02EAE">
        <w:rPr>
          <w:rFonts w:asciiTheme="minorHAnsi" w:hAnsiTheme="minorHAnsi" w:cstheme="minorHAnsi"/>
          <w:b/>
          <w:bCs/>
          <w:lang w:val="en-US"/>
        </w:rPr>
        <w:tab/>
      </w:r>
      <w:r w:rsidRPr="00A02EAE">
        <w:rPr>
          <w:rFonts w:asciiTheme="minorHAnsi" w:hAnsiTheme="minorHAnsi" w:cstheme="minorHAnsi"/>
          <w:b/>
          <w:bCs/>
          <w:lang w:val="en-US"/>
        </w:rPr>
        <w:t xml:space="preserve">Product Code </w:t>
      </w:r>
    </w:p>
    <w:p w14:paraId="2689B06C" w14:textId="77777777" w:rsidR="008B38D1" w:rsidRPr="00A02EAE" w:rsidRDefault="008B38D1" w:rsidP="008B38D1">
      <w:pPr>
        <w:pStyle w:val="Default"/>
        <w:jc w:val="both"/>
        <w:rPr>
          <w:rFonts w:asciiTheme="minorHAnsi" w:hAnsiTheme="minorHAnsi" w:cstheme="minorHAnsi"/>
          <w:lang w:val="en-US"/>
        </w:rPr>
      </w:pPr>
    </w:p>
    <w:p w14:paraId="0B41DE54" w14:textId="77777777" w:rsidR="008B38D1" w:rsidRPr="00A02EAE" w:rsidRDefault="008B38D1" w:rsidP="008B38D1">
      <w:pPr>
        <w:pStyle w:val="Default"/>
        <w:jc w:val="both"/>
        <w:rPr>
          <w:rFonts w:asciiTheme="minorHAnsi" w:hAnsiTheme="minorHAnsi" w:cstheme="minorHAnsi"/>
          <w:lang w:val="en-US"/>
        </w:rPr>
      </w:pPr>
      <w:r w:rsidRPr="00A02EAE">
        <w:rPr>
          <w:rFonts w:asciiTheme="minorHAnsi" w:hAnsiTheme="minorHAnsi" w:cstheme="minorHAnsi"/>
          <w:lang w:val="en-US"/>
        </w:rPr>
        <w:t>Field Name:</w:t>
      </w:r>
      <w:r w:rsidRPr="00A02EAE">
        <w:rPr>
          <w:rFonts w:asciiTheme="minorHAnsi" w:hAnsiTheme="minorHAnsi" w:cstheme="minorHAnsi"/>
          <w:lang w:val="en-US"/>
        </w:rPr>
        <w:tab/>
        <w:t>ECODPROD</w:t>
      </w:r>
    </w:p>
    <w:p w14:paraId="78FAEDBE" w14:textId="77777777" w:rsidR="008B38D1" w:rsidRPr="00A02EAE" w:rsidRDefault="008B38D1" w:rsidP="008B38D1">
      <w:pPr>
        <w:pStyle w:val="Default"/>
        <w:jc w:val="both"/>
        <w:rPr>
          <w:rFonts w:asciiTheme="minorHAnsi" w:hAnsiTheme="minorHAnsi" w:cstheme="minorHAnsi"/>
          <w:lang w:val="en-US"/>
        </w:rPr>
      </w:pPr>
    </w:p>
    <w:p w14:paraId="4D7F78D3"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 xml:space="preserve">eport the commercial product code assigned by your company in the normal course of business to the specific product under </w:t>
      </w:r>
      <w:r w:rsidR="0099693E" w:rsidRPr="00A02EAE">
        <w:rPr>
          <w:rFonts w:cstheme="minorHAnsi"/>
          <w:sz w:val="24"/>
          <w:szCs w:val="24"/>
          <w:lang w:val="en-US"/>
        </w:rPr>
        <w:t>investigation</w:t>
      </w:r>
      <w:r w:rsidRPr="00A02EAE">
        <w:rPr>
          <w:rFonts w:cstheme="minorHAnsi"/>
          <w:sz w:val="24"/>
          <w:szCs w:val="24"/>
          <w:lang w:val="en-US"/>
        </w:rPr>
        <w:t>.</w:t>
      </w:r>
    </w:p>
    <w:p w14:paraId="2E4B1896" w14:textId="77777777" w:rsidR="008B38D1" w:rsidRPr="00A02EAE" w:rsidRDefault="008B38D1" w:rsidP="008B38D1">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the product code should be the one reported under item 5 from section III (product and production process).</w:t>
      </w:r>
    </w:p>
    <w:p w14:paraId="11FAF57B" w14:textId="77777777" w:rsidR="008B38D1" w:rsidRPr="00A02EAE" w:rsidRDefault="008B38D1" w:rsidP="003C4373">
      <w:pPr>
        <w:spacing w:after="0" w:line="240" w:lineRule="auto"/>
        <w:jc w:val="both"/>
        <w:rPr>
          <w:rFonts w:cstheme="minorHAnsi"/>
          <w:b/>
          <w:bCs/>
          <w:sz w:val="24"/>
          <w:szCs w:val="24"/>
          <w:lang w:val="en-US"/>
        </w:rPr>
      </w:pPr>
    </w:p>
    <w:p w14:paraId="63A831FE"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2.0: </w:t>
      </w:r>
      <w:r w:rsidR="00315185" w:rsidRPr="00A02EAE">
        <w:rPr>
          <w:rFonts w:cstheme="minorHAnsi"/>
          <w:b/>
          <w:bCs/>
          <w:sz w:val="24"/>
          <w:szCs w:val="24"/>
          <w:lang w:val="en-US"/>
        </w:rPr>
        <w:tab/>
      </w:r>
      <w:r w:rsidR="00C676BE" w:rsidRPr="00A02EAE">
        <w:rPr>
          <w:rFonts w:cstheme="minorHAnsi"/>
          <w:b/>
          <w:bCs/>
          <w:sz w:val="24"/>
          <w:szCs w:val="24"/>
          <w:lang w:val="en-US"/>
        </w:rPr>
        <w:t xml:space="preserve">Product </w:t>
      </w:r>
      <w:r w:rsidRPr="00A02EAE">
        <w:rPr>
          <w:rFonts w:cstheme="minorHAnsi"/>
          <w:b/>
          <w:bCs/>
          <w:sz w:val="24"/>
          <w:szCs w:val="24"/>
          <w:lang w:val="en-US"/>
        </w:rPr>
        <w:t xml:space="preserve">Identification </w:t>
      </w:r>
      <w:r w:rsidR="00C676BE" w:rsidRPr="00A02EAE">
        <w:rPr>
          <w:rFonts w:cstheme="minorHAnsi"/>
          <w:b/>
          <w:bCs/>
          <w:sz w:val="24"/>
          <w:szCs w:val="24"/>
          <w:lang w:val="en-US"/>
        </w:rPr>
        <w:t>C</w:t>
      </w:r>
      <w:r w:rsidRPr="00A02EAE">
        <w:rPr>
          <w:rFonts w:cstheme="minorHAnsi"/>
          <w:b/>
          <w:bCs/>
          <w:sz w:val="24"/>
          <w:szCs w:val="24"/>
          <w:lang w:val="en-US"/>
        </w:rPr>
        <w:t>ode</w:t>
      </w:r>
    </w:p>
    <w:p w14:paraId="4692D3F6"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ECODIP</w:t>
      </w:r>
    </w:p>
    <w:p w14:paraId="09DA536C"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 xml:space="preserve">eport the identification code of products in accordance </w:t>
      </w:r>
      <w:r w:rsidR="00E43746" w:rsidRPr="00A02EAE">
        <w:rPr>
          <w:rFonts w:cstheme="minorHAnsi"/>
          <w:sz w:val="24"/>
          <w:szCs w:val="24"/>
          <w:lang w:val="en-US"/>
        </w:rPr>
        <w:t>to</w:t>
      </w:r>
      <w:r w:rsidRPr="00A02EAE">
        <w:rPr>
          <w:rFonts w:cstheme="minorHAnsi"/>
          <w:sz w:val="24"/>
          <w:szCs w:val="24"/>
          <w:lang w:val="en-US"/>
        </w:rPr>
        <w:t xml:space="preserve"> the characteristics reported under</w:t>
      </w:r>
      <w:r w:rsidR="00D267A0" w:rsidRPr="00A02EAE">
        <w:rPr>
          <w:rFonts w:cstheme="minorHAnsi"/>
          <w:sz w:val="24"/>
          <w:szCs w:val="24"/>
          <w:lang w:val="en-US"/>
        </w:rPr>
        <w:t xml:space="preserve"> item 5 of</w:t>
      </w:r>
      <w:r w:rsidRPr="00A02EAE">
        <w:rPr>
          <w:rFonts w:cstheme="minorHAnsi"/>
          <w:sz w:val="24"/>
          <w:szCs w:val="24"/>
          <w:lang w:val="en-US"/>
        </w:rPr>
        <w:t xml:space="preserve"> </w:t>
      </w:r>
      <w:r w:rsidR="00E43746" w:rsidRPr="00A02EAE">
        <w:rPr>
          <w:rFonts w:cstheme="minorHAnsi"/>
          <w:sz w:val="24"/>
          <w:szCs w:val="24"/>
          <w:lang w:val="en-US"/>
        </w:rPr>
        <w:t xml:space="preserve">section </w:t>
      </w:r>
      <w:r w:rsidR="00D267A0" w:rsidRPr="00A02EAE">
        <w:rPr>
          <w:rFonts w:cstheme="minorHAnsi"/>
          <w:sz w:val="24"/>
          <w:szCs w:val="24"/>
          <w:lang w:val="en-US"/>
        </w:rPr>
        <w:t>III</w:t>
      </w:r>
      <w:r w:rsidRPr="00A02EAE">
        <w:rPr>
          <w:rFonts w:cstheme="minorHAnsi"/>
          <w:sz w:val="24"/>
          <w:szCs w:val="24"/>
          <w:lang w:val="en-US"/>
        </w:rPr>
        <w:t xml:space="preserve"> (product and production process).</w:t>
      </w:r>
    </w:p>
    <w:p w14:paraId="17BEFB8D"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367C5" w:rsidRPr="00A02EAE">
        <w:rPr>
          <w:rFonts w:cstheme="minorHAnsi"/>
          <w:sz w:val="24"/>
          <w:szCs w:val="24"/>
          <w:lang w:val="en-US"/>
        </w:rPr>
        <w:t>T</w:t>
      </w:r>
      <w:r w:rsidRPr="00A02EAE">
        <w:rPr>
          <w:rFonts w:cstheme="minorHAnsi"/>
          <w:sz w:val="24"/>
          <w:szCs w:val="24"/>
          <w:lang w:val="en-US"/>
        </w:rPr>
        <w:t>he ECODIP is represented by an alphanumeric code that reflects the product</w:t>
      </w:r>
      <w:r w:rsidR="00E43746" w:rsidRPr="00A02EAE">
        <w:rPr>
          <w:rFonts w:cstheme="minorHAnsi"/>
          <w:sz w:val="24"/>
          <w:szCs w:val="24"/>
          <w:lang w:val="en-US"/>
        </w:rPr>
        <w:t>’s</w:t>
      </w:r>
      <w:r w:rsidRPr="00A02EAE">
        <w:rPr>
          <w:rFonts w:cstheme="minorHAnsi"/>
          <w:sz w:val="24"/>
          <w:szCs w:val="24"/>
          <w:lang w:val="en-US"/>
        </w:rPr>
        <w:t xml:space="preserve"> characteristics, registering, in descending order, the importance of each one, starting </w:t>
      </w:r>
      <w:r w:rsidR="00E43746" w:rsidRPr="00A02EAE">
        <w:rPr>
          <w:rFonts w:cstheme="minorHAnsi"/>
          <w:sz w:val="24"/>
          <w:szCs w:val="24"/>
          <w:lang w:val="en-US"/>
        </w:rPr>
        <w:t>from</w:t>
      </w:r>
      <w:r w:rsidRPr="00A02EAE">
        <w:rPr>
          <w:rFonts w:cstheme="minorHAnsi"/>
          <w:sz w:val="24"/>
          <w:szCs w:val="24"/>
          <w:lang w:val="en-US"/>
        </w:rPr>
        <w:t xml:space="preserve"> the most relevant. </w:t>
      </w:r>
    </w:p>
    <w:p w14:paraId="14C5153C" w14:textId="77777777" w:rsidR="003C4373" w:rsidRPr="00A02EAE" w:rsidRDefault="003C4373" w:rsidP="00315185">
      <w:pPr>
        <w:rPr>
          <w:rFonts w:cstheme="minorHAnsi"/>
          <w:b/>
          <w:bCs/>
          <w:sz w:val="24"/>
          <w:szCs w:val="24"/>
          <w:lang w:val="en-US"/>
        </w:rPr>
      </w:pPr>
    </w:p>
    <w:p w14:paraId="67CC5D6F" w14:textId="77777777" w:rsidR="008B38D1" w:rsidRPr="00A02EAE" w:rsidRDefault="008B38D1" w:rsidP="00315185">
      <w:pPr>
        <w:rPr>
          <w:rFonts w:cstheme="minorHAnsi"/>
          <w:sz w:val="24"/>
          <w:szCs w:val="24"/>
          <w:lang w:val="en-US"/>
        </w:rPr>
      </w:pPr>
      <w:r w:rsidRPr="00A02EAE">
        <w:rPr>
          <w:rFonts w:cstheme="minorHAnsi"/>
          <w:b/>
          <w:bCs/>
          <w:sz w:val="24"/>
          <w:szCs w:val="24"/>
          <w:lang w:val="en-US"/>
        </w:rPr>
        <w:t xml:space="preserve">FIELD NUMBER 3.0: </w:t>
      </w:r>
      <w:r w:rsidR="00315185" w:rsidRPr="00A02EAE">
        <w:rPr>
          <w:rFonts w:cstheme="minorHAnsi"/>
          <w:b/>
          <w:bCs/>
          <w:sz w:val="24"/>
          <w:szCs w:val="24"/>
          <w:lang w:val="en-US"/>
        </w:rPr>
        <w:tab/>
      </w:r>
      <w:r w:rsidRPr="00A02EAE">
        <w:rPr>
          <w:rFonts w:cstheme="minorHAnsi"/>
          <w:b/>
          <w:bCs/>
          <w:sz w:val="24"/>
          <w:szCs w:val="24"/>
          <w:lang w:val="en-US"/>
        </w:rPr>
        <w:t>Invoice Number</w:t>
      </w:r>
    </w:p>
    <w:p w14:paraId="262965D5"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EFAT</w:t>
      </w:r>
    </w:p>
    <w:p w14:paraId="1D34758C"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eport the reference number assigned to the invoice in your accounting system.</w:t>
      </w:r>
    </w:p>
    <w:p w14:paraId="008E352F" w14:textId="77777777" w:rsidR="008B38D1" w:rsidRPr="00A02EAE" w:rsidRDefault="008B38D1" w:rsidP="008B38D1">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367C5" w:rsidRPr="00A02EAE">
        <w:rPr>
          <w:rFonts w:cstheme="minorHAnsi"/>
          <w:sz w:val="24"/>
          <w:szCs w:val="24"/>
          <w:lang w:val="en-US"/>
        </w:rPr>
        <w:t>D</w:t>
      </w:r>
      <w:r w:rsidRPr="00A02EAE">
        <w:rPr>
          <w:rFonts w:cstheme="minorHAnsi"/>
          <w:sz w:val="24"/>
          <w:szCs w:val="24"/>
          <w:lang w:val="en-US"/>
        </w:rPr>
        <w:t xml:space="preserve">escribe the invoice numbering system that originated </w:t>
      </w:r>
      <w:r w:rsidR="00E43746" w:rsidRPr="00A02EAE">
        <w:rPr>
          <w:rFonts w:cstheme="minorHAnsi"/>
          <w:sz w:val="24"/>
          <w:szCs w:val="24"/>
          <w:lang w:val="en-US"/>
        </w:rPr>
        <w:t>the invoice number</w:t>
      </w:r>
      <w:r w:rsidRPr="00A02EAE">
        <w:rPr>
          <w:rFonts w:cstheme="minorHAnsi"/>
          <w:sz w:val="24"/>
          <w:szCs w:val="24"/>
          <w:lang w:val="en-US"/>
        </w:rPr>
        <w:t xml:space="preserve"> reported in this data file. Indicate the existence of a </w:t>
      </w:r>
      <w:r w:rsidR="00E43746" w:rsidRPr="00A02EAE">
        <w:rPr>
          <w:rFonts w:cstheme="minorHAnsi"/>
          <w:sz w:val="24"/>
          <w:szCs w:val="24"/>
          <w:lang w:val="en-US"/>
        </w:rPr>
        <w:t>numerical sequence</w:t>
      </w:r>
      <w:r w:rsidRPr="00A02EAE">
        <w:rPr>
          <w:rFonts w:cstheme="minorHAnsi"/>
          <w:sz w:val="24"/>
          <w:szCs w:val="24"/>
          <w:lang w:val="en-US"/>
        </w:rPr>
        <w:t xml:space="preserve"> or any other coding system, in which case you should provide the description of each component of the code.</w:t>
      </w:r>
    </w:p>
    <w:p w14:paraId="6A9AFDD3" w14:textId="77777777" w:rsidR="008B38D1" w:rsidRPr="00A02EAE" w:rsidRDefault="008B38D1" w:rsidP="003C4373">
      <w:pPr>
        <w:spacing w:after="0" w:line="240" w:lineRule="auto"/>
        <w:jc w:val="both"/>
        <w:rPr>
          <w:rFonts w:cstheme="minorHAnsi"/>
          <w:b/>
          <w:bCs/>
          <w:sz w:val="24"/>
          <w:szCs w:val="24"/>
          <w:lang w:val="en-US"/>
        </w:rPr>
      </w:pPr>
    </w:p>
    <w:p w14:paraId="570878DE"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FIELD NUMBER 4.0:</w:t>
      </w:r>
      <w:r w:rsidR="00315185" w:rsidRPr="00A02EAE">
        <w:rPr>
          <w:rFonts w:cstheme="minorHAnsi"/>
          <w:b/>
          <w:bCs/>
          <w:sz w:val="24"/>
          <w:szCs w:val="24"/>
          <w:lang w:val="en-US"/>
        </w:rPr>
        <w:tab/>
      </w:r>
      <w:r w:rsidRPr="00A02EAE">
        <w:rPr>
          <w:rFonts w:cstheme="minorHAnsi"/>
          <w:b/>
          <w:bCs/>
          <w:sz w:val="24"/>
          <w:szCs w:val="24"/>
          <w:lang w:val="en-US"/>
        </w:rPr>
        <w:t xml:space="preserve"> Invoice Date</w:t>
      </w:r>
    </w:p>
    <w:p w14:paraId="7B11D38E"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EDATAFAT</w:t>
      </w:r>
    </w:p>
    <w:p w14:paraId="75EDF8E7"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 xml:space="preserve">eport the </w:t>
      </w:r>
      <w:r w:rsidRPr="00A02EAE">
        <w:rPr>
          <w:rFonts w:cstheme="minorHAnsi"/>
          <w:bCs/>
          <w:sz w:val="24"/>
          <w:szCs w:val="24"/>
          <w:lang w:val="en-US"/>
        </w:rPr>
        <w:t>invoice date.</w:t>
      </w:r>
    </w:p>
    <w:p w14:paraId="45729BBF" w14:textId="77777777" w:rsidR="008B38D1" w:rsidRPr="00A02EAE" w:rsidRDefault="008B38D1" w:rsidP="008B38D1">
      <w:pPr>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367C5" w:rsidRPr="00A02EAE">
        <w:rPr>
          <w:rFonts w:cstheme="minorHAnsi"/>
          <w:sz w:val="24"/>
          <w:szCs w:val="24"/>
          <w:lang w:val="en-US"/>
        </w:rPr>
        <w:t>T</w:t>
      </w:r>
      <w:r w:rsidRPr="00A02EAE">
        <w:rPr>
          <w:rFonts w:cstheme="minorHAnsi"/>
          <w:sz w:val="24"/>
          <w:szCs w:val="24"/>
          <w:lang w:val="en-US"/>
        </w:rPr>
        <w:t xml:space="preserve">he date must be submitted in </w:t>
      </w:r>
      <w:r w:rsidR="00E43746" w:rsidRPr="00A02EAE">
        <w:rPr>
          <w:rFonts w:cstheme="minorHAnsi"/>
          <w:sz w:val="24"/>
          <w:szCs w:val="24"/>
          <w:lang w:val="en-US"/>
        </w:rPr>
        <w:t xml:space="preserve">the </w:t>
      </w:r>
      <w:r w:rsidRPr="00A02EAE">
        <w:rPr>
          <w:rFonts w:cstheme="minorHAnsi"/>
          <w:sz w:val="24"/>
          <w:szCs w:val="24"/>
          <w:lang w:val="en-US"/>
        </w:rPr>
        <w:t>DD/MM/YYYY format.</w:t>
      </w:r>
    </w:p>
    <w:p w14:paraId="58CDC288" w14:textId="77777777" w:rsidR="008B38D1" w:rsidRPr="00A02EAE" w:rsidRDefault="008B38D1" w:rsidP="003C4373">
      <w:pPr>
        <w:spacing w:after="0" w:line="240" w:lineRule="auto"/>
        <w:jc w:val="both"/>
        <w:rPr>
          <w:rFonts w:cstheme="minorHAnsi"/>
          <w:b/>
          <w:bCs/>
          <w:sz w:val="24"/>
          <w:szCs w:val="24"/>
          <w:lang w:val="en-US"/>
        </w:rPr>
      </w:pPr>
    </w:p>
    <w:p w14:paraId="68ACB492" w14:textId="77777777" w:rsidR="0063530B" w:rsidRPr="00A02EAE" w:rsidRDefault="0063530B" w:rsidP="0063530B">
      <w:pPr>
        <w:jc w:val="both"/>
        <w:rPr>
          <w:rFonts w:cstheme="minorHAnsi"/>
          <w:sz w:val="24"/>
          <w:szCs w:val="24"/>
          <w:lang w:val="en-US"/>
        </w:rPr>
      </w:pPr>
      <w:r w:rsidRPr="00A02EAE">
        <w:rPr>
          <w:rFonts w:cstheme="minorHAnsi"/>
          <w:b/>
          <w:bCs/>
          <w:sz w:val="24"/>
          <w:szCs w:val="24"/>
          <w:lang w:val="en-US"/>
        </w:rPr>
        <w:t xml:space="preserve">FIELD NUMBER 4.1: </w:t>
      </w:r>
      <w:r w:rsidRPr="00A02EAE">
        <w:rPr>
          <w:rFonts w:cstheme="minorHAnsi"/>
          <w:b/>
          <w:bCs/>
          <w:sz w:val="24"/>
          <w:szCs w:val="24"/>
          <w:lang w:val="en-US"/>
        </w:rPr>
        <w:tab/>
        <w:t>Date of Sale</w:t>
      </w:r>
    </w:p>
    <w:p w14:paraId="449824B9" w14:textId="77777777" w:rsidR="0063530B" w:rsidRPr="00A02EAE" w:rsidRDefault="0063530B" w:rsidP="0063530B">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EVENDT</w:t>
      </w:r>
    </w:p>
    <w:p w14:paraId="1BC5A553" w14:textId="77777777" w:rsidR="0063530B" w:rsidRPr="00A02EAE" w:rsidRDefault="0063530B" w:rsidP="0063530B">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A02EAE" w:rsidRDefault="0063530B" w:rsidP="0063530B">
      <w:pPr>
        <w:ind w:left="1410" w:hanging="1410"/>
        <w:jc w:val="both"/>
        <w:rPr>
          <w:rFonts w:cstheme="minorHAnsi"/>
          <w:sz w:val="24"/>
          <w:szCs w:val="24"/>
          <w:lang w:val="en-US"/>
        </w:rPr>
      </w:pPr>
      <w:r w:rsidRPr="00A02EAE">
        <w:rPr>
          <w:rFonts w:cstheme="minorHAnsi"/>
          <w:sz w:val="24"/>
          <w:szCs w:val="24"/>
          <w:lang w:val="en-US"/>
        </w:rPr>
        <w:tab/>
        <w:t>The date must be submitted in the DD/MM/YYYY format</w:t>
      </w:r>
    </w:p>
    <w:p w14:paraId="05F90DD0" w14:textId="77777777" w:rsidR="0063530B" w:rsidRPr="00A02EAE" w:rsidRDefault="0063530B" w:rsidP="0063530B">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 xml:space="preserve">In general, the date of sale is the invoice date. However, in long terms contracts, the date of sale can be, for instance, the contract date. The date of sale </w:t>
      </w:r>
      <w:r w:rsidRPr="00A02EAE">
        <w:rPr>
          <w:rFonts w:cstheme="minorHAnsi"/>
          <w:bCs/>
          <w:sz w:val="24"/>
          <w:szCs w:val="24"/>
          <w:lang w:val="en-US"/>
        </w:rPr>
        <w:t xml:space="preserve">must be no later than </w:t>
      </w:r>
      <w:r w:rsidRPr="00A02EAE">
        <w:rPr>
          <w:rFonts w:cstheme="minorHAnsi"/>
          <w:sz w:val="24"/>
          <w:szCs w:val="24"/>
          <w:lang w:val="en-US"/>
        </w:rPr>
        <w:t>the shipment date.</w:t>
      </w:r>
    </w:p>
    <w:p w14:paraId="3E93AA2C" w14:textId="77777777" w:rsidR="0063530B" w:rsidRPr="00A02EAE" w:rsidRDefault="0063530B" w:rsidP="008B38D1">
      <w:pPr>
        <w:jc w:val="both"/>
        <w:rPr>
          <w:rFonts w:cstheme="minorHAnsi"/>
          <w:b/>
          <w:bCs/>
          <w:sz w:val="24"/>
          <w:szCs w:val="24"/>
          <w:lang w:val="en-US"/>
        </w:rPr>
      </w:pPr>
    </w:p>
    <w:p w14:paraId="41F42A02"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5.0: </w:t>
      </w:r>
      <w:r w:rsidR="00315185" w:rsidRPr="00A02EAE">
        <w:rPr>
          <w:rFonts w:cstheme="minorHAnsi"/>
          <w:b/>
          <w:bCs/>
          <w:sz w:val="24"/>
          <w:szCs w:val="24"/>
          <w:lang w:val="en-US"/>
        </w:rPr>
        <w:tab/>
      </w:r>
      <w:r w:rsidRPr="00A02EAE">
        <w:rPr>
          <w:rFonts w:cstheme="minorHAnsi"/>
          <w:b/>
          <w:bCs/>
          <w:sz w:val="24"/>
          <w:szCs w:val="24"/>
          <w:lang w:val="en-US"/>
        </w:rPr>
        <w:t xml:space="preserve">Date of </w:t>
      </w:r>
      <w:r w:rsidR="003A6151" w:rsidRPr="00A02EAE">
        <w:rPr>
          <w:rFonts w:cstheme="minorHAnsi"/>
          <w:b/>
          <w:bCs/>
          <w:sz w:val="24"/>
          <w:szCs w:val="24"/>
          <w:lang w:val="en-US"/>
        </w:rPr>
        <w:t>S</w:t>
      </w:r>
      <w:r w:rsidRPr="00A02EAE">
        <w:rPr>
          <w:rFonts w:cstheme="minorHAnsi"/>
          <w:b/>
          <w:bCs/>
          <w:sz w:val="24"/>
          <w:szCs w:val="24"/>
          <w:lang w:val="en-US"/>
        </w:rPr>
        <w:t>hipment</w:t>
      </w:r>
    </w:p>
    <w:p w14:paraId="4EFC6844"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EDATAEMB</w:t>
      </w:r>
    </w:p>
    <w:p w14:paraId="4438D4DD"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eport the date of shipment from the factory or distribution warehouse to the customer</w:t>
      </w:r>
      <w:r w:rsidRPr="00A02EAE">
        <w:rPr>
          <w:rFonts w:cstheme="minorHAnsi"/>
          <w:b/>
          <w:i/>
          <w:sz w:val="24"/>
          <w:szCs w:val="24"/>
          <w:lang w:val="en-US"/>
        </w:rPr>
        <w:t>.</w:t>
      </w:r>
      <w:r w:rsidRPr="00A02EAE">
        <w:rPr>
          <w:rFonts w:cstheme="minorHAnsi"/>
          <w:sz w:val="24"/>
          <w:szCs w:val="24"/>
          <w:lang w:val="en-US"/>
        </w:rPr>
        <w:t xml:space="preserve"> Distribution warehouse is, hereby, understood as</w:t>
      </w:r>
      <w:r w:rsidRPr="00A02EAE">
        <w:rPr>
          <w:rFonts w:cstheme="minorHAnsi"/>
          <w:bCs/>
          <w:i/>
          <w:color w:val="FF0000"/>
          <w:sz w:val="24"/>
          <w:szCs w:val="24"/>
          <w:lang w:val="en-US"/>
        </w:rPr>
        <w:t xml:space="preserve"> </w:t>
      </w:r>
      <w:r w:rsidRPr="00A02EAE">
        <w:rPr>
          <w:rFonts w:cstheme="minorHAnsi"/>
          <w:bCs/>
          <w:sz w:val="24"/>
          <w:szCs w:val="24"/>
          <w:lang w:val="en-US"/>
        </w:rPr>
        <w:t xml:space="preserve">any other stockpile, warehouse or storage that is not situated by </w:t>
      </w:r>
      <w:r w:rsidR="00DE1635" w:rsidRPr="00A02EAE">
        <w:rPr>
          <w:rFonts w:cstheme="minorHAnsi"/>
          <w:bCs/>
          <w:sz w:val="24"/>
          <w:szCs w:val="24"/>
          <w:lang w:val="en-US"/>
        </w:rPr>
        <w:t>your</w:t>
      </w:r>
      <w:r w:rsidRPr="00A02EAE">
        <w:rPr>
          <w:rFonts w:cstheme="minorHAnsi"/>
          <w:bCs/>
          <w:sz w:val="24"/>
          <w:szCs w:val="24"/>
          <w:lang w:val="en-US"/>
        </w:rPr>
        <w:t xml:space="preserve"> company’s factory. </w:t>
      </w:r>
    </w:p>
    <w:p w14:paraId="534B0C28" w14:textId="77777777" w:rsidR="008B38D1" w:rsidRPr="00A02EAE" w:rsidRDefault="008B38D1" w:rsidP="008B38D1">
      <w:pPr>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367C5" w:rsidRPr="00A02EAE">
        <w:rPr>
          <w:rFonts w:cstheme="minorHAnsi"/>
          <w:sz w:val="24"/>
          <w:szCs w:val="24"/>
          <w:lang w:val="en-US"/>
        </w:rPr>
        <w:t>T</w:t>
      </w:r>
      <w:r w:rsidRPr="00A02EAE">
        <w:rPr>
          <w:rFonts w:cstheme="minorHAnsi"/>
          <w:sz w:val="24"/>
          <w:szCs w:val="24"/>
          <w:lang w:val="en-US"/>
        </w:rPr>
        <w:t xml:space="preserve">he date must be submitted in </w:t>
      </w:r>
      <w:r w:rsidR="00DE1635" w:rsidRPr="00A02EAE">
        <w:rPr>
          <w:rFonts w:cstheme="minorHAnsi"/>
          <w:sz w:val="24"/>
          <w:szCs w:val="24"/>
          <w:lang w:val="en-US"/>
        </w:rPr>
        <w:t xml:space="preserve">the </w:t>
      </w:r>
      <w:r w:rsidRPr="00A02EAE">
        <w:rPr>
          <w:rFonts w:cstheme="minorHAnsi"/>
          <w:sz w:val="24"/>
          <w:szCs w:val="24"/>
          <w:lang w:val="en-US"/>
        </w:rPr>
        <w:t>DD/MM/YYYY format</w:t>
      </w:r>
      <w:r w:rsidR="00DE1635" w:rsidRPr="00A02EAE">
        <w:rPr>
          <w:rFonts w:cstheme="minorHAnsi"/>
          <w:sz w:val="24"/>
          <w:szCs w:val="24"/>
          <w:lang w:val="en-US"/>
        </w:rPr>
        <w:t>.</w:t>
      </w:r>
    </w:p>
    <w:p w14:paraId="011E4DA0" w14:textId="77777777" w:rsidR="008B38D1" w:rsidRPr="00A02EAE"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A02EAE" w:rsidRDefault="008B38D1" w:rsidP="008B38D1">
      <w:pPr>
        <w:pStyle w:val="Default"/>
        <w:jc w:val="both"/>
        <w:rPr>
          <w:rFonts w:asciiTheme="minorHAnsi" w:hAnsiTheme="minorHAnsi" w:cstheme="minorHAnsi"/>
          <w:u w:val="single"/>
          <w:lang w:val="en-US"/>
        </w:rPr>
      </w:pPr>
      <w:r w:rsidRPr="00A02EAE">
        <w:rPr>
          <w:rFonts w:asciiTheme="minorHAnsi" w:hAnsiTheme="minorHAnsi" w:cstheme="minorHAnsi"/>
          <w:b/>
          <w:bCs/>
          <w:lang w:val="en-US"/>
        </w:rPr>
        <w:t xml:space="preserve">FIELD NUMBER 6.0: </w:t>
      </w:r>
      <w:r w:rsidR="00315185" w:rsidRPr="00A02EAE">
        <w:rPr>
          <w:rFonts w:asciiTheme="minorHAnsi" w:hAnsiTheme="minorHAnsi" w:cstheme="minorHAnsi"/>
          <w:b/>
          <w:bCs/>
          <w:lang w:val="en-US"/>
        </w:rPr>
        <w:tab/>
      </w:r>
      <w:r w:rsidRPr="00A02EAE">
        <w:rPr>
          <w:rFonts w:asciiTheme="minorHAnsi" w:hAnsiTheme="minorHAnsi" w:cstheme="minorHAnsi"/>
          <w:b/>
          <w:bCs/>
          <w:lang w:val="en-US"/>
        </w:rPr>
        <w:t xml:space="preserve">Customer Code </w:t>
      </w:r>
    </w:p>
    <w:p w14:paraId="1BC8339F" w14:textId="77777777" w:rsidR="008B38D1" w:rsidRPr="00A02EAE" w:rsidRDefault="008B38D1" w:rsidP="008B38D1">
      <w:pPr>
        <w:jc w:val="both"/>
        <w:rPr>
          <w:rFonts w:cstheme="minorHAnsi"/>
          <w:sz w:val="24"/>
          <w:szCs w:val="24"/>
          <w:u w:val="single"/>
          <w:lang w:val="en-US"/>
        </w:rPr>
      </w:pPr>
    </w:p>
    <w:p w14:paraId="6A711949"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ECLICOD</w:t>
      </w:r>
    </w:p>
    <w:p w14:paraId="0FE3F1C2"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eport the name of the customer or the internal accounting code designating the customer.</w:t>
      </w:r>
    </w:p>
    <w:p w14:paraId="36BE4E62" w14:textId="77777777" w:rsidR="008B38D1" w:rsidRPr="00A02EAE" w:rsidRDefault="008B38D1" w:rsidP="00B630E9">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367C5" w:rsidRPr="00A02EAE">
        <w:rPr>
          <w:rFonts w:cstheme="minorHAnsi"/>
          <w:sz w:val="24"/>
          <w:szCs w:val="24"/>
          <w:lang w:val="en-US"/>
        </w:rPr>
        <w:t>P</w:t>
      </w:r>
      <w:r w:rsidRPr="00A02EAE">
        <w:rPr>
          <w:rFonts w:cstheme="minorHAnsi"/>
          <w:sz w:val="24"/>
          <w:szCs w:val="24"/>
          <w:lang w:val="en-US"/>
        </w:rPr>
        <w:t>rovide a complete list of customer names and codes</w:t>
      </w:r>
      <w:r w:rsidR="00DE1635" w:rsidRPr="00A02EAE">
        <w:rPr>
          <w:rFonts w:cstheme="minorHAnsi"/>
          <w:sz w:val="24"/>
          <w:szCs w:val="24"/>
          <w:lang w:val="en-US"/>
        </w:rPr>
        <w:t>, relating the codes with their</w:t>
      </w:r>
      <w:r w:rsidRPr="00A02EAE">
        <w:rPr>
          <w:rFonts w:cstheme="minorHAnsi"/>
          <w:i/>
          <w:sz w:val="24"/>
          <w:szCs w:val="24"/>
          <w:lang w:val="en-US"/>
        </w:rPr>
        <w:t xml:space="preserve"> </w:t>
      </w:r>
      <w:r w:rsidRPr="00A02EAE">
        <w:rPr>
          <w:rFonts w:cstheme="minorHAnsi"/>
          <w:sz w:val="24"/>
          <w:szCs w:val="24"/>
          <w:lang w:val="en-US"/>
        </w:rPr>
        <w:t>corporate name.</w:t>
      </w:r>
    </w:p>
    <w:p w14:paraId="3DD1D434" w14:textId="77777777" w:rsidR="008B38D1" w:rsidRPr="00A02EAE" w:rsidRDefault="008B38D1" w:rsidP="003C4373">
      <w:pPr>
        <w:spacing w:after="0" w:line="240" w:lineRule="auto"/>
        <w:jc w:val="both"/>
        <w:rPr>
          <w:rFonts w:cstheme="minorHAnsi"/>
          <w:b/>
          <w:bCs/>
          <w:sz w:val="24"/>
          <w:szCs w:val="24"/>
          <w:lang w:val="en-US"/>
        </w:rPr>
      </w:pPr>
    </w:p>
    <w:p w14:paraId="35C6971F"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6.1: </w:t>
      </w:r>
      <w:r w:rsidR="00315185" w:rsidRPr="00A02EAE">
        <w:rPr>
          <w:rFonts w:cstheme="minorHAnsi"/>
          <w:b/>
          <w:bCs/>
          <w:sz w:val="24"/>
          <w:szCs w:val="24"/>
          <w:lang w:val="en-US"/>
        </w:rPr>
        <w:tab/>
      </w:r>
      <w:r w:rsidRPr="00A02EAE">
        <w:rPr>
          <w:rFonts w:cstheme="minorHAnsi"/>
          <w:b/>
          <w:bCs/>
          <w:sz w:val="24"/>
          <w:szCs w:val="24"/>
          <w:lang w:val="en-US"/>
        </w:rPr>
        <w:t>Customer Name</w:t>
      </w:r>
    </w:p>
    <w:p w14:paraId="1EA05E00"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ECLINOM</w:t>
      </w:r>
    </w:p>
    <w:p w14:paraId="0942E265"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eport the corporate name of each customer.</w:t>
      </w:r>
    </w:p>
    <w:p w14:paraId="65F3FF9A" w14:textId="77777777" w:rsidR="008B38D1" w:rsidRPr="00A02EAE" w:rsidRDefault="008B38D1" w:rsidP="008B38D1">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367C5" w:rsidRPr="00A02EAE">
        <w:rPr>
          <w:rFonts w:cstheme="minorHAnsi"/>
          <w:sz w:val="24"/>
          <w:szCs w:val="24"/>
          <w:lang w:val="en-US"/>
        </w:rPr>
        <w:t>R</w:t>
      </w:r>
      <w:r w:rsidRPr="00A02EAE">
        <w:rPr>
          <w:rFonts w:cstheme="minorHAnsi"/>
          <w:sz w:val="24"/>
          <w:szCs w:val="24"/>
          <w:lang w:val="en-US"/>
        </w:rPr>
        <w:t xml:space="preserve">eport the corporate </w:t>
      </w:r>
      <w:r w:rsidR="00DE1635" w:rsidRPr="00A02EAE">
        <w:rPr>
          <w:rFonts w:cstheme="minorHAnsi"/>
          <w:sz w:val="24"/>
          <w:szCs w:val="24"/>
          <w:lang w:val="en-US"/>
        </w:rPr>
        <w:t>name of all customers, whether i</w:t>
      </w:r>
      <w:r w:rsidRPr="00A02EAE">
        <w:rPr>
          <w:rFonts w:cstheme="minorHAnsi"/>
          <w:sz w:val="24"/>
          <w:szCs w:val="24"/>
          <w:lang w:val="en-US"/>
        </w:rPr>
        <w:t xml:space="preserve">n the domestic market or foreign market. </w:t>
      </w:r>
    </w:p>
    <w:p w14:paraId="5CA198A6" w14:textId="77777777" w:rsidR="003C4373" w:rsidRPr="00A02EAE" w:rsidRDefault="003C4373" w:rsidP="003C4373">
      <w:pPr>
        <w:spacing w:after="0" w:line="240" w:lineRule="auto"/>
        <w:jc w:val="both"/>
        <w:rPr>
          <w:rFonts w:cstheme="minorHAnsi"/>
          <w:b/>
          <w:bCs/>
          <w:sz w:val="24"/>
          <w:szCs w:val="24"/>
          <w:lang w:val="en-US"/>
        </w:rPr>
      </w:pPr>
    </w:p>
    <w:p w14:paraId="3E6A131D"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7.0: </w:t>
      </w:r>
      <w:r w:rsidR="00315185" w:rsidRPr="00A02EAE">
        <w:rPr>
          <w:rFonts w:cstheme="minorHAnsi"/>
          <w:b/>
          <w:bCs/>
          <w:sz w:val="24"/>
          <w:szCs w:val="24"/>
          <w:lang w:val="en-US"/>
        </w:rPr>
        <w:tab/>
      </w:r>
      <w:r w:rsidRPr="00A02EAE">
        <w:rPr>
          <w:rFonts w:cstheme="minorHAnsi"/>
          <w:b/>
          <w:bCs/>
          <w:sz w:val="24"/>
          <w:szCs w:val="24"/>
          <w:lang w:val="en-US"/>
        </w:rPr>
        <w:t>Customer Relationship</w:t>
      </w:r>
    </w:p>
    <w:p w14:paraId="066C0E37"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ERELCLI</w:t>
      </w:r>
    </w:p>
    <w:p w14:paraId="7A69FCD0"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D621E" w:rsidRPr="00A02EAE">
        <w:rPr>
          <w:rFonts w:cstheme="minorHAnsi"/>
          <w:sz w:val="24"/>
          <w:szCs w:val="24"/>
          <w:lang w:val="en-US"/>
        </w:rPr>
        <w:t>R</w:t>
      </w:r>
      <w:r w:rsidRPr="00A02EAE">
        <w:rPr>
          <w:rFonts w:cstheme="minorHAnsi"/>
          <w:sz w:val="24"/>
          <w:szCs w:val="24"/>
          <w:lang w:val="en-US"/>
        </w:rPr>
        <w:t xml:space="preserve">eport the code designating whether the customer is affiliated. </w:t>
      </w:r>
    </w:p>
    <w:p w14:paraId="4F14B78A"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1 = Unaffiliated Customers </w:t>
      </w:r>
    </w:p>
    <w:p w14:paraId="68D20C43" w14:textId="77777777" w:rsidR="008B38D1" w:rsidRPr="00C35B5F" w:rsidRDefault="008B38D1" w:rsidP="008B38D1">
      <w:pPr>
        <w:spacing w:after="0" w:line="100" w:lineRule="atLeast"/>
        <w:ind w:left="708" w:firstLine="708"/>
        <w:jc w:val="both"/>
        <w:rPr>
          <w:rFonts w:cstheme="minorHAnsi"/>
          <w:sz w:val="24"/>
          <w:szCs w:val="24"/>
          <w:lang w:val="en-US"/>
        </w:rPr>
      </w:pPr>
      <w:r w:rsidRPr="00C35B5F">
        <w:rPr>
          <w:rFonts w:cstheme="minorHAnsi"/>
          <w:sz w:val="24"/>
          <w:szCs w:val="24"/>
          <w:lang w:val="en-US"/>
        </w:rPr>
        <w:t>2 = Unaffiliated Resellers</w:t>
      </w:r>
    </w:p>
    <w:p w14:paraId="5D2D4C17"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3 = Affiliated Customers</w:t>
      </w:r>
    </w:p>
    <w:p w14:paraId="2DCD01D2" w14:textId="77777777" w:rsidR="008B38D1" w:rsidRPr="00A02EAE" w:rsidRDefault="008B38D1" w:rsidP="008B38D1">
      <w:pPr>
        <w:ind w:left="708" w:firstLine="708"/>
        <w:jc w:val="both"/>
        <w:rPr>
          <w:rFonts w:cstheme="minorHAnsi"/>
          <w:sz w:val="24"/>
          <w:szCs w:val="24"/>
          <w:lang w:val="en-US"/>
        </w:rPr>
      </w:pPr>
      <w:r w:rsidRPr="00A02EAE">
        <w:rPr>
          <w:rFonts w:cstheme="minorHAnsi"/>
          <w:color w:val="000000"/>
          <w:sz w:val="24"/>
          <w:szCs w:val="24"/>
          <w:lang w:val="en-US"/>
        </w:rPr>
        <w:t xml:space="preserve">4 = Affiliated </w:t>
      </w:r>
      <w:r w:rsidRPr="00A02EAE">
        <w:rPr>
          <w:rFonts w:cstheme="minorHAnsi"/>
          <w:sz w:val="24"/>
          <w:szCs w:val="24"/>
          <w:lang w:val="en-US"/>
        </w:rPr>
        <w:t>Resellers</w:t>
      </w:r>
    </w:p>
    <w:p w14:paraId="2CCBAB9C" w14:textId="77777777" w:rsidR="008B38D1" w:rsidRPr="00A02EAE" w:rsidRDefault="008B38D1" w:rsidP="008B38D1">
      <w:pPr>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D621E" w:rsidRPr="00A02EAE">
        <w:rPr>
          <w:rFonts w:cstheme="minorHAnsi"/>
          <w:sz w:val="24"/>
          <w:szCs w:val="24"/>
          <w:lang w:val="en-US"/>
        </w:rPr>
        <w:t>A</w:t>
      </w:r>
      <w:r w:rsidRPr="00A02EAE">
        <w:rPr>
          <w:rFonts w:cstheme="minorHAnsi"/>
          <w:sz w:val="24"/>
          <w:szCs w:val="24"/>
          <w:lang w:val="en-US"/>
        </w:rPr>
        <w:t>s previously noted, the definition of affiliated parties is under item 3.3</w:t>
      </w:r>
    </w:p>
    <w:p w14:paraId="1C833CBE" w14:textId="77777777" w:rsidR="008B38D1" w:rsidRPr="00A02EAE" w:rsidRDefault="008B38D1" w:rsidP="003C4373">
      <w:pPr>
        <w:spacing w:after="0" w:line="240" w:lineRule="auto"/>
        <w:jc w:val="both"/>
        <w:rPr>
          <w:rFonts w:cstheme="minorHAnsi"/>
          <w:b/>
          <w:bCs/>
          <w:sz w:val="24"/>
          <w:szCs w:val="24"/>
          <w:lang w:val="en-US"/>
        </w:rPr>
      </w:pPr>
    </w:p>
    <w:p w14:paraId="71BDF9EC"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8.0: </w:t>
      </w:r>
      <w:r w:rsidR="00315185" w:rsidRPr="00A02EAE">
        <w:rPr>
          <w:rFonts w:cstheme="minorHAnsi"/>
          <w:b/>
          <w:bCs/>
          <w:sz w:val="24"/>
          <w:szCs w:val="24"/>
          <w:lang w:val="en-US"/>
        </w:rPr>
        <w:tab/>
      </w:r>
      <w:r w:rsidRPr="00A02EAE">
        <w:rPr>
          <w:rFonts w:cstheme="minorHAnsi"/>
          <w:b/>
          <w:bCs/>
          <w:sz w:val="24"/>
          <w:szCs w:val="24"/>
          <w:lang w:val="en-US"/>
        </w:rPr>
        <w:t>Customer Category</w:t>
      </w:r>
    </w:p>
    <w:p w14:paraId="2029B5B8"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ECATCLI</w:t>
      </w:r>
    </w:p>
    <w:p w14:paraId="7B2D055E" w14:textId="77777777" w:rsidR="008B38D1" w:rsidRPr="00A02EAE" w:rsidRDefault="008B38D1" w:rsidP="008B38D1">
      <w:pPr>
        <w:jc w:val="both"/>
        <w:rPr>
          <w:rFonts w:cstheme="minorHAnsi"/>
          <w:color w:val="000000"/>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D621E" w:rsidRPr="00A02EAE">
        <w:rPr>
          <w:rFonts w:cstheme="minorHAnsi"/>
          <w:sz w:val="24"/>
          <w:szCs w:val="24"/>
          <w:lang w:val="en-US"/>
        </w:rPr>
        <w:t>R</w:t>
      </w:r>
      <w:r w:rsidRPr="00A02EAE">
        <w:rPr>
          <w:rFonts w:cstheme="minorHAnsi"/>
          <w:sz w:val="24"/>
          <w:szCs w:val="24"/>
          <w:lang w:val="en-US"/>
        </w:rPr>
        <w:t>eport the customer category</w:t>
      </w:r>
    </w:p>
    <w:p w14:paraId="0933E9D4"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1 =</w:t>
      </w:r>
      <w:r w:rsidRPr="00A02EAE">
        <w:rPr>
          <w:rFonts w:cstheme="minorHAnsi"/>
          <w:sz w:val="24"/>
          <w:szCs w:val="24"/>
          <w:lang w:val="en-US"/>
        </w:rPr>
        <w:t xml:space="preserve"> industrial user</w:t>
      </w:r>
    </w:p>
    <w:p w14:paraId="279E151A"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2 = </w:t>
      </w:r>
      <w:r w:rsidR="000678E5" w:rsidRPr="00A02EAE">
        <w:rPr>
          <w:rFonts w:cstheme="minorHAnsi"/>
          <w:color w:val="000000"/>
          <w:sz w:val="24"/>
          <w:szCs w:val="24"/>
          <w:lang w:val="en-US"/>
        </w:rPr>
        <w:t>end-users</w:t>
      </w:r>
    </w:p>
    <w:p w14:paraId="769C4AED"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3 = trading companies</w:t>
      </w:r>
    </w:p>
    <w:p w14:paraId="64F3670C"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 xml:space="preserve">4 = </w:t>
      </w:r>
      <w:r w:rsidRPr="00A02EAE">
        <w:rPr>
          <w:rFonts w:cstheme="minorHAnsi"/>
          <w:sz w:val="24"/>
          <w:szCs w:val="24"/>
          <w:lang w:val="en-US"/>
        </w:rPr>
        <w:t>local distributors</w:t>
      </w:r>
    </w:p>
    <w:p w14:paraId="68C5286D" w14:textId="77777777" w:rsidR="008B38D1" w:rsidRPr="00A02EAE" w:rsidRDefault="008B38D1" w:rsidP="008B38D1">
      <w:pPr>
        <w:spacing w:after="0" w:line="100" w:lineRule="atLeast"/>
        <w:ind w:left="708" w:firstLine="708"/>
        <w:jc w:val="both"/>
        <w:rPr>
          <w:rFonts w:cstheme="minorHAnsi"/>
          <w:color w:val="000000"/>
          <w:sz w:val="24"/>
          <w:szCs w:val="24"/>
          <w:lang w:val="en-US"/>
        </w:rPr>
      </w:pPr>
      <w:r w:rsidRPr="00A02EAE">
        <w:rPr>
          <w:rFonts w:cstheme="minorHAnsi"/>
          <w:color w:val="000000"/>
          <w:sz w:val="24"/>
          <w:szCs w:val="24"/>
          <w:lang w:val="en-US"/>
        </w:rPr>
        <w:t>5 = retailers</w:t>
      </w:r>
    </w:p>
    <w:p w14:paraId="6EACBB1B" w14:textId="77777777" w:rsidR="008B38D1" w:rsidRPr="00A02EAE" w:rsidRDefault="008B38D1" w:rsidP="008B38D1">
      <w:pPr>
        <w:ind w:left="708" w:firstLine="708"/>
        <w:jc w:val="both"/>
        <w:rPr>
          <w:rFonts w:cstheme="minorHAnsi"/>
          <w:sz w:val="24"/>
          <w:szCs w:val="24"/>
          <w:lang w:val="en-US"/>
        </w:rPr>
      </w:pPr>
      <w:r w:rsidRPr="00A02EAE">
        <w:rPr>
          <w:rFonts w:cstheme="minorHAnsi"/>
          <w:color w:val="000000"/>
          <w:sz w:val="24"/>
          <w:szCs w:val="24"/>
          <w:lang w:val="en-US"/>
        </w:rPr>
        <w:t xml:space="preserve">6 until n = </w:t>
      </w:r>
      <w:r w:rsidRPr="00A02EAE">
        <w:rPr>
          <w:rFonts w:cstheme="minorHAnsi"/>
          <w:sz w:val="24"/>
          <w:szCs w:val="24"/>
          <w:lang w:val="en-US"/>
        </w:rPr>
        <w:t xml:space="preserve">specify additional categories </w:t>
      </w:r>
    </w:p>
    <w:p w14:paraId="7392EF05" w14:textId="77777777" w:rsidR="008B38D1" w:rsidRPr="00A02EAE" w:rsidRDefault="008B38D1" w:rsidP="008B38D1">
      <w:pPr>
        <w:ind w:left="1410" w:hanging="1410"/>
        <w:jc w:val="both"/>
        <w:rPr>
          <w:rFonts w:cstheme="minorHAnsi"/>
          <w:b/>
          <w:bCs/>
          <w:sz w:val="24"/>
          <w:szCs w:val="24"/>
          <w:lang w:val="en-US"/>
        </w:rPr>
      </w:pPr>
      <w:r w:rsidRPr="00A02EAE">
        <w:rPr>
          <w:rFonts w:cstheme="minorHAnsi"/>
          <w:sz w:val="24"/>
          <w:szCs w:val="24"/>
          <w:lang w:val="en-US"/>
        </w:rPr>
        <w:lastRenderedPageBreak/>
        <w:t xml:space="preserve">Narrative: </w:t>
      </w:r>
      <w:r w:rsidRPr="00A02EAE">
        <w:rPr>
          <w:rFonts w:cstheme="minorHAnsi"/>
          <w:sz w:val="24"/>
          <w:szCs w:val="24"/>
          <w:lang w:val="en-US"/>
        </w:rPr>
        <w:tab/>
      </w:r>
      <w:r w:rsidR="005D621E" w:rsidRPr="00A02EAE">
        <w:rPr>
          <w:rFonts w:cstheme="minorHAnsi"/>
          <w:sz w:val="24"/>
          <w:szCs w:val="24"/>
          <w:lang w:val="en-US"/>
        </w:rPr>
        <w:t>I</w:t>
      </w:r>
      <w:r w:rsidRPr="00A02EAE">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A02EAE" w:rsidRDefault="008B38D1" w:rsidP="003C4373">
      <w:pPr>
        <w:spacing w:after="0" w:line="240" w:lineRule="auto"/>
        <w:jc w:val="both"/>
        <w:rPr>
          <w:rFonts w:cstheme="minorHAnsi"/>
          <w:b/>
          <w:bCs/>
          <w:sz w:val="24"/>
          <w:szCs w:val="24"/>
          <w:lang w:val="en-US"/>
        </w:rPr>
      </w:pPr>
    </w:p>
    <w:p w14:paraId="01CA8AAC"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FIELD NUMBER 9.(1 until n):</w:t>
      </w:r>
      <w:r w:rsidR="00315185" w:rsidRPr="00A02EAE">
        <w:rPr>
          <w:rFonts w:cstheme="minorHAnsi"/>
          <w:b/>
          <w:bCs/>
          <w:sz w:val="24"/>
          <w:szCs w:val="24"/>
          <w:lang w:val="en-US"/>
        </w:rPr>
        <w:tab/>
      </w:r>
      <w:r w:rsidRPr="00A02EAE">
        <w:rPr>
          <w:rFonts w:cstheme="minorHAnsi"/>
          <w:b/>
          <w:bCs/>
          <w:sz w:val="24"/>
          <w:szCs w:val="24"/>
          <w:lang w:val="en-US"/>
        </w:rPr>
        <w:t xml:space="preserve"> Date </w:t>
      </w:r>
      <w:r w:rsidR="00485863" w:rsidRPr="00A02EAE">
        <w:rPr>
          <w:rFonts w:cstheme="minorHAnsi"/>
          <w:b/>
          <w:bCs/>
          <w:sz w:val="24"/>
          <w:szCs w:val="24"/>
          <w:lang w:val="en-US"/>
        </w:rPr>
        <w:t xml:space="preserve">of </w:t>
      </w:r>
      <w:r w:rsidR="003A6151" w:rsidRPr="00A02EAE">
        <w:rPr>
          <w:rFonts w:cstheme="minorHAnsi"/>
          <w:b/>
          <w:bCs/>
          <w:sz w:val="24"/>
          <w:szCs w:val="24"/>
          <w:lang w:val="en-US"/>
        </w:rPr>
        <w:t>P</w:t>
      </w:r>
      <w:r w:rsidRPr="00A02EAE">
        <w:rPr>
          <w:rFonts w:cstheme="minorHAnsi"/>
          <w:b/>
          <w:bCs/>
          <w:sz w:val="24"/>
          <w:szCs w:val="24"/>
          <w:lang w:val="en-US"/>
        </w:rPr>
        <w:t>ayment</w:t>
      </w:r>
      <w:r w:rsidR="00485863" w:rsidRPr="00A02EAE">
        <w:rPr>
          <w:rFonts w:cstheme="minorHAnsi"/>
          <w:b/>
          <w:bCs/>
          <w:sz w:val="24"/>
          <w:szCs w:val="24"/>
          <w:lang w:val="en-US"/>
        </w:rPr>
        <w:t xml:space="preserve"> Receipt</w:t>
      </w:r>
    </w:p>
    <w:p w14:paraId="5236A3FA"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EPAGDT (1 until n)</w:t>
      </w:r>
    </w:p>
    <w:p w14:paraId="153D9035"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D621E" w:rsidRPr="00A02EAE">
        <w:rPr>
          <w:rFonts w:cstheme="minorHAnsi"/>
          <w:sz w:val="24"/>
          <w:szCs w:val="24"/>
          <w:lang w:val="en-US"/>
        </w:rPr>
        <w:t>R</w:t>
      </w:r>
      <w:r w:rsidRPr="00A02EAE">
        <w:rPr>
          <w:rFonts w:cstheme="minorHAnsi"/>
          <w:sz w:val="24"/>
          <w:szCs w:val="24"/>
          <w:lang w:val="en-US"/>
        </w:rPr>
        <w:t xml:space="preserve">eport the date your records indicate payment was received from the customer. The date must be submitted in </w:t>
      </w:r>
      <w:r w:rsidR="00315185" w:rsidRPr="00A02EAE">
        <w:rPr>
          <w:rFonts w:cstheme="minorHAnsi"/>
          <w:sz w:val="24"/>
          <w:szCs w:val="24"/>
          <w:lang w:val="en-US"/>
        </w:rPr>
        <w:t xml:space="preserve">the </w:t>
      </w:r>
      <w:r w:rsidRPr="00A02EAE">
        <w:rPr>
          <w:rFonts w:cstheme="minorHAnsi"/>
          <w:sz w:val="24"/>
          <w:szCs w:val="24"/>
          <w:lang w:val="en-US"/>
        </w:rPr>
        <w:t>DD/MM/YYYY format</w:t>
      </w:r>
    </w:p>
    <w:p w14:paraId="75D1F853" w14:textId="77777777" w:rsidR="008B38D1" w:rsidRPr="00A02EAE" w:rsidRDefault="008B38D1" w:rsidP="008B38D1">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D621E" w:rsidRPr="00A02EAE">
        <w:rPr>
          <w:rFonts w:cstheme="minorHAnsi"/>
          <w:sz w:val="24"/>
          <w:szCs w:val="24"/>
          <w:lang w:val="en-US"/>
        </w:rPr>
        <w:t>I</w:t>
      </w:r>
      <w:r w:rsidRPr="00A02EAE">
        <w:rPr>
          <w:rFonts w:cstheme="minorHAnsi"/>
          <w:sz w:val="24"/>
          <w:szCs w:val="24"/>
          <w:lang w:val="en-US"/>
        </w:rPr>
        <w:t>f you cannot gather the dates of payment in the time allowed for responding to this questionnaire, explain why. If a particular invoice</w:t>
      </w:r>
      <w:r w:rsidRPr="00A02EAE">
        <w:rPr>
          <w:rFonts w:cstheme="minorHAnsi"/>
          <w:i/>
          <w:sz w:val="24"/>
          <w:szCs w:val="24"/>
          <w:lang w:val="en-US"/>
        </w:rPr>
        <w:t xml:space="preserve"> </w:t>
      </w:r>
      <w:r w:rsidRPr="00A02EAE">
        <w:rPr>
          <w:rFonts w:cstheme="minorHAnsi"/>
          <w:sz w:val="24"/>
          <w:szCs w:val="24"/>
          <w:lang w:val="en-US"/>
        </w:rPr>
        <w:t>has not been paid</w:t>
      </w:r>
      <w:r w:rsidRPr="00A02EAE">
        <w:rPr>
          <w:rFonts w:cstheme="minorHAnsi"/>
          <w:i/>
          <w:sz w:val="24"/>
          <w:szCs w:val="24"/>
          <w:lang w:val="en-US"/>
        </w:rPr>
        <w:t>,</w:t>
      </w:r>
      <w:r w:rsidRPr="00A02EAE">
        <w:rPr>
          <w:rFonts w:cstheme="minorHAnsi"/>
          <w:sz w:val="24"/>
          <w:szCs w:val="24"/>
          <w:lang w:val="en-US"/>
        </w:rPr>
        <w:t xml:space="preserve"> do not complete this field. If the payment is in installments, insert columns corresponding to the number of </w:t>
      </w:r>
      <w:r w:rsidRPr="00A02EAE">
        <w:rPr>
          <w:rFonts w:cstheme="minorHAnsi"/>
          <w:bCs/>
          <w:sz w:val="24"/>
          <w:szCs w:val="24"/>
          <w:lang w:val="en-US"/>
        </w:rPr>
        <w:t>monthly payments.</w:t>
      </w:r>
    </w:p>
    <w:p w14:paraId="13307567" w14:textId="77777777" w:rsidR="00E71185" w:rsidRPr="00A02EAE"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A02EAE" w:rsidRDefault="008B38D1" w:rsidP="008B38D1">
      <w:pPr>
        <w:jc w:val="both"/>
        <w:rPr>
          <w:rFonts w:cstheme="minorHAnsi"/>
          <w:color w:val="000000" w:themeColor="text1"/>
          <w:sz w:val="24"/>
          <w:szCs w:val="24"/>
          <w:lang w:val="en-US"/>
        </w:rPr>
      </w:pPr>
      <w:r w:rsidRPr="00A02EAE">
        <w:rPr>
          <w:rFonts w:cstheme="minorHAnsi"/>
          <w:b/>
          <w:bCs/>
          <w:color w:val="000000" w:themeColor="text1"/>
          <w:sz w:val="24"/>
          <w:szCs w:val="24"/>
          <w:lang w:val="en-US"/>
        </w:rPr>
        <w:t xml:space="preserve">FIELD NUMBER 10.0: </w:t>
      </w:r>
      <w:r w:rsidR="00315185" w:rsidRPr="00A02EAE">
        <w:rPr>
          <w:rFonts w:cstheme="minorHAnsi"/>
          <w:b/>
          <w:bCs/>
          <w:color w:val="000000" w:themeColor="text1"/>
          <w:sz w:val="24"/>
          <w:szCs w:val="24"/>
          <w:lang w:val="en-US"/>
        </w:rPr>
        <w:tab/>
      </w:r>
      <w:r w:rsidR="00AB101F" w:rsidRPr="00A02EAE">
        <w:rPr>
          <w:rFonts w:cstheme="minorHAnsi"/>
          <w:b/>
          <w:bCs/>
          <w:color w:val="000000" w:themeColor="text1"/>
          <w:sz w:val="24"/>
          <w:szCs w:val="24"/>
          <w:lang w:val="en-US"/>
        </w:rPr>
        <w:t>Terms of Commerce</w:t>
      </w:r>
      <w:r w:rsidRPr="00A02EAE">
        <w:rPr>
          <w:rFonts w:cstheme="minorHAnsi"/>
          <w:b/>
          <w:bCs/>
          <w:color w:val="000000" w:themeColor="text1"/>
          <w:sz w:val="24"/>
          <w:szCs w:val="24"/>
          <w:lang w:val="en-US"/>
        </w:rPr>
        <w:t xml:space="preserve"> (INCOTERMS)</w:t>
      </w:r>
    </w:p>
    <w:p w14:paraId="42EEE4BA" w14:textId="77777777" w:rsidR="008B38D1" w:rsidRPr="00A02EAE" w:rsidRDefault="008B38D1" w:rsidP="008B38D1">
      <w:pPr>
        <w:jc w:val="both"/>
        <w:rPr>
          <w:rFonts w:cstheme="minorHAnsi"/>
          <w:sz w:val="24"/>
          <w:szCs w:val="24"/>
          <w:lang w:val="en-US"/>
        </w:rPr>
      </w:pPr>
      <w:r w:rsidRPr="00A02EAE">
        <w:rPr>
          <w:rFonts w:cstheme="minorHAnsi"/>
          <w:color w:val="000000" w:themeColor="text1"/>
          <w:sz w:val="24"/>
          <w:szCs w:val="24"/>
          <w:lang w:val="en-US"/>
        </w:rPr>
        <w:t>Field Name</w:t>
      </w:r>
      <w:r w:rsidRPr="00A02EAE">
        <w:rPr>
          <w:rFonts w:cstheme="minorHAnsi"/>
          <w:sz w:val="24"/>
          <w:szCs w:val="24"/>
          <w:lang w:val="en-US"/>
        </w:rPr>
        <w:t xml:space="preserve">: </w:t>
      </w:r>
      <w:r w:rsidRPr="00A02EAE">
        <w:rPr>
          <w:rFonts w:cstheme="minorHAnsi"/>
          <w:sz w:val="24"/>
          <w:szCs w:val="24"/>
          <w:lang w:val="en-US"/>
        </w:rPr>
        <w:tab/>
        <w:t>E</w:t>
      </w:r>
      <w:r w:rsidR="009C1D82" w:rsidRPr="00A02EAE">
        <w:rPr>
          <w:rFonts w:cstheme="minorHAnsi"/>
          <w:sz w:val="24"/>
          <w:szCs w:val="24"/>
          <w:lang w:val="en-US"/>
        </w:rPr>
        <w:t>TER</w:t>
      </w:r>
      <w:r w:rsidR="003A6151" w:rsidRPr="00A02EAE">
        <w:rPr>
          <w:rFonts w:cstheme="minorHAnsi"/>
          <w:sz w:val="24"/>
          <w:szCs w:val="24"/>
          <w:lang w:val="en-US"/>
        </w:rPr>
        <w:t>COM</w:t>
      </w:r>
    </w:p>
    <w:p w14:paraId="61C98DDB"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D621E" w:rsidRPr="00A02EAE">
        <w:rPr>
          <w:rFonts w:cstheme="minorHAnsi"/>
          <w:sz w:val="24"/>
          <w:szCs w:val="24"/>
          <w:lang w:val="en-US"/>
        </w:rPr>
        <w:t>R</w:t>
      </w:r>
      <w:r w:rsidRPr="00A02EAE">
        <w:rPr>
          <w:rFonts w:cstheme="minorHAnsi"/>
          <w:sz w:val="24"/>
          <w:szCs w:val="24"/>
          <w:lang w:val="en-US"/>
        </w:rPr>
        <w:t xml:space="preserve">eport the </w:t>
      </w:r>
      <w:r w:rsidR="00C626E3" w:rsidRPr="00A02EAE">
        <w:rPr>
          <w:rFonts w:cstheme="minorHAnsi"/>
          <w:sz w:val="24"/>
          <w:szCs w:val="24"/>
          <w:lang w:val="en-US"/>
        </w:rPr>
        <w:t>terms of commerce (</w:t>
      </w:r>
      <w:r w:rsidR="00907F8A" w:rsidRPr="00A02EAE">
        <w:rPr>
          <w:rFonts w:cstheme="minorHAnsi"/>
          <w:sz w:val="24"/>
          <w:szCs w:val="24"/>
          <w:lang w:val="en-US"/>
        </w:rPr>
        <w:t>INCOTERMS</w:t>
      </w:r>
      <w:r w:rsidR="00C626E3" w:rsidRPr="00A02EAE">
        <w:rPr>
          <w:rFonts w:cstheme="minorHAnsi"/>
          <w:sz w:val="24"/>
          <w:szCs w:val="24"/>
          <w:lang w:val="en-US"/>
        </w:rPr>
        <w:t>)</w:t>
      </w:r>
    </w:p>
    <w:p w14:paraId="0C54060B" w14:textId="77777777" w:rsidR="008B38D1" w:rsidRPr="00A02EAE" w:rsidRDefault="008B38D1" w:rsidP="008B38D1">
      <w:pPr>
        <w:spacing w:after="0" w:line="100" w:lineRule="atLeast"/>
        <w:ind w:left="1416"/>
        <w:jc w:val="both"/>
        <w:rPr>
          <w:rFonts w:cstheme="minorHAnsi"/>
          <w:sz w:val="24"/>
          <w:szCs w:val="24"/>
          <w:lang w:val="en-US"/>
        </w:rPr>
      </w:pPr>
      <w:r w:rsidRPr="00A02EAE">
        <w:rPr>
          <w:rFonts w:cstheme="minorHAnsi"/>
          <w:sz w:val="24"/>
          <w:szCs w:val="24"/>
          <w:lang w:val="en-US"/>
        </w:rPr>
        <w:t>1 =</w:t>
      </w:r>
      <w:r w:rsidRPr="00A02EAE">
        <w:rPr>
          <w:rFonts w:cstheme="minorHAnsi"/>
          <w:i/>
          <w:sz w:val="24"/>
          <w:szCs w:val="24"/>
          <w:lang w:val="en-US"/>
        </w:rPr>
        <w:t xml:space="preserve"> </w:t>
      </w:r>
      <w:r w:rsidRPr="00A02EAE">
        <w:rPr>
          <w:rFonts w:cstheme="minorHAnsi"/>
          <w:sz w:val="24"/>
          <w:szCs w:val="24"/>
          <w:lang w:val="en-US"/>
        </w:rPr>
        <w:t>CIF</w:t>
      </w:r>
    </w:p>
    <w:p w14:paraId="0E7894AA" w14:textId="77777777" w:rsidR="008B38D1" w:rsidRPr="00A02EAE" w:rsidRDefault="008B38D1" w:rsidP="008B38D1">
      <w:pPr>
        <w:pStyle w:val="Default"/>
        <w:ind w:left="1416"/>
        <w:jc w:val="both"/>
        <w:rPr>
          <w:rFonts w:asciiTheme="minorHAnsi" w:eastAsia="Times New Roman" w:hAnsiTheme="minorHAnsi" w:cstheme="minorHAnsi"/>
          <w:color w:val="auto"/>
          <w:kern w:val="0"/>
          <w:lang w:val="en-US" w:eastAsia="pt-BR"/>
        </w:rPr>
      </w:pPr>
      <w:r w:rsidRPr="00A02EAE">
        <w:rPr>
          <w:rFonts w:asciiTheme="minorHAnsi" w:hAnsiTheme="minorHAnsi" w:cstheme="minorHAnsi"/>
          <w:color w:val="auto"/>
          <w:lang w:val="en-US"/>
        </w:rPr>
        <w:t>2 = FOB</w:t>
      </w:r>
      <w:r w:rsidRPr="00A02EAE">
        <w:rPr>
          <w:rFonts w:asciiTheme="minorHAnsi" w:hAnsiTheme="minorHAnsi" w:cstheme="minorHAnsi"/>
          <w:i/>
          <w:color w:val="auto"/>
          <w:lang w:val="en-US"/>
        </w:rPr>
        <w:t xml:space="preserve"> </w:t>
      </w:r>
    </w:p>
    <w:p w14:paraId="42EBE7DE" w14:textId="77777777" w:rsidR="008B38D1" w:rsidRPr="00A02EAE" w:rsidRDefault="008B38D1" w:rsidP="008B38D1">
      <w:pPr>
        <w:spacing w:after="0" w:line="100" w:lineRule="atLeast"/>
        <w:ind w:left="708" w:firstLine="708"/>
        <w:jc w:val="both"/>
        <w:rPr>
          <w:rFonts w:cstheme="minorHAnsi"/>
          <w:sz w:val="24"/>
          <w:szCs w:val="24"/>
          <w:lang w:val="en-US"/>
        </w:rPr>
      </w:pPr>
      <w:r w:rsidRPr="00A02EAE">
        <w:rPr>
          <w:rFonts w:cstheme="minorHAnsi"/>
          <w:sz w:val="24"/>
          <w:szCs w:val="24"/>
          <w:lang w:val="en-US"/>
        </w:rPr>
        <w:t>3 = ex works</w:t>
      </w:r>
    </w:p>
    <w:p w14:paraId="6F2B0CA2" w14:textId="77777777" w:rsidR="008B38D1" w:rsidRPr="00A02EAE" w:rsidRDefault="008B38D1" w:rsidP="008B38D1">
      <w:pPr>
        <w:spacing w:after="0" w:line="100" w:lineRule="atLeast"/>
        <w:ind w:left="708" w:firstLine="708"/>
        <w:jc w:val="both"/>
        <w:rPr>
          <w:rFonts w:cstheme="minorHAnsi"/>
          <w:sz w:val="24"/>
          <w:szCs w:val="24"/>
          <w:lang w:val="en-US"/>
        </w:rPr>
      </w:pPr>
      <w:r w:rsidRPr="00A02EAE">
        <w:rPr>
          <w:rFonts w:cstheme="minorHAnsi"/>
          <w:sz w:val="24"/>
          <w:szCs w:val="24"/>
          <w:lang w:val="en-US"/>
        </w:rPr>
        <w:t>4 = CFR</w:t>
      </w:r>
    </w:p>
    <w:p w14:paraId="61908CA6" w14:textId="77777777" w:rsidR="008B38D1" w:rsidRPr="00A02EAE" w:rsidRDefault="00907F8A" w:rsidP="008B38D1">
      <w:pPr>
        <w:spacing w:after="0" w:line="100" w:lineRule="atLeast"/>
        <w:ind w:left="708" w:firstLine="708"/>
        <w:jc w:val="both"/>
        <w:rPr>
          <w:rFonts w:cstheme="minorHAnsi"/>
          <w:sz w:val="24"/>
          <w:szCs w:val="24"/>
          <w:lang w:val="en-US"/>
        </w:rPr>
      </w:pPr>
      <w:r w:rsidRPr="00A02EAE">
        <w:rPr>
          <w:rFonts w:cstheme="minorHAnsi"/>
          <w:sz w:val="24"/>
          <w:szCs w:val="24"/>
          <w:lang w:val="en-US"/>
        </w:rPr>
        <w:t>5 until n = specify any other</w:t>
      </w:r>
      <w:r w:rsidR="008B38D1" w:rsidRPr="00A02EAE">
        <w:rPr>
          <w:rFonts w:cstheme="minorHAnsi"/>
          <w:sz w:val="24"/>
          <w:szCs w:val="24"/>
          <w:lang w:val="en-US"/>
        </w:rPr>
        <w:t xml:space="preserve"> </w:t>
      </w:r>
      <w:r w:rsidR="00C626E3" w:rsidRPr="00A02EAE">
        <w:rPr>
          <w:rFonts w:cstheme="minorHAnsi"/>
          <w:sz w:val="24"/>
          <w:szCs w:val="24"/>
          <w:lang w:val="en-US"/>
        </w:rPr>
        <w:t>terms of commerce (INCOTERMS)</w:t>
      </w:r>
    </w:p>
    <w:p w14:paraId="0170A86E" w14:textId="77777777" w:rsidR="008B38D1" w:rsidRPr="00A02EAE" w:rsidRDefault="008B38D1" w:rsidP="008B38D1">
      <w:pPr>
        <w:spacing w:after="0" w:line="100" w:lineRule="atLeast"/>
        <w:ind w:left="708" w:firstLine="708"/>
        <w:jc w:val="both"/>
        <w:rPr>
          <w:rFonts w:cstheme="minorHAnsi"/>
          <w:sz w:val="24"/>
          <w:szCs w:val="24"/>
          <w:lang w:val="en-US"/>
        </w:rPr>
      </w:pPr>
    </w:p>
    <w:p w14:paraId="59FA3B8E" w14:textId="77777777" w:rsidR="008B38D1" w:rsidRPr="00A02EAE" w:rsidRDefault="008B38D1" w:rsidP="008B38D1">
      <w:pPr>
        <w:ind w:left="1410" w:hanging="1410"/>
        <w:jc w:val="both"/>
        <w:rPr>
          <w:rFonts w:cstheme="minorHAnsi"/>
          <w:b/>
          <w:bCs/>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D621E" w:rsidRPr="00A02EAE">
        <w:rPr>
          <w:rFonts w:cstheme="minorHAnsi"/>
          <w:sz w:val="24"/>
          <w:szCs w:val="24"/>
          <w:lang w:val="en-US"/>
        </w:rPr>
        <w:t>D</w:t>
      </w:r>
      <w:r w:rsidRPr="00A02EAE">
        <w:rPr>
          <w:rFonts w:cstheme="minorHAnsi"/>
          <w:sz w:val="24"/>
          <w:szCs w:val="24"/>
          <w:lang w:val="en-US"/>
        </w:rPr>
        <w:t xml:space="preserve">escribe the </w:t>
      </w:r>
      <w:r w:rsidR="00C626E3" w:rsidRPr="00A02EAE">
        <w:rPr>
          <w:rFonts w:cstheme="minorHAnsi"/>
          <w:sz w:val="24"/>
          <w:szCs w:val="24"/>
          <w:lang w:val="en-US"/>
        </w:rPr>
        <w:t>terms of commerce (INCOTERMS)</w:t>
      </w:r>
      <w:r w:rsidRPr="00A02EAE">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A02EAE" w:rsidRDefault="008B38D1" w:rsidP="003C4373">
      <w:pPr>
        <w:spacing w:after="0" w:line="240" w:lineRule="auto"/>
        <w:jc w:val="both"/>
        <w:rPr>
          <w:rFonts w:cstheme="minorHAnsi"/>
          <w:b/>
          <w:bCs/>
          <w:sz w:val="24"/>
          <w:szCs w:val="24"/>
          <w:lang w:val="en-US"/>
        </w:rPr>
      </w:pPr>
    </w:p>
    <w:p w14:paraId="73E88F42"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11.0 : </w:t>
      </w:r>
      <w:r w:rsidR="00315185" w:rsidRPr="00A02EAE">
        <w:rPr>
          <w:rFonts w:cstheme="minorHAnsi"/>
          <w:b/>
          <w:bCs/>
          <w:sz w:val="24"/>
          <w:szCs w:val="24"/>
          <w:lang w:val="en-US"/>
        </w:rPr>
        <w:tab/>
      </w:r>
      <w:r w:rsidRPr="00A02EAE">
        <w:rPr>
          <w:rFonts w:cstheme="minorHAnsi"/>
          <w:b/>
          <w:bCs/>
          <w:sz w:val="24"/>
          <w:szCs w:val="24"/>
          <w:lang w:val="en-US"/>
        </w:rPr>
        <w:t xml:space="preserve">Quantity </w:t>
      </w:r>
      <w:r w:rsidR="003A6151" w:rsidRPr="00A02EAE">
        <w:rPr>
          <w:rFonts w:cstheme="minorHAnsi"/>
          <w:b/>
          <w:bCs/>
          <w:sz w:val="24"/>
          <w:szCs w:val="24"/>
          <w:lang w:val="en-US"/>
        </w:rPr>
        <w:t>S</w:t>
      </w:r>
      <w:r w:rsidRPr="00A02EAE">
        <w:rPr>
          <w:rFonts w:cstheme="minorHAnsi"/>
          <w:b/>
          <w:bCs/>
          <w:sz w:val="24"/>
          <w:szCs w:val="24"/>
          <w:lang w:val="en-US"/>
        </w:rPr>
        <w:t>old (reported unit</w:t>
      </w:r>
      <w:r w:rsidR="00201C61" w:rsidRPr="00A02EAE">
        <w:rPr>
          <w:rFonts w:cstheme="minorHAnsi"/>
          <w:b/>
          <w:bCs/>
          <w:sz w:val="24"/>
          <w:szCs w:val="24"/>
          <w:lang w:val="en-US"/>
        </w:rPr>
        <w:t>, preferably weight unit: kg or t)</w:t>
      </w:r>
    </w:p>
    <w:p w14:paraId="3BCCD83A"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EQTDVEND</w:t>
      </w:r>
    </w:p>
    <w:p w14:paraId="3C900FA6"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5D621E" w:rsidRPr="00A02EAE">
        <w:rPr>
          <w:rFonts w:cstheme="minorHAnsi"/>
          <w:sz w:val="24"/>
          <w:szCs w:val="24"/>
          <w:lang w:val="en-US"/>
        </w:rPr>
        <w:t>R</w:t>
      </w:r>
      <w:r w:rsidRPr="00A02EAE">
        <w:rPr>
          <w:rFonts w:cstheme="minorHAnsi"/>
          <w:sz w:val="24"/>
          <w:szCs w:val="24"/>
          <w:lang w:val="en-US"/>
        </w:rPr>
        <w:t>eport the quantity sold (reported unit</w:t>
      </w:r>
      <w:r w:rsidR="00201C61" w:rsidRPr="00A02EAE">
        <w:rPr>
          <w:rFonts w:cstheme="minorHAnsi"/>
          <w:bCs/>
          <w:sz w:val="24"/>
          <w:szCs w:val="24"/>
          <w:lang w:val="en-US"/>
        </w:rPr>
        <w:t>, preferably weight unit: kg or t)</w:t>
      </w:r>
      <w:r w:rsidRPr="00A02EAE">
        <w:rPr>
          <w:rFonts w:cstheme="minorHAnsi"/>
          <w:sz w:val="24"/>
          <w:szCs w:val="24"/>
          <w:lang w:val="en-US"/>
        </w:rPr>
        <w:t xml:space="preserve"> in each transaction</w:t>
      </w:r>
    </w:p>
    <w:p w14:paraId="7DB52054"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5D621E" w:rsidRPr="00A02EAE">
        <w:rPr>
          <w:rFonts w:cstheme="minorHAnsi"/>
          <w:sz w:val="24"/>
          <w:szCs w:val="24"/>
          <w:lang w:val="en-US"/>
        </w:rPr>
        <w:t>E</w:t>
      </w:r>
      <w:r w:rsidRPr="00A02EAE">
        <w:rPr>
          <w:rFonts w:cstheme="minorHAnsi"/>
          <w:sz w:val="24"/>
          <w:szCs w:val="24"/>
          <w:lang w:val="en-US"/>
        </w:rPr>
        <w:t>xplain how the returns, if allowed, affect your sales records both in the general ledger as sales journal.</w:t>
      </w:r>
    </w:p>
    <w:p w14:paraId="28A62C3B" w14:textId="77777777" w:rsidR="008B38D1" w:rsidRPr="00A02EAE" w:rsidRDefault="008B38D1" w:rsidP="003C4373">
      <w:pPr>
        <w:spacing w:after="0" w:line="240" w:lineRule="auto"/>
        <w:jc w:val="both"/>
        <w:rPr>
          <w:rFonts w:cstheme="minorHAnsi"/>
          <w:sz w:val="24"/>
          <w:szCs w:val="24"/>
          <w:lang w:val="en-US"/>
        </w:rPr>
      </w:pPr>
    </w:p>
    <w:p w14:paraId="09FB94B3"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11.1: </w:t>
      </w:r>
      <w:r w:rsidR="00315185" w:rsidRPr="00A02EAE">
        <w:rPr>
          <w:rFonts w:cstheme="minorHAnsi"/>
          <w:b/>
          <w:bCs/>
          <w:sz w:val="24"/>
          <w:szCs w:val="24"/>
          <w:lang w:val="en-US"/>
        </w:rPr>
        <w:tab/>
      </w:r>
      <w:r w:rsidRPr="00A02EAE">
        <w:rPr>
          <w:rFonts w:cstheme="minorHAnsi"/>
          <w:b/>
          <w:bCs/>
          <w:sz w:val="24"/>
          <w:szCs w:val="24"/>
          <w:lang w:val="en-US"/>
        </w:rPr>
        <w:t xml:space="preserve">Quantity </w:t>
      </w:r>
      <w:r w:rsidR="00C625CF" w:rsidRPr="00A02EAE">
        <w:rPr>
          <w:rFonts w:cstheme="minorHAnsi"/>
          <w:b/>
          <w:bCs/>
          <w:sz w:val="24"/>
          <w:szCs w:val="24"/>
          <w:lang w:val="en-US"/>
        </w:rPr>
        <w:t xml:space="preserve">Sold </w:t>
      </w:r>
      <w:r w:rsidRPr="00A02EAE">
        <w:rPr>
          <w:rFonts w:cstheme="minorHAnsi"/>
          <w:b/>
          <w:bCs/>
          <w:sz w:val="24"/>
          <w:szCs w:val="24"/>
          <w:lang w:val="en-US"/>
        </w:rPr>
        <w:t>(sales unit)</w:t>
      </w:r>
    </w:p>
    <w:p w14:paraId="13845286"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EQTDCOM</w:t>
      </w:r>
    </w:p>
    <w:p w14:paraId="565E9AB2" w14:textId="77777777" w:rsidR="008B38D1" w:rsidRDefault="008B38D1" w:rsidP="008B38D1">
      <w:pPr>
        <w:jc w:val="both"/>
        <w:rPr>
          <w:rFonts w:cstheme="minorHAnsi"/>
          <w:sz w:val="24"/>
          <w:szCs w:val="24"/>
          <w:lang w:val="en-US"/>
        </w:rPr>
      </w:pPr>
      <w:r w:rsidRPr="00A02EAE">
        <w:rPr>
          <w:rFonts w:cstheme="minorHAnsi"/>
          <w:sz w:val="24"/>
          <w:szCs w:val="24"/>
          <w:lang w:val="en-US"/>
        </w:rPr>
        <w:lastRenderedPageBreak/>
        <w:t xml:space="preserve">Description: </w:t>
      </w:r>
      <w:r w:rsidRPr="00A02EAE">
        <w:rPr>
          <w:rFonts w:cstheme="minorHAnsi"/>
          <w:sz w:val="24"/>
          <w:szCs w:val="24"/>
          <w:lang w:val="en-US"/>
        </w:rPr>
        <w:tab/>
      </w:r>
      <w:r w:rsidR="005D621E" w:rsidRPr="00A02EAE">
        <w:rPr>
          <w:rFonts w:cstheme="minorHAnsi"/>
          <w:sz w:val="24"/>
          <w:szCs w:val="24"/>
          <w:lang w:val="en-US"/>
        </w:rPr>
        <w:t>R</w:t>
      </w:r>
      <w:r w:rsidRPr="00A02EAE">
        <w:rPr>
          <w:rFonts w:cstheme="minorHAnsi"/>
          <w:sz w:val="24"/>
          <w:szCs w:val="24"/>
          <w:lang w:val="en-US"/>
        </w:rPr>
        <w:t>eport the sales unit</w:t>
      </w:r>
    </w:p>
    <w:p w14:paraId="06618B77" w14:textId="77777777" w:rsidR="008B38D1" w:rsidRPr="00A02EAE" w:rsidRDefault="008B38D1" w:rsidP="008B38D1">
      <w:pPr>
        <w:jc w:val="both"/>
        <w:rPr>
          <w:rFonts w:cstheme="minorHAnsi"/>
          <w:sz w:val="24"/>
          <w:szCs w:val="24"/>
          <w:lang w:val="en-US"/>
        </w:rPr>
      </w:pPr>
      <w:r w:rsidRPr="00A02EAE">
        <w:rPr>
          <w:rFonts w:cstheme="minorHAnsi"/>
          <w:noProof/>
          <w:sz w:val="24"/>
          <w:szCs w:val="24"/>
          <w:lang w:val="en-US" w:eastAsia="pt-BR"/>
        </w:rPr>
        <mc:AlternateContent>
          <mc:Choice Requires="wps">
            <w:drawing>
              <wp:anchor distT="0" distB="0" distL="114300" distR="114300" simplePos="0" relativeHeight="25164800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1C335" id="Retângulo 1" o:spid="_x0000_s1026" style="position:absolute;margin-left:-8.05pt;margin-top:19.35pt;width:429.15pt;height:46.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A02EAE" w:rsidRDefault="008B38D1" w:rsidP="008B38D1">
      <w:pPr>
        <w:pStyle w:val="Default"/>
        <w:spacing w:after="140"/>
        <w:jc w:val="both"/>
        <w:rPr>
          <w:rFonts w:asciiTheme="minorHAnsi" w:hAnsiTheme="minorHAnsi" w:cstheme="minorHAnsi"/>
          <w:lang w:val="en-US"/>
        </w:rPr>
      </w:pPr>
      <w:r w:rsidRPr="00A02EAE">
        <w:rPr>
          <w:rFonts w:asciiTheme="minorHAnsi" w:hAnsiTheme="minorHAnsi" w:cstheme="minorHAnsi"/>
          <w:b/>
          <w:lang w:val="en-US"/>
        </w:rPr>
        <w:t>FIELDS 12.0 TO 37.0:</w:t>
      </w:r>
      <w:r w:rsidRPr="00A02EAE">
        <w:rPr>
          <w:rFonts w:asciiTheme="minorHAnsi" w:hAnsiTheme="minorHAnsi" w:cstheme="minorHAnsi"/>
          <w:lang w:val="en-US"/>
        </w:rPr>
        <w:t xml:space="preserve"> Report all values in </w:t>
      </w:r>
      <w:r w:rsidR="003F73EB" w:rsidRPr="00A02EAE">
        <w:rPr>
          <w:rFonts w:asciiTheme="minorHAnsi" w:hAnsiTheme="minorHAnsi" w:cstheme="minorHAnsi"/>
          <w:lang w:val="en-US"/>
        </w:rPr>
        <w:t>US dollars</w:t>
      </w:r>
      <w:r w:rsidRPr="00A02EAE">
        <w:rPr>
          <w:rFonts w:asciiTheme="minorHAnsi" w:hAnsiTheme="minorHAnsi" w:cstheme="minorHAnsi"/>
          <w:lang w:val="en-US"/>
        </w:rPr>
        <w:t>.</w:t>
      </w:r>
    </w:p>
    <w:p w14:paraId="37290D7F" w14:textId="77777777" w:rsidR="00201C61" w:rsidRPr="00A02EAE" w:rsidRDefault="00201C61" w:rsidP="008B38D1">
      <w:pPr>
        <w:pStyle w:val="Default"/>
        <w:spacing w:after="140"/>
        <w:jc w:val="both"/>
        <w:rPr>
          <w:rFonts w:asciiTheme="minorHAnsi" w:hAnsiTheme="minorHAnsi" w:cstheme="minorHAnsi"/>
          <w:b/>
          <w:bCs/>
          <w:lang w:val="en-US"/>
        </w:rPr>
      </w:pPr>
      <w:r w:rsidRPr="00A02EAE">
        <w:rPr>
          <w:rFonts w:asciiTheme="minorHAnsi" w:hAnsiTheme="minorHAnsi" w:cstheme="minorHAnsi"/>
          <w:lang w:val="en-US"/>
        </w:rPr>
        <w:tab/>
      </w:r>
      <w:r w:rsidRPr="00A02EAE">
        <w:rPr>
          <w:rFonts w:asciiTheme="minorHAnsi" w:hAnsiTheme="minorHAnsi" w:cstheme="minorHAnsi"/>
          <w:lang w:val="en-US"/>
        </w:rPr>
        <w:tab/>
      </w:r>
      <w:r w:rsidRPr="00A02EAE">
        <w:rPr>
          <w:rFonts w:asciiTheme="minorHAnsi" w:hAnsiTheme="minorHAnsi" w:cstheme="minorHAnsi"/>
          <w:lang w:val="en-US"/>
        </w:rPr>
        <w:tab/>
        <w:t xml:space="preserve">    Inform the unit (sold or traded)</w:t>
      </w:r>
    </w:p>
    <w:p w14:paraId="3CF7A16C" w14:textId="77777777" w:rsidR="008B38D1" w:rsidRPr="00A02EAE" w:rsidRDefault="008B38D1" w:rsidP="008B38D1">
      <w:pPr>
        <w:jc w:val="both"/>
        <w:rPr>
          <w:rFonts w:cstheme="minorHAnsi"/>
          <w:b/>
          <w:bCs/>
          <w:sz w:val="24"/>
          <w:szCs w:val="24"/>
          <w:lang w:val="en-US"/>
        </w:rPr>
      </w:pPr>
    </w:p>
    <w:p w14:paraId="02F86F60"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FIELD NUMBER 12.0:</w:t>
      </w:r>
      <w:r w:rsidR="00315185" w:rsidRPr="00A02EAE">
        <w:rPr>
          <w:rFonts w:cstheme="minorHAnsi"/>
          <w:b/>
          <w:bCs/>
          <w:sz w:val="24"/>
          <w:szCs w:val="24"/>
          <w:lang w:val="en-US"/>
        </w:rPr>
        <w:tab/>
      </w:r>
      <w:r w:rsidRPr="00A02EAE">
        <w:rPr>
          <w:rFonts w:cstheme="minorHAnsi"/>
          <w:b/>
          <w:bCs/>
          <w:sz w:val="24"/>
          <w:szCs w:val="24"/>
          <w:lang w:val="en-US"/>
        </w:rPr>
        <w:t xml:space="preserve"> Gross Unit Price</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0FD55FC3"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EPRBRUTO</w:t>
      </w:r>
    </w:p>
    <w:p w14:paraId="07C783ED"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D414ED" w:rsidRPr="00A02EAE">
        <w:rPr>
          <w:rFonts w:cstheme="minorHAnsi"/>
          <w:sz w:val="24"/>
          <w:szCs w:val="24"/>
          <w:lang w:val="en-US"/>
        </w:rPr>
        <w:t>R</w:t>
      </w:r>
      <w:r w:rsidRPr="00A02EAE">
        <w:rPr>
          <w:rFonts w:cstheme="minorHAnsi"/>
          <w:sz w:val="24"/>
          <w:szCs w:val="24"/>
          <w:lang w:val="en-US"/>
        </w:rPr>
        <w:t>eport the gross unit price. Indicate</w:t>
      </w:r>
      <w:r w:rsidR="00195D38" w:rsidRPr="00A02EAE">
        <w:rPr>
          <w:rFonts w:cstheme="minorHAnsi"/>
          <w:sz w:val="24"/>
          <w:szCs w:val="24"/>
          <w:lang w:val="en-US"/>
        </w:rPr>
        <w:t xml:space="preserve"> in</w:t>
      </w:r>
      <w:r w:rsidRPr="00A02EAE">
        <w:rPr>
          <w:rFonts w:cstheme="minorHAnsi"/>
          <w:sz w:val="24"/>
          <w:szCs w:val="24"/>
          <w:lang w:val="en-US"/>
        </w:rPr>
        <w:t xml:space="preserve"> which unit of measure is being informed the prices (currency/kg-t or currency/sales unit).</w:t>
      </w:r>
      <w:r w:rsidRPr="00A02EAE">
        <w:rPr>
          <w:rFonts w:cstheme="minorHAnsi"/>
          <w:i/>
          <w:sz w:val="24"/>
          <w:szCs w:val="24"/>
          <w:lang w:val="en-US"/>
        </w:rPr>
        <w:t xml:space="preserve"> </w:t>
      </w:r>
      <w:r w:rsidRPr="00A02EAE">
        <w:rPr>
          <w:rFonts w:cstheme="minorHAnsi"/>
          <w:sz w:val="24"/>
          <w:szCs w:val="24"/>
          <w:lang w:val="en-US"/>
        </w:rPr>
        <w:t>Discounts and rebates should be reported separately in fields numbered 13 and 14, respectively.</w:t>
      </w:r>
    </w:p>
    <w:p w14:paraId="0C1CDB8A"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D414ED" w:rsidRPr="00A02EAE">
        <w:rPr>
          <w:rFonts w:cstheme="minorHAnsi"/>
          <w:sz w:val="24"/>
          <w:szCs w:val="24"/>
          <w:lang w:val="en-US"/>
        </w:rPr>
        <w:t>R</w:t>
      </w:r>
      <w:r w:rsidRPr="00A02EAE">
        <w:rPr>
          <w:rFonts w:cstheme="minorHAnsi"/>
          <w:sz w:val="24"/>
          <w:szCs w:val="24"/>
          <w:lang w:val="en-US"/>
        </w:rPr>
        <w:t xml:space="preserve">eport the sales taxes included in this price. </w:t>
      </w:r>
    </w:p>
    <w:p w14:paraId="4A1EF8B3" w14:textId="77777777" w:rsidR="003C4373" w:rsidRPr="00A02EAE" w:rsidRDefault="003C4373" w:rsidP="008B38D1">
      <w:pPr>
        <w:jc w:val="both"/>
        <w:rPr>
          <w:rFonts w:cstheme="minorHAnsi"/>
          <w:sz w:val="24"/>
          <w:szCs w:val="24"/>
          <w:lang w:val="en-US"/>
        </w:rPr>
      </w:pPr>
    </w:p>
    <w:p w14:paraId="2137D461"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FIELD NUMBER 13.1:</w:t>
      </w:r>
      <w:r w:rsidR="00315185" w:rsidRPr="00A02EAE">
        <w:rPr>
          <w:rFonts w:cstheme="minorHAnsi"/>
          <w:b/>
          <w:bCs/>
          <w:sz w:val="24"/>
          <w:szCs w:val="24"/>
          <w:lang w:val="en-US"/>
        </w:rPr>
        <w:tab/>
      </w:r>
      <w:r w:rsidRPr="00A02EAE">
        <w:rPr>
          <w:rFonts w:cstheme="minorHAnsi"/>
          <w:b/>
          <w:bCs/>
          <w:sz w:val="24"/>
          <w:szCs w:val="24"/>
          <w:lang w:val="en-US"/>
        </w:rPr>
        <w:t xml:space="preserve"> Early </w:t>
      </w:r>
      <w:r w:rsidR="003C4373" w:rsidRPr="00A02EAE">
        <w:rPr>
          <w:rFonts w:cstheme="minorHAnsi"/>
          <w:b/>
          <w:bCs/>
          <w:sz w:val="24"/>
          <w:szCs w:val="24"/>
          <w:lang w:val="en-US"/>
        </w:rPr>
        <w:t>P</w:t>
      </w:r>
      <w:r w:rsidRPr="00A02EAE">
        <w:rPr>
          <w:rFonts w:cstheme="minorHAnsi"/>
          <w:b/>
          <w:bCs/>
          <w:sz w:val="24"/>
          <w:szCs w:val="24"/>
          <w:lang w:val="en-US"/>
        </w:rPr>
        <w:t xml:space="preserve">ayment </w:t>
      </w:r>
      <w:r w:rsidR="003C4373" w:rsidRPr="00A02EAE">
        <w:rPr>
          <w:rFonts w:cstheme="minorHAnsi"/>
          <w:b/>
          <w:bCs/>
          <w:sz w:val="24"/>
          <w:szCs w:val="24"/>
          <w:lang w:val="en-US"/>
        </w:rPr>
        <w:t>D</w:t>
      </w:r>
      <w:r w:rsidRPr="00A02EAE">
        <w:rPr>
          <w:rFonts w:cstheme="minorHAnsi"/>
          <w:b/>
          <w:bCs/>
          <w:sz w:val="24"/>
          <w:szCs w:val="24"/>
          <w:lang w:val="en-US"/>
        </w:rPr>
        <w:t>iscount</w:t>
      </w:r>
      <w:r w:rsidR="00AA5F8F" w:rsidRPr="00A02EAE">
        <w:rPr>
          <w:rFonts w:cstheme="minorHAnsi"/>
          <w:b/>
          <w:bCs/>
          <w:sz w:val="24"/>
          <w:szCs w:val="24"/>
          <w:lang w:val="en-US"/>
        </w:rPr>
        <w:t xml:space="preserve"> </w:t>
      </w:r>
      <w:r w:rsidR="00D80555" w:rsidRPr="00A02EAE">
        <w:rPr>
          <w:rFonts w:cstheme="minorHAnsi"/>
          <w:b/>
          <w:bCs/>
          <w:sz w:val="24"/>
          <w:szCs w:val="24"/>
          <w:lang w:val="en-US"/>
        </w:rPr>
        <w:t xml:space="preserve">per Unit </w:t>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75DB4F8C"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EDESPANT</w:t>
      </w:r>
    </w:p>
    <w:p w14:paraId="7987A48B" w14:textId="77777777" w:rsidR="008B38D1" w:rsidRPr="00A02EAE" w:rsidRDefault="008B38D1" w:rsidP="008B38D1">
      <w:pPr>
        <w:ind w:left="1470" w:hanging="1470"/>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r>
      <w:r w:rsidR="00D414ED" w:rsidRPr="00A02EAE">
        <w:rPr>
          <w:rFonts w:cstheme="minorHAnsi"/>
          <w:sz w:val="24"/>
          <w:szCs w:val="24"/>
          <w:lang w:val="en-US"/>
        </w:rPr>
        <w:t>I</w:t>
      </w:r>
      <w:r w:rsidRPr="00A02EAE">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D414ED" w:rsidRPr="00A02EAE">
        <w:rPr>
          <w:rFonts w:cstheme="minorHAnsi"/>
          <w:sz w:val="24"/>
          <w:szCs w:val="24"/>
          <w:lang w:val="en-US"/>
        </w:rPr>
        <w:t>E</w:t>
      </w:r>
      <w:r w:rsidRPr="00A02EAE">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A02EAE" w:rsidRDefault="008B38D1" w:rsidP="003C4373">
      <w:pPr>
        <w:spacing w:after="0" w:line="240" w:lineRule="auto"/>
        <w:ind w:left="1410" w:hanging="1410"/>
        <w:jc w:val="both"/>
        <w:rPr>
          <w:rFonts w:cstheme="minorHAnsi"/>
          <w:sz w:val="24"/>
          <w:szCs w:val="24"/>
          <w:lang w:val="en-US"/>
        </w:rPr>
      </w:pPr>
    </w:p>
    <w:p w14:paraId="4A273808"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13.2: </w:t>
      </w:r>
      <w:r w:rsidR="00315185" w:rsidRPr="00A02EAE">
        <w:rPr>
          <w:rFonts w:cstheme="minorHAnsi"/>
          <w:b/>
          <w:bCs/>
          <w:sz w:val="24"/>
          <w:szCs w:val="24"/>
          <w:lang w:val="en-US"/>
        </w:rPr>
        <w:tab/>
      </w:r>
      <w:r w:rsidRPr="00A02EAE">
        <w:rPr>
          <w:rFonts w:cstheme="minorHAnsi"/>
          <w:b/>
          <w:bCs/>
          <w:sz w:val="24"/>
          <w:szCs w:val="24"/>
          <w:lang w:val="en-US"/>
        </w:rPr>
        <w:t xml:space="preserve">Quantity </w:t>
      </w:r>
      <w:r w:rsidR="00D8549C" w:rsidRPr="00A02EAE">
        <w:rPr>
          <w:rFonts w:cstheme="minorHAnsi"/>
          <w:b/>
          <w:bCs/>
          <w:sz w:val="24"/>
          <w:szCs w:val="24"/>
          <w:lang w:val="en-US"/>
        </w:rPr>
        <w:t>D</w:t>
      </w:r>
      <w:r w:rsidRPr="00A02EAE">
        <w:rPr>
          <w:rFonts w:cstheme="minorHAnsi"/>
          <w:b/>
          <w:bCs/>
          <w:sz w:val="24"/>
          <w:szCs w:val="24"/>
          <w:lang w:val="en-US"/>
        </w:rPr>
        <w:t>iscount</w:t>
      </w:r>
      <w:r w:rsidR="00AA5F8F" w:rsidRPr="00A02EAE">
        <w:rPr>
          <w:rFonts w:cstheme="minorHAnsi"/>
          <w:b/>
          <w:bCs/>
          <w:sz w:val="24"/>
          <w:szCs w:val="24"/>
          <w:lang w:val="en-US"/>
        </w:rPr>
        <w:t xml:space="preserve"> </w:t>
      </w:r>
      <w:r w:rsidR="00D80555" w:rsidRPr="00A02EAE">
        <w:rPr>
          <w:rFonts w:cstheme="minorHAnsi"/>
          <w:b/>
          <w:bCs/>
          <w:sz w:val="24"/>
          <w:szCs w:val="24"/>
          <w:lang w:val="en-US"/>
        </w:rPr>
        <w:t xml:space="preserve">per Unit </w:t>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5D9D6BC9"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EDESQTD</w:t>
      </w:r>
    </w:p>
    <w:p w14:paraId="7B3CF8E6"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D414ED" w:rsidRPr="00A02EAE">
        <w:rPr>
          <w:rFonts w:cstheme="minorHAnsi"/>
          <w:sz w:val="24"/>
          <w:szCs w:val="24"/>
          <w:lang w:val="en-US"/>
        </w:rPr>
        <w:t>I</w:t>
      </w:r>
      <w:r w:rsidRPr="00A02EAE">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D414ED" w:rsidRPr="00A02EAE">
        <w:rPr>
          <w:rFonts w:cstheme="minorHAnsi"/>
          <w:sz w:val="24"/>
          <w:szCs w:val="24"/>
          <w:lang w:val="en-US"/>
        </w:rPr>
        <w:t>E</w:t>
      </w:r>
      <w:r w:rsidRPr="00A02EAE">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A02EAE" w:rsidRDefault="008B38D1" w:rsidP="003C4373">
      <w:pPr>
        <w:spacing w:after="0" w:line="240" w:lineRule="auto"/>
        <w:jc w:val="both"/>
        <w:rPr>
          <w:rFonts w:cstheme="minorHAnsi"/>
          <w:sz w:val="24"/>
          <w:szCs w:val="24"/>
          <w:lang w:val="en-US"/>
        </w:rPr>
      </w:pPr>
    </w:p>
    <w:p w14:paraId="2FCE5C44"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 xml:space="preserve">FIELD NUMBER 13.(3 until n): </w:t>
      </w:r>
      <w:r w:rsidR="00315185" w:rsidRPr="00A02EAE">
        <w:rPr>
          <w:rFonts w:cstheme="minorHAnsi"/>
          <w:b/>
          <w:bCs/>
          <w:sz w:val="24"/>
          <w:szCs w:val="24"/>
          <w:lang w:val="en-US"/>
        </w:rPr>
        <w:tab/>
      </w:r>
      <w:r w:rsidR="00D8549C" w:rsidRPr="00A02EAE">
        <w:rPr>
          <w:rFonts w:cstheme="minorHAnsi"/>
          <w:b/>
          <w:bCs/>
          <w:sz w:val="24"/>
          <w:szCs w:val="24"/>
          <w:lang w:val="en-US"/>
        </w:rPr>
        <w:t>Other</w:t>
      </w:r>
      <w:r w:rsidRPr="00A02EAE">
        <w:rPr>
          <w:rFonts w:cstheme="minorHAnsi"/>
          <w:b/>
          <w:bCs/>
          <w:sz w:val="24"/>
          <w:szCs w:val="24"/>
          <w:lang w:val="en-US"/>
        </w:rPr>
        <w:t xml:space="preserve"> </w:t>
      </w:r>
      <w:r w:rsidR="00D8549C" w:rsidRPr="00A02EAE">
        <w:rPr>
          <w:rFonts w:cstheme="minorHAnsi"/>
          <w:b/>
          <w:bCs/>
          <w:sz w:val="24"/>
          <w:szCs w:val="24"/>
          <w:lang w:val="en-US"/>
        </w:rPr>
        <w:t>D</w:t>
      </w:r>
      <w:r w:rsidRPr="00A02EAE">
        <w:rPr>
          <w:rFonts w:cstheme="minorHAnsi"/>
          <w:b/>
          <w:bCs/>
          <w:sz w:val="24"/>
          <w:szCs w:val="24"/>
          <w:lang w:val="en-US"/>
        </w:rPr>
        <w:t>iscounts</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1AB658CC"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EOUTDES</w:t>
      </w:r>
      <w:r w:rsidR="003244BF" w:rsidRPr="00A02EAE">
        <w:rPr>
          <w:rFonts w:cstheme="minorHAnsi"/>
          <w:sz w:val="24"/>
          <w:szCs w:val="24"/>
          <w:lang w:val="en-US"/>
        </w:rPr>
        <w:t xml:space="preserve"> (3 until n)</w:t>
      </w:r>
    </w:p>
    <w:p w14:paraId="60795782" w14:textId="77777777" w:rsidR="008B38D1" w:rsidRPr="00A02EAE" w:rsidRDefault="008B38D1" w:rsidP="008B38D1">
      <w:pPr>
        <w:ind w:left="1410" w:hanging="1410"/>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D414ED" w:rsidRPr="00A02EAE">
        <w:rPr>
          <w:rFonts w:cstheme="minorHAnsi"/>
          <w:sz w:val="24"/>
          <w:szCs w:val="24"/>
          <w:lang w:val="en-US"/>
        </w:rPr>
        <w:t>R</w:t>
      </w:r>
      <w:r w:rsidRPr="00A02EAE">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A02EAE">
        <w:rPr>
          <w:rFonts w:cstheme="minorHAnsi"/>
          <w:iCs/>
          <w:sz w:val="24"/>
          <w:szCs w:val="24"/>
          <w:lang w:val="en-US"/>
        </w:rPr>
        <w:t xml:space="preserve"> row of the invoice</w:t>
      </w:r>
      <w:r w:rsidRPr="00A02EAE">
        <w:rPr>
          <w:rFonts w:cstheme="minorHAnsi"/>
          <w:i/>
          <w:iCs/>
          <w:sz w:val="24"/>
          <w:szCs w:val="24"/>
          <w:lang w:val="en-US"/>
        </w:rPr>
        <w:t xml:space="preserve">. </w:t>
      </w:r>
    </w:p>
    <w:p w14:paraId="2A1F086B" w14:textId="77777777" w:rsidR="008B38D1" w:rsidRPr="00A02EAE" w:rsidRDefault="008B38D1" w:rsidP="00B630E9">
      <w:pPr>
        <w:ind w:left="1410" w:hanging="1410"/>
        <w:jc w:val="both"/>
        <w:rPr>
          <w:rFonts w:cstheme="minorHAnsi"/>
          <w:sz w:val="24"/>
          <w:szCs w:val="24"/>
          <w:lang w:val="en-US"/>
        </w:rPr>
      </w:pPr>
      <w:r w:rsidRPr="00A02EAE">
        <w:rPr>
          <w:rFonts w:cstheme="minorHAnsi"/>
          <w:sz w:val="24"/>
          <w:szCs w:val="24"/>
          <w:lang w:val="en-US"/>
        </w:rPr>
        <w:t>Narr</w:t>
      </w:r>
      <w:r w:rsidR="00CB2FD2" w:rsidRPr="00A02EAE">
        <w:rPr>
          <w:rFonts w:cstheme="minorHAnsi"/>
          <w:sz w:val="24"/>
          <w:szCs w:val="24"/>
          <w:lang w:val="en-US"/>
        </w:rPr>
        <w:t xml:space="preserve">ative: </w:t>
      </w:r>
      <w:r w:rsidR="00CB2FD2" w:rsidRPr="00A02EAE">
        <w:rPr>
          <w:rFonts w:cstheme="minorHAnsi"/>
          <w:sz w:val="24"/>
          <w:szCs w:val="24"/>
          <w:lang w:val="en-US"/>
        </w:rPr>
        <w:tab/>
      </w:r>
      <w:r w:rsidR="00D414ED" w:rsidRPr="00A02EAE">
        <w:rPr>
          <w:rFonts w:cstheme="minorHAnsi"/>
          <w:sz w:val="24"/>
          <w:szCs w:val="24"/>
          <w:lang w:val="en-US"/>
        </w:rPr>
        <w:t>E</w:t>
      </w:r>
      <w:r w:rsidR="00CB2FD2" w:rsidRPr="00A02EAE">
        <w:rPr>
          <w:rFonts w:cstheme="minorHAnsi"/>
          <w:sz w:val="24"/>
          <w:szCs w:val="24"/>
          <w:lang w:val="en-US"/>
        </w:rPr>
        <w:t>xplain your policy</w:t>
      </w:r>
      <w:r w:rsidRPr="00A02EAE">
        <w:rPr>
          <w:rFonts w:cstheme="minorHAnsi"/>
          <w:sz w:val="24"/>
          <w:szCs w:val="24"/>
          <w:lang w:val="en-US"/>
        </w:rPr>
        <w:t xml:space="preserve"> for granting </w:t>
      </w:r>
      <w:r w:rsidR="003244BF" w:rsidRPr="00A02EAE">
        <w:rPr>
          <w:rFonts w:cstheme="minorHAnsi"/>
          <w:sz w:val="24"/>
          <w:szCs w:val="24"/>
          <w:lang w:val="en-US"/>
        </w:rPr>
        <w:t>other</w:t>
      </w:r>
      <w:r w:rsidRPr="00A02EAE">
        <w:rPr>
          <w:rFonts w:cstheme="minorHAnsi"/>
          <w:sz w:val="24"/>
          <w:szCs w:val="24"/>
          <w:lang w:val="en-US"/>
        </w:rPr>
        <w:t xml:space="preserve"> discount</w:t>
      </w:r>
      <w:r w:rsidR="00597647" w:rsidRPr="00A02EAE">
        <w:rPr>
          <w:rFonts w:cstheme="minorHAnsi"/>
          <w:sz w:val="24"/>
          <w:szCs w:val="24"/>
          <w:lang w:val="en-US"/>
        </w:rPr>
        <w:t>s</w:t>
      </w:r>
      <w:r w:rsidRPr="00A02EAE">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A02EAE" w:rsidRDefault="00034DE3" w:rsidP="00034DE3">
      <w:pPr>
        <w:spacing w:after="0" w:line="240" w:lineRule="auto"/>
        <w:ind w:left="1412" w:hanging="1412"/>
        <w:jc w:val="both"/>
        <w:rPr>
          <w:rFonts w:cstheme="minorHAnsi"/>
          <w:sz w:val="24"/>
          <w:szCs w:val="24"/>
          <w:lang w:val="en-US"/>
        </w:rPr>
      </w:pPr>
    </w:p>
    <w:p w14:paraId="306F05B0" w14:textId="77777777" w:rsidR="008B38D1" w:rsidRPr="00A02EAE" w:rsidRDefault="008B38D1" w:rsidP="008B38D1">
      <w:pPr>
        <w:jc w:val="both"/>
        <w:rPr>
          <w:rFonts w:cstheme="minorHAnsi"/>
          <w:sz w:val="24"/>
          <w:szCs w:val="24"/>
          <w:lang w:val="en-US"/>
        </w:rPr>
      </w:pPr>
      <w:r w:rsidRPr="00A02EAE">
        <w:rPr>
          <w:rFonts w:cstheme="minorHAnsi"/>
          <w:b/>
          <w:bCs/>
          <w:sz w:val="24"/>
          <w:szCs w:val="24"/>
          <w:lang w:val="en-US"/>
        </w:rPr>
        <w:t>FIELD NUMBER 14.(1 until n) :</w:t>
      </w:r>
      <w:r w:rsidR="00315185" w:rsidRPr="00A02EAE">
        <w:rPr>
          <w:rFonts w:cstheme="minorHAnsi"/>
          <w:b/>
          <w:bCs/>
          <w:sz w:val="24"/>
          <w:szCs w:val="24"/>
          <w:lang w:val="en-US"/>
        </w:rPr>
        <w:tab/>
      </w:r>
      <w:r w:rsidRPr="00A02EAE">
        <w:rPr>
          <w:rFonts w:cstheme="minorHAnsi"/>
          <w:b/>
          <w:bCs/>
          <w:sz w:val="24"/>
          <w:szCs w:val="24"/>
          <w:lang w:val="en-US"/>
        </w:rPr>
        <w:t xml:space="preserve"> Rebate</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2E3A05D5"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Field Name: EABAT</w:t>
      </w:r>
      <w:r w:rsidR="007233D8" w:rsidRPr="00A02EAE">
        <w:rPr>
          <w:rFonts w:cstheme="minorHAnsi"/>
          <w:sz w:val="24"/>
          <w:szCs w:val="24"/>
          <w:lang w:val="en-US"/>
        </w:rPr>
        <w:t xml:space="preserve"> (1 until n)</w:t>
      </w:r>
    </w:p>
    <w:p w14:paraId="02FE8E81"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Description: </w:t>
      </w:r>
      <w:r w:rsidRPr="00A02EAE">
        <w:rPr>
          <w:rFonts w:cstheme="minorHAnsi"/>
          <w:sz w:val="24"/>
          <w:szCs w:val="24"/>
          <w:lang w:val="en-US"/>
        </w:rPr>
        <w:tab/>
      </w:r>
      <w:r w:rsidR="00D414ED" w:rsidRPr="00A02EAE">
        <w:rPr>
          <w:rFonts w:cstheme="minorHAnsi"/>
          <w:sz w:val="24"/>
          <w:szCs w:val="24"/>
          <w:lang w:val="en-US"/>
        </w:rPr>
        <w:t>R</w:t>
      </w:r>
      <w:r w:rsidRPr="00A02EAE">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A02EAE" w:rsidRDefault="008B38D1" w:rsidP="00712F40">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D414ED" w:rsidRPr="00A02EAE">
        <w:rPr>
          <w:rFonts w:cstheme="minorHAnsi"/>
          <w:sz w:val="24"/>
          <w:szCs w:val="24"/>
          <w:lang w:val="en-US"/>
        </w:rPr>
        <w:t>E</w:t>
      </w:r>
      <w:r w:rsidR="007A2D30" w:rsidRPr="00A02EAE">
        <w:rPr>
          <w:rFonts w:cstheme="minorHAnsi"/>
          <w:sz w:val="24"/>
          <w:szCs w:val="24"/>
          <w:lang w:val="en-US"/>
        </w:rPr>
        <w:t xml:space="preserve">xplain your policy </w:t>
      </w:r>
      <w:r w:rsidRPr="00A02EAE">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A02EAE" w:rsidRDefault="00712F40" w:rsidP="003C4373">
      <w:pPr>
        <w:spacing w:after="0" w:line="240" w:lineRule="auto"/>
        <w:ind w:left="1410" w:hanging="1410"/>
        <w:jc w:val="both"/>
        <w:rPr>
          <w:rFonts w:cstheme="minorHAnsi"/>
          <w:sz w:val="24"/>
          <w:szCs w:val="24"/>
          <w:lang w:val="en-US"/>
        </w:rPr>
      </w:pPr>
    </w:p>
    <w:p w14:paraId="66F5BCE3" w14:textId="77777777" w:rsidR="008B38D1" w:rsidRPr="00A02EAE" w:rsidRDefault="008B38D1" w:rsidP="00712F40">
      <w:pPr>
        <w:ind w:left="1410" w:hanging="1410"/>
        <w:jc w:val="both"/>
        <w:rPr>
          <w:rFonts w:cstheme="minorHAnsi"/>
          <w:sz w:val="24"/>
          <w:szCs w:val="24"/>
          <w:lang w:val="en-US"/>
        </w:rPr>
      </w:pPr>
      <w:r w:rsidRPr="00A02EAE">
        <w:rPr>
          <w:rFonts w:cstheme="minorHAnsi"/>
          <w:b/>
          <w:bCs/>
          <w:sz w:val="24"/>
          <w:szCs w:val="24"/>
          <w:lang w:val="en-US"/>
        </w:rPr>
        <w:t xml:space="preserve">FIELD NUMBER 15.0: </w:t>
      </w:r>
      <w:r w:rsidR="00315185" w:rsidRPr="00A02EAE">
        <w:rPr>
          <w:rFonts w:cstheme="minorHAnsi"/>
          <w:b/>
          <w:bCs/>
          <w:sz w:val="24"/>
          <w:szCs w:val="24"/>
          <w:lang w:val="en-US"/>
        </w:rPr>
        <w:tab/>
      </w:r>
      <w:r w:rsidRPr="00A02EAE">
        <w:rPr>
          <w:rFonts w:cstheme="minorHAnsi"/>
          <w:b/>
          <w:bCs/>
          <w:sz w:val="24"/>
          <w:szCs w:val="24"/>
          <w:lang w:val="en-US"/>
        </w:rPr>
        <w:t xml:space="preserve">Credit </w:t>
      </w:r>
      <w:r w:rsidR="00034DE3" w:rsidRPr="00A02EAE">
        <w:rPr>
          <w:rFonts w:cstheme="minorHAnsi"/>
          <w:b/>
          <w:bCs/>
          <w:sz w:val="24"/>
          <w:szCs w:val="24"/>
          <w:lang w:val="en-US"/>
        </w:rPr>
        <w:t>E</w:t>
      </w:r>
      <w:r w:rsidRPr="00A02EAE">
        <w:rPr>
          <w:rFonts w:cstheme="minorHAnsi"/>
          <w:b/>
          <w:bCs/>
          <w:sz w:val="24"/>
          <w:szCs w:val="24"/>
          <w:lang w:val="en-US"/>
        </w:rPr>
        <w:t>xpense</w:t>
      </w:r>
      <w:r w:rsidR="00AA5F8F" w:rsidRPr="00A02EAE">
        <w:rPr>
          <w:rFonts w:cstheme="minorHAnsi"/>
          <w:b/>
          <w:bCs/>
          <w:sz w:val="24"/>
          <w:szCs w:val="24"/>
          <w:lang w:val="en-US"/>
        </w:rPr>
        <w:t xml:space="preserve"> </w:t>
      </w:r>
      <w:r w:rsidR="00005701" w:rsidRPr="00A02EAE">
        <w:rPr>
          <w:rFonts w:cstheme="minorHAnsi"/>
          <w:b/>
          <w:bCs/>
          <w:sz w:val="24"/>
          <w:szCs w:val="24"/>
          <w:lang w:val="en-US"/>
        </w:rPr>
        <w:t xml:space="preserve">per Unit </w:t>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7C5C2BA6" w14:textId="77777777" w:rsidR="008B38D1" w:rsidRPr="00A02EAE" w:rsidRDefault="008B38D1" w:rsidP="008B38D1">
      <w:pPr>
        <w:jc w:val="both"/>
        <w:rPr>
          <w:rFonts w:cstheme="minorHAnsi"/>
          <w:sz w:val="24"/>
          <w:szCs w:val="24"/>
          <w:lang w:val="en-US"/>
        </w:rPr>
      </w:pPr>
      <w:r w:rsidRPr="00A02EAE">
        <w:rPr>
          <w:rFonts w:cstheme="minorHAnsi"/>
          <w:sz w:val="24"/>
          <w:szCs w:val="24"/>
          <w:lang w:val="en-US"/>
        </w:rPr>
        <w:t xml:space="preserve">Field Name: </w:t>
      </w:r>
      <w:r w:rsidRPr="00A02EAE">
        <w:rPr>
          <w:rFonts w:cstheme="minorHAnsi"/>
          <w:sz w:val="24"/>
          <w:szCs w:val="24"/>
          <w:lang w:val="en-US"/>
        </w:rPr>
        <w:tab/>
        <w:t>ECUSTFIN</w:t>
      </w:r>
    </w:p>
    <w:p w14:paraId="770381AD" w14:textId="77777777" w:rsidR="008B38D1" w:rsidRPr="00A02EAE" w:rsidRDefault="00D414ED" w:rsidP="008B38D1">
      <w:pPr>
        <w:pStyle w:val="Corpodetexto"/>
        <w:ind w:left="1410" w:hanging="1410"/>
        <w:jc w:val="both"/>
        <w:rPr>
          <w:rFonts w:asciiTheme="minorHAnsi" w:hAnsiTheme="minorHAnsi" w:cstheme="minorHAnsi"/>
          <w:sz w:val="24"/>
          <w:szCs w:val="24"/>
          <w:lang w:val="en-US"/>
        </w:rPr>
      </w:pPr>
      <w:r w:rsidRPr="00A02EAE">
        <w:rPr>
          <w:rFonts w:asciiTheme="minorHAnsi" w:hAnsiTheme="minorHAnsi" w:cstheme="minorHAnsi"/>
          <w:sz w:val="24"/>
          <w:szCs w:val="24"/>
          <w:lang w:val="en-US"/>
        </w:rPr>
        <w:t xml:space="preserve">Description: </w:t>
      </w:r>
      <w:r w:rsidRPr="00A02EAE">
        <w:rPr>
          <w:rFonts w:asciiTheme="minorHAnsi" w:hAnsiTheme="minorHAnsi" w:cstheme="minorHAnsi"/>
          <w:sz w:val="24"/>
          <w:szCs w:val="24"/>
          <w:lang w:val="en-US"/>
        </w:rPr>
        <w:tab/>
        <w:t>R</w:t>
      </w:r>
      <w:r w:rsidR="008B38D1" w:rsidRPr="00A02EAE">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A02EAE">
        <w:rPr>
          <w:rFonts w:asciiTheme="minorHAnsi" w:hAnsiTheme="minorHAnsi" w:cstheme="minorHAnsi"/>
          <w:i/>
          <w:iCs/>
          <w:sz w:val="24"/>
          <w:szCs w:val="24"/>
          <w:lang w:val="en-US"/>
        </w:rPr>
        <w:t>POI</w:t>
      </w:r>
      <w:r w:rsidR="008B38D1" w:rsidRPr="00A02EAE">
        <w:rPr>
          <w:rFonts w:asciiTheme="minorHAnsi" w:hAnsiTheme="minorHAnsi" w:cstheme="minorHAnsi"/>
          <w:sz w:val="24"/>
          <w:szCs w:val="24"/>
          <w:lang w:val="en-US"/>
        </w:rPr>
        <w:t>), use a rate for short-term loans issued by a commercial bank on the date of the sale. This expense should be calculated</w:t>
      </w:r>
      <w:r w:rsidR="00F1581E" w:rsidRPr="00A02EAE">
        <w:rPr>
          <w:rFonts w:asciiTheme="minorHAnsi" w:hAnsiTheme="minorHAnsi" w:cstheme="minorHAnsi"/>
          <w:sz w:val="24"/>
          <w:szCs w:val="24"/>
          <w:lang w:val="en-US"/>
        </w:rPr>
        <w:t xml:space="preserve"> and reported on a transaction-</w:t>
      </w:r>
      <w:r w:rsidR="008B38D1" w:rsidRPr="00A02EAE">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A02EAE" w:rsidRDefault="008B38D1" w:rsidP="008B38D1">
      <w:pPr>
        <w:ind w:left="1410" w:hanging="1410"/>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r>
      <w:r w:rsidR="00F1581E" w:rsidRPr="00A02EAE">
        <w:rPr>
          <w:rFonts w:cstheme="minorHAnsi"/>
          <w:sz w:val="24"/>
          <w:szCs w:val="24"/>
          <w:lang w:val="en-US"/>
        </w:rPr>
        <w:tab/>
      </w:r>
      <w:r w:rsidR="00D414ED" w:rsidRPr="00A02EAE">
        <w:rPr>
          <w:rFonts w:cstheme="minorHAnsi"/>
          <w:sz w:val="24"/>
          <w:szCs w:val="24"/>
          <w:lang w:val="en-US"/>
        </w:rPr>
        <w:t>P</w:t>
      </w:r>
      <w:r w:rsidRPr="00A02EAE">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A02EAE" w:rsidRDefault="0027346B" w:rsidP="003C4373">
      <w:pPr>
        <w:spacing w:after="0" w:line="240" w:lineRule="auto"/>
        <w:jc w:val="both"/>
        <w:rPr>
          <w:rFonts w:cstheme="minorHAnsi"/>
          <w:b/>
          <w:bCs/>
          <w:sz w:val="24"/>
          <w:szCs w:val="24"/>
          <w:lang w:val="en-US"/>
        </w:rPr>
      </w:pPr>
    </w:p>
    <w:p w14:paraId="74AA3EE3" w14:textId="77777777" w:rsidR="00A24301" w:rsidRPr="00A02EAE" w:rsidRDefault="00A24301" w:rsidP="00483299">
      <w:pPr>
        <w:rPr>
          <w:rFonts w:cstheme="minorHAnsi"/>
          <w:b/>
          <w:bCs/>
          <w:sz w:val="24"/>
          <w:szCs w:val="24"/>
          <w:lang w:val="en-US"/>
        </w:rPr>
      </w:pPr>
      <w:r w:rsidRPr="00A02EAE">
        <w:rPr>
          <w:rFonts w:cstheme="minorHAnsi"/>
          <w:b/>
          <w:bCs/>
          <w:sz w:val="24"/>
          <w:szCs w:val="24"/>
          <w:lang w:val="en-US"/>
        </w:rPr>
        <w:t>FIELD NUMBER 16.0</w:t>
      </w:r>
      <w:r w:rsidR="00686BB7" w:rsidRPr="00A02EAE">
        <w:rPr>
          <w:rFonts w:cstheme="minorHAnsi"/>
          <w:b/>
          <w:bCs/>
          <w:sz w:val="24"/>
          <w:szCs w:val="24"/>
          <w:lang w:val="en-US"/>
        </w:rPr>
        <w:t>:</w:t>
      </w:r>
      <w:r w:rsidR="00686BB7" w:rsidRPr="00A02EAE">
        <w:rPr>
          <w:rFonts w:cstheme="minorHAnsi"/>
          <w:b/>
          <w:bCs/>
          <w:sz w:val="24"/>
          <w:szCs w:val="24"/>
          <w:lang w:val="en-US"/>
        </w:rPr>
        <w:tab/>
      </w:r>
      <w:r w:rsidRPr="00A02EAE">
        <w:rPr>
          <w:rFonts w:cstheme="minorHAnsi"/>
          <w:b/>
          <w:bCs/>
          <w:sz w:val="24"/>
          <w:szCs w:val="24"/>
          <w:lang w:val="en-US"/>
        </w:rPr>
        <w:t>Interest Income</w:t>
      </w:r>
      <w:r w:rsidR="00D80555" w:rsidRPr="00A02EAE">
        <w:rPr>
          <w:rFonts w:cstheme="minorHAnsi"/>
          <w:b/>
          <w:bCs/>
          <w:sz w:val="24"/>
          <w:szCs w:val="24"/>
          <w:lang w:val="en-US"/>
        </w:rPr>
        <w:t xml:space="preserve"> per Unit</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423B856C" w14:textId="77777777" w:rsidR="00A24301" w:rsidRPr="00A02EAE" w:rsidRDefault="00A24301" w:rsidP="00A24301">
      <w:pPr>
        <w:spacing w:after="0" w:line="240" w:lineRule="auto"/>
        <w:jc w:val="both"/>
        <w:rPr>
          <w:rFonts w:cstheme="minorHAnsi"/>
          <w:bCs/>
          <w:sz w:val="24"/>
          <w:szCs w:val="24"/>
          <w:lang w:val="en-US"/>
        </w:rPr>
      </w:pPr>
    </w:p>
    <w:p w14:paraId="007A5CED" w14:textId="77777777" w:rsidR="00A24301" w:rsidRPr="00A02EAE" w:rsidRDefault="00A24301" w:rsidP="00A24301">
      <w:pPr>
        <w:spacing w:after="0" w:line="240" w:lineRule="auto"/>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r>
      <w:r w:rsidRPr="00A02EAE">
        <w:rPr>
          <w:rFonts w:cstheme="minorHAnsi"/>
          <w:bCs/>
          <w:sz w:val="24"/>
          <w:szCs w:val="24"/>
          <w:lang w:val="en-US"/>
        </w:rPr>
        <w:tab/>
        <w:t>ERECJUR</w:t>
      </w:r>
    </w:p>
    <w:p w14:paraId="714B97A8" w14:textId="77777777" w:rsidR="00A24301" w:rsidRPr="00A02EAE" w:rsidRDefault="00A24301" w:rsidP="00A24301">
      <w:pPr>
        <w:spacing w:after="0" w:line="240" w:lineRule="auto"/>
        <w:ind w:left="2126" w:hanging="2126"/>
        <w:jc w:val="both"/>
        <w:rPr>
          <w:rFonts w:cstheme="minorHAnsi"/>
          <w:bCs/>
          <w:sz w:val="24"/>
          <w:szCs w:val="24"/>
          <w:lang w:val="en-US"/>
        </w:rPr>
      </w:pPr>
    </w:p>
    <w:p w14:paraId="7C0604A3"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 xml:space="preserve">Description:  </w:t>
      </w:r>
      <w:r w:rsidRPr="00A02EAE">
        <w:rPr>
          <w:rFonts w:cstheme="minorHAnsi"/>
          <w:bCs/>
          <w:sz w:val="24"/>
          <w:szCs w:val="24"/>
          <w:lang w:val="en-US"/>
        </w:rPr>
        <w:tab/>
        <w:t>Report the unit value of interest income resulting from late payment of the invoice.</w:t>
      </w:r>
    </w:p>
    <w:p w14:paraId="0DECC94B" w14:textId="77777777" w:rsidR="00A24301" w:rsidRPr="00A02EAE" w:rsidRDefault="00A24301" w:rsidP="00A24301">
      <w:pPr>
        <w:spacing w:after="0" w:line="240" w:lineRule="auto"/>
        <w:ind w:left="2126" w:hanging="2126"/>
        <w:jc w:val="both"/>
        <w:rPr>
          <w:rFonts w:cstheme="minorHAnsi"/>
          <w:bCs/>
          <w:sz w:val="24"/>
          <w:szCs w:val="24"/>
          <w:lang w:val="en-US"/>
        </w:rPr>
      </w:pPr>
    </w:p>
    <w:p w14:paraId="4FF30143"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Narrative:</w:t>
      </w:r>
      <w:r w:rsidRPr="00A02EAE">
        <w:rPr>
          <w:rFonts w:cstheme="minorHAnsi"/>
          <w:bCs/>
          <w:sz w:val="24"/>
          <w:szCs w:val="24"/>
          <w:lang w:val="en-US"/>
        </w:rPr>
        <w:tab/>
        <w:t>Describe the conditions un</w:t>
      </w:r>
      <w:r w:rsidR="004A571A" w:rsidRPr="00A02EAE">
        <w:rPr>
          <w:rFonts w:cstheme="minorHAnsi"/>
          <w:bCs/>
          <w:sz w:val="24"/>
          <w:szCs w:val="24"/>
          <w:lang w:val="en-US"/>
        </w:rPr>
        <w:t xml:space="preserve">der which you charge customers </w:t>
      </w:r>
      <w:r w:rsidRPr="00A02EAE">
        <w:rPr>
          <w:rFonts w:cstheme="minorHAnsi"/>
          <w:bCs/>
          <w:sz w:val="24"/>
          <w:szCs w:val="24"/>
          <w:lang w:val="en-US"/>
        </w:rPr>
        <w:t>from late payment.  If the practice varies by channel of distribution or category of customer, explain why it varies and how.</w:t>
      </w:r>
    </w:p>
    <w:p w14:paraId="388437F7" w14:textId="77777777" w:rsidR="00A24301" w:rsidRPr="00A02EAE"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A02EAE"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A02EAE" w:rsidRDefault="00A24301" w:rsidP="00A24301">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17.0:</w:t>
      </w:r>
      <w:r w:rsidRPr="00A02EAE">
        <w:rPr>
          <w:rFonts w:cstheme="minorHAnsi"/>
          <w:b/>
          <w:bCs/>
          <w:sz w:val="24"/>
          <w:szCs w:val="24"/>
          <w:lang w:val="en-US"/>
        </w:rPr>
        <w:tab/>
        <w:t xml:space="preserve">Taxes on </w:t>
      </w:r>
      <w:r w:rsidR="00BE02F8" w:rsidRPr="00A02EAE">
        <w:rPr>
          <w:rFonts w:cstheme="minorHAnsi"/>
          <w:b/>
          <w:bCs/>
          <w:sz w:val="24"/>
          <w:szCs w:val="24"/>
          <w:lang w:val="en-US"/>
        </w:rPr>
        <w:t>Transactions</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0EEDE890" w14:textId="77777777" w:rsidR="00A24301" w:rsidRPr="00A02EAE" w:rsidRDefault="00A24301" w:rsidP="00A24301">
      <w:pPr>
        <w:spacing w:after="0" w:line="240" w:lineRule="auto"/>
        <w:ind w:left="2126" w:hanging="2126"/>
        <w:jc w:val="both"/>
        <w:rPr>
          <w:rFonts w:cstheme="minorHAnsi"/>
          <w:bCs/>
          <w:sz w:val="24"/>
          <w:szCs w:val="24"/>
          <w:lang w:val="en-US"/>
        </w:rPr>
      </w:pPr>
    </w:p>
    <w:p w14:paraId="57FF8CDD"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EIMPOSTO</w:t>
      </w:r>
    </w:p>
    <w:p w14:paraId="01CBEF1A" w14:textId="77777777" w:rsidR="00A24301" w:rsidRPr="00A02EAE" w:rsidRDefault="00A24301" w:rsidP="00A24301">
      <w:pPr>
        <w:spacing w:after="0" w:line="240" w:lineRule="auto"/>
        <w:ind w:left="2126" w:hanging="2126"/>
        <w:jc w:val="both"/>
        <w:rPr>
          <w:rFonts w:cstheme="minorHAnsi"/>
          <w:bCs/>
          <w:sz w:val="24"/>
          <w:szCs w:val="24"/>
          <w:lang w:val="en-US"/>
        </w:rPr>
      </w:pPr>
    </w:p>
    <w:p w14:paraId="07A072BE"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005367C5" w:rsidRPr="00A02EAE">
        <w:rPr>
          <w:rFonts w:cstheme="minorHAnsi"/>
          <w:bCs/>
          <w:sz w:val="24"/>
          <w:szCs w:val="24"/>
          <w:lang w:val="en-US"/>
        </w:rPr>
        <w:t>R</w:t>
      </w:r>
      <w:r w:rsidRPr="00A02EAE">
        <w:rPr>
          <w:rFonts w:cstheme="minorHAnsi"/>
          <w:bCs/>
          <w:sz w:val="24"/>
          <w:szCs w:val="24"/>
          <w:lang w:val="en-US"/>
        </w:rPr>
        <w:t>eport the incurred unit value.</w:t>
      </w:r>
    </w:p>
    <w:p w14:paraId="315EA2A4" w14:textId="77777777" w:rsidR="00A24301" w:rsidRPr="00A02EAE"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A02EAE"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A02EAE" w:rsidRDefault="00A24301" w:rsidP="00A24301">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18.0:</w:t>
      </w:r>
      <w:r w:rsidRPr="00A02EAE">
        <w:rPr>
          <w:rFonts w:cstheme="minorHAnsi"/>
          <w:b/>
          <w:bCs/>
          <w:sz w:val="24"/>
          <w:szCs w:val="24"/>
          <w:lang w:val="en-US"/>
        </w:rPr>
        <w:tab/>
        <w:t>Place of Shipment</w:t>
      </w:r>
    </w:p>
    <w:p w14:paraId="050D7822" w14:textId="77777777" w:rsidR="00A24301" w:rsidRPr="00A02EAE"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ELOCSAI</w:t>
      </w:r>
    </w:p>
    <w:p w14:paraId="06A155BD" w14:textId="77777777" w:rsidR="00A24301" w:rsidRPr="00A02EAE" w:rsidRDefault="00A24301" w:rsidP="00A24301">
      <w:pPr>
        <w:spacing w:after="0" w:line="240" w:lineRule="auto"/>
        <w:ind w:left="2126" w:hanging="2126"/>
        <w:jc w:val="both"/>
        <w:rPr>
          <w:rFonts w:cstheme="minorHAnsi"/>
          <w:bCs/>
          <w:sz w:val="24"/>
          <w:szCs w:val="24"/>
          <w:lang w:val="en-US"/>
        </w:rPr>
      </w:pPr>
    </w:p>
    <w:p w14:paraId="7662E2A3"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005367C5" w:rsidRPr="00A02EAE">
        <w:rPr>
          <w:rFonts w:cstheme="minorHAnsi"/>
          <w:bCs/>
          <w:sz w:val="24"/>
          <w:szCs w:val="24"/>
          <w:lang w:val="en-US"/>
        </w:rPr>
        <w:t>R</w:t>
      </w:r>
      <w:r w:rsidRPr="00A02EAE">
        <w:rPr>
          <w:rFonts w:cstheme="minorHAnsi"/>
          <w:bCs/>
          <w:sz w:val="24"/>
          <w:szCs w:val="24"/>
          <w:lang w:val="en-US"/>
        </w:rPr>
        <w:t>eport the place of shipment if it is different from the place where the product was manufacture</w:t>
      </w:r>
      <w:r w:rsidR="00D414ED" w:rsidRPr="00A02EAE">
        <w:rPr>
          <w:rFonts w:cstheme="minorHAnsi"/>
          <w:bCs/>
          <w:sz w:val="24"/>
          <w:szCs w:val="24"/>
          <w:lang w:val="en-US"/>
        </w:rPr>
        <w:t>d</w:t>
      </w:r>
      <w:r w:rsidRPr="00A02EAE">
        <w:rPr>
          <w:rFonts w:cstheme="minorHAnsi"/>
          <w:bCs/>
          <w:sz w:val="24"/>
          <w:szCs w:val="24"/>
          <w:lang w:val="en-US"/>
        </w:rPr>
        <w:t>.</w:t>
      </w:r>
    </w:p>
    <w:p w14:paraId="4A9D8325" w14:textId="77777777" w:rsidR="00A24301" w:rsidRPr="00A02EAE"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A02EAE"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A02EAE" w:rsidRDefault="00A24301" w:rsidP="00A24301">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19.0:</w:t>
      </w:r>
      <w:r w:rsidRPr="00A02EAE">
        <w:rPr>
          <w:rFonts w:cstheme="minorHAnsi"/>
          <w:b/>
          <w:bCs/>
          <w:sz w:val="24"/>
          <w:szCs w:val="24"/>
          <w:lang w:val="en-US"/>
        </w:rPr>
        <w:tab/>
        <w:t>Channel of Distribution</w:t>
      </w:r>
    </w:p>
    <w:p w14:paraId="1ECC70EA" w14:textId="77777777" w:rsidR="00A24301" w:rsidRPr="00A02EAE" w:rsidRDefault="00A24301" w:rsidP="00A24301">
      <w:pPr>
        <w:spacing w:after="0" w:line="240" w:lineRule="auto"/>
        <w:ind w:left="2126" w:hanging="2126"/>
        <w:jc w:val="both"/>
        <w:rPr>
          <w:rFonts w:cstheme="minorHAnsi"/>
          <w:bCs/>
          <w:sz w:val="24"/>
          <w:szCs w:val="24"/>
          <w:lang w:val="en-US"/>
        </w:rPr>
      </w:pPr>
    </w:p>
    <w:p w14:paraId="2414966E"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ECANDISTR</w:t>
      </w:r>
    </w:p>
    <w:p w14:paraId="44DBB022" w14:textId="77777777" w:rsidR="00A24301" w:rsidRPr="00A02EAE" w:rsidRDefault="00A24301" w:rsidP="00A24301">
      <w:pPr>
        <w:spacing w:after="0" w:line="240" w:lineRule="auto"/>
        <w:ind w:left="2126" w:hanging="2126"/>
        <w:jc w:val="both"/>
        <w:rPr>
          <w:rFonts w:cstheme="minorHAnsi"/>
          <w:bCs/>
          <w:sz w:val="24"/>
          <w:szCs w:val="24"/>
          <w:lang w:val="en-US"/>
        </w:rPr>
      </w:pPr>
    </w:p>
    <w:p w14:paraId="3B00EEB4"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The channels of distribution designated in this field should conform to those described in section IV.7.</w:t>
      </w:r>
    </w:p>
    <w:p w14:paraId="2DD24DE0"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r>
    </w:p>
    <w:p w14:paraId="78026616" w14:textId="77777777" w:rsidR="00A24301" w:rsidRPr="00A02EAE" w:rsidRDefault="00A24301" w:rsidP="00A24301">
      <w:pPr>
        <w:spacing w:after="0" w:line="240" w:lineRule="auto"/>
        <w:ind w:left="2126" w:hanging="2"/>
        <w:jc w:val="both"/>
        <w:rPr>
          <w:rFonts w:cstheme="minorHAnsi"/>
          <w:bCs/>
          <w:sz w:val="24"/>
          <w:szCs w:val="24"/>
          <w:lang w:val="en-US"/>
        </w:rPr>
      </w:pPr>
      <w:r w:rsidRPr="00A02EAE">
        <w:rPr>
          <w:rFonts w:cstheme="minorHAnsi"/>
          <w:bCs/>
          <w:sz w:val="24"/>
          <w:szCs w:val="24"/>
          <w:lang w:val="en-US"/>
        </w:rPr>
        <w:t>1 = channel 1</w:t>
      </w:r>
    </w:p>
    <w:p w14:paraId="0F13406C"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t>2 = channel 2</w:t>
      </w:r>
    </w:p>
    <w:p w14:paraId="709B2E65"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t>3 – n = channel 3 until channel n</w:t>
      </w:r>
    </w:p>
    <w:p w14:paraId="0C4FDD9E" w14:textId="77777777" w:rsidR="00A24301" w:rsidRPr="00A02EAE" w:rsidRDefault="00A24301" w:rsidP="00A24301">
      <w:pPr>
        <w:spacing w:after="0" w:line="240" w:lineRule="auto"/>
        <w:ind w:left="2126" w:hanging="2126"/>
        <w:jc w:val="both"/>
        <w:rPr>
          <w:rFonts w:cstheme="minorHAnsi"/>
          <w:bCs/>
          <w:sz w:val="24"/>
          <w:szCs w:val="24"/>
          <w:lang w:val="en-US"/>
        </w:rPr>
      </w:pPr>
    </w:p>
    <w:p w14:paraId="6EF5B2DD" w14:textId="77777777" w:rsidR="00A24301" w:rsidRPr="00A02EAE" w:rsidRDefault="00A24301" w:rsidP="00A24301">
      <w:pPr>
        <w:spacing w:after="0" w:line="240" w:lineRule="auto"/>
        <w:ind w:left="2126" w:hanging="2126"/>
        <w:jc w:val="both"/>
        <w:rPr>
          <w:rFonts w:cstheme="minorHAnsi"/>
          <w:b/>
          <w:bCs/>
          <w:sz w:val="24"/>
          <w:szCs w:val="24"/>
          <w:lang w:val="en-US"/>
        </w:rPr>
      </w:pPr>
      <w:r w:rsidRPr="00A02EAE">
        <w:rPr>
          <w:rFonts w:cstheme="minorHAnsi"/>
          <w:b/>
          <w:bCs/>
          <w:sz w:val="24"/>
          <w:szCs w:val="24"/>
          <w:lang w:val="en-US"/>
        </w:rPr>
        <w:t>FIELD NUMBER 20.0:</w:t>
      </w:r>
      <w:r w:rsidRPr="00A02EAE">
        <w:rPr>
          <w:rFonts w:cstheme="minorHAnsi"/>
          <w:b/>
          <w:bCs/>
          <w:sz w:val="24"/>
          <w:szCs w:val="24"/>
          <w:lang w:val="en-US"/>
        </w:rPr>
        <w:tab/>
        <w:t>Terms of Payment</w:t>
      </w:r>
    </w:p>
    <w:p w14:paraId="62DBB887" w14:textId="77777777" w:rsidR="00A24301" w:rsidRPr="00A02EAE"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ECONDPAG</w:t>
      </w:r>
    </w:p>
    <w:p w14:paraId="7D1BE50C" w14:textId="77777777" w:rsidR="00A24301" w:rsidRPr="00A02EAE" w:rsidRDefault="00A24301" w:rsidP="00A24301">
      <w:pPr>
        <w:spacing w:after="0" w:line="240" w:lineRule="auto"/>
        <w:ind w:left="2126" w:hanging="2126"/>
        <w:jc w:val="both"/>
        <w:rPr>
          <w:rFonts w:cstheme="minorHAnsi"/>
          <w:bCs/>
          <w:sz w:val="24"/>
          <w:szCs w:val="24"/>
          <w:lang w:val="en-US"/>
        </w:rPr>
      </w:pPr>
    </w:p>
    <w:p w14:paraId="322EE6A3"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terms of payment granted the customer</w:t>
      </w:r>
    </w:p>
    <w:p w14:paraId="4C52B6A2" w14:textId="77777777" w:rsidR="00A24301" w:rsidRPr="00A02EAE" w:rsidRDefault="00A24301" w:rsidP="00A24301">
      <w:pPr>
        <w:spacing w:after="0" w:line="240" w:lineRule="auto"/>
        <w:ind w:left="2126" w:hanging="2126"/>
        <w:jc w:val="both"/>
        <w:rPr>
          <w:rFonts w:cstheme="minorHAnsi"/>
          <w:bCs/>
          <w:sz w:val="24"/>
          <w:szCs w:val="24"/>
          <w:lang w:val="en-US"/>
        </w:rPr>
      </w:pPr>
      <w:r w:rsidRPr="00A02EAE">
        <w:rPr>
          <w:rFonts w:cstheme="minorHAnsi"/>
          <w:bCs/>
          <w:sz w:val="24"/>
          <w:szCs w:val="24"/>
          <w:lang w:val="en-US"/>
        </w:rPr>
        <w:tab/>
      </w:r>
    </w:p>
    <w:p w14:paraId="1C354044" w14:textId="77777777" w:rsidR="00A24301" w:rsidRPr="00A02EAE" w:rsidRDefault="00A24301" w:rsidP="00A24301">
      <w:pPr>
        <w:spacing w:after="0" w:line="240" w:lineRule="auto"/>
        <w:ind w:left="2126" w:hanging="2"/>
        <w:jc w:val="both"/>
        <w:rPr>
          <w:rFonts w:cstheme="minorHAnsi"/>
          <w:bCs/>
          <w:sz w:val="24"/>
          <w:szCs w:val="24"/>
          <w:lang w:val="en-US"/>
        </w:rPr>
      </w:pPr>
      <w:r w:rsidRPr="00A02EAE">
        <w:rPr>
          <w:rFonts w:cstheme="minorHAnsi"/>
          <w:bCs/>
          <w:sz w:val="24"/>
          <w:szCs w:val="24"/>
          <w:lang w:val="en-US"/>
        </w:rPr>
        <w:t>1 = 30 days after invoice.</w:t>
      </w:r>
    </w:p>
    <w:p w14:paraId="41EF3B42" w14:textId="77777777" w:rsidR="00A24301" w:rsidRPr="00A02EAE" w:rsidRDefault="00A24301" w:rsidP="00A24301">
      <w:pPr>
        <w:spacing w:after="0" w:line="240" w:lineRule="auto"/>
        <w:ind w:left="2126" w:hanging="2"/>
        <w:jc w:val="both"/>
        <w:rPr>
          <w:rFonts w:cstheme="minorHAnsi"/>
          <w:bCs/>
          <w:sz w:val="24"/>
          <w:szCs w:val="24"/>
          <w:lang w:val="en-US"/>
        </w:rPr>
      </w:pPr>
      <w:r w:rsidRPr="00A02EAE">
        <w:rPr>
          <w:rFonts w:cstheme="minorHAnsi"/>
          <w:bCs/>
          <w:sz w:val="24"/>
          <w:szCs w:val="24"/>
          <w:lang w:val="en-US"/>
        </w:rPr>
        <w:t>2 = 60 days after invoice.</w:t>
      </w:r>
    </w:p>
    <w:p w14:paraId="11C1228E" w14:textId="77777777" w:rsidR="00A24301" w:rsidRPr="00A02EAE" w:rsidRDefault="00A24301" w:rsidP="00A24301">
      <w:pPr>
        <w:spacing w:after="0" w:line="240" w:lineRule="auto"/>
        <w:ind w:left="2126" w:hanging="2"/>
        <w:jc w:val="both"/>
        <w:rPr>
          <w:rFonts w:cstheme="minorHAnsi"/>
          <w:lang w:val="en-US"/>
        </w:rPr>
      </w:pPr>
      <w:r w:rsidRPr="00A02EAE">
        <w:rPr>
          <w:rFonts w:cstheme="minorHAnsi"/>
          <w:bCs/>
          <w:sz w:val="24"/>
          <w:szCs w:val="24"/>
          <w:lang w:val="en-US"/>
        </w:rPr>
        <w:lastRenderedPageBreak/>
        <w:t>3- n =  Specify other payment terms as required</w:t>
      </w:r>
      <w:r w:rsidRPr="00A02EAE">
        <w:rPr>
          <w:rFonts w:cstheme="minorHAnsi"/>
          <w:lang w:val="en-US"/>
        </w:rPr>
        <w:t>.</w:t>
      </w:r>
    </w:p>
    <w:p w14:paraId="39575151" w14:textId="77777777" w:rsidR="00A24301" w:rsidRPr="00A02EAE" w:rsidRDefault="00A24301" w:rsidP="00A24301">
      <w:pPr>
        <w:spacing w:after="0" w:line="240" w:lineRule="auto"/>
        <w:jc w:val="both"/>
        <w:rPr>
          <w:rFonts w:cstheme="minorHAnsi"/>
          <w:lang w:val="en-US"/>
        </w:rPr>
      </w:pPr>
    </w:p>
    <w:p w14:paraId="65D75EF3" w14:textId="77777777" w:rsidR="00E6741D" w:rsidRPr="00A02EAE" w:rsidRDefault="00A24301" w:rsidP="00A24301">
      <w:pPr>
        <w:spacing w:after="0" w:line="240" w:lineRule="auto"/>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A02EAE" w:rsidRDefault="00A24301" w:rsidP="00A24301">
      <w:pPr>
        <w:spacing w:after="0" w:line="240" w:lineRule="auto"/>
        <w:ind w:left="2124" w:hanging="2124"/>
        <w:jc w:val="both"/>
        <w:rPr>
          <w:rFonts w:cstheme="minorHAnsi"/>
          <w:sz w:val="24"/>
          <w:szCs w:val="24"/>
          <w:lang w:val="en-US"/>
        </w:rPr>
      </w:pPr>
      <w:r w:rsidRPr="00A02EAE">
        <w:rPr>
          <w:rFonts w:cstheme="minorHAnsi"/>
          <w:sz w:val="24"/>
          <w:szCs w:val="24"/>
          <w:lang w:val="en-US"/>
        </w:rPr>
        <w:tab/>
      </w:r>
      <w:r w:rsidRPr="00A02EAE">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DB3381" w14:paraId="5294637F" w14:textId="77777777" w:rsidTr="0027346B">
        <w:trPr>
          <w:trHeight w:val="255"/>
        </w:trPr>
        <w:tc>
          <w:tcPr>
            <w:tcW w:w="10053" w:type="dxa"/>
          </w:tcPr>
          <w:p w14:paraId="669EBAC6" w14:textId="77777777" w:rsidR="00A24301" w:rsidRPr="00A02EAE" w:rsidRDefault="00E71185" w:rsidP="0027346B">
            <w:pPr>
              <w:jc w:val="both"/>
              <w:rPr>
                <w:rFonts w:cstheme="minorHAnsi"/>
                <w:bCs/>
                <w:sz w:val="24"/>
                <w:szCs w:val="24"/>
                <w:lang w:val="en-US"/>
              </w:rPr>
            </w:pPr>
            <w:r w:rsidRPr="00A02EAE">
              <w:rPr>
                <w:rFonts w:cstheme="minorHAnsi"/>
                <w:sz w:val="24"/>
                <w:szCs w:val="24"/>
                <w:lang w:val="en-US"/>
              </w:rPr>
              <w:br w:type="page"/>
            </w:r>
            <w:r w:rsidR="00A24301" w:rsidRPr="00A02EAE">
              <w:rPr>
                <w:rFonts w:cstheme="minorHAnsi"/>
                <w:b/>
                <w:bCs/>
                <w:sz w:val="24"/>
                <w:szCs w:val="24"/>
                <w:lang w:val="en-US"/>
              </w:rPr>
              <w:t>Fields Nº 2</w:t>
            </w:r>
            <w:r w:rsidR="00E6741D" w:rsidRPr="00A02EAE">
              <w:rPr>
                <w:rFonts w:cstheme="minorHAnsi"/>
                <w:b/>
                <w:bCs/>
                <w:sz w:val="24"/>
                <w:szCs w:val="24"/>
                <w:lang w:val="en-US"/>
              </w:rPr>
              <w:t>1</w:t>
            </w:r>
            <w:r w:rsidR="00A24301" w:rsidRPr="00A02EAE">
              <w:rPr>
                <w:rFonts w:cstheme="minorHAnsi"/>
                <w:b/>
                <w:bCs/>
                <w:sz w:val="24"/>
                <w:szCs w:val="24"/>
                <w:lang w:val="en-US"/>
              </w:rPr>
              <w:t xml:space="preserve">.0 through </w:t>
            </w:r>
            <w:r w:rsidR="008E574C" w:rsidRPr="00A02EAE">
              <w:rPr>
                <w:rFonts w:cstheme="minorHAnsi"/>
                <w:b/>
                <w:bCs/>
                <w:sz w:val="24"/>
                <w:szCs w:val="24"/>
                <w:lang w:val="en-US"/>
              </w:rPr>
              <w:t>33</w:t>
            </w:r>
            <w:r w:rsidR="00A24301" w:rsidRPr="00A02EAE">
              <w:rPr>
                <w:rFonts w:cstheme="minorHAnsi"/>
                <w:b/>
                <w:bCs/>
                <w:sz w:val="24"/>
                <w:szCs w:val="24"/>
                <w:lang w:val="en-US"/>
              </w:rPr>
              <w:t xml:space="preserve">.0: </w:t>
            </w:r>
            <w:r w:rsidR="00A24301" w:rsidRPr="00A02EAE">
              <w:rPr>
                <w:rFonts w:cstheme="minorHAnsi"/>
                <w:bCs/>
                <w:sz w:val="24"/>
                <w:szCs w:val="24"/>
                <w:lang w:val="en-US"/>
              </w:rPr>
              <w:t xml:space="preserve">Report the information requested concerning the direct cost incurred to </w:t>
            </w:r>
            <w:r w:rsidR="00AD1816" w:rsidRPr="00A02EAE">
              <w:rPr>
                <w:rFonts w:cstheme="minorHAnsi"/>
                <w:bCs/>
                <w:sz w:val="24"/>
                <w:szCs w:val="24"/>
                <w:lang w:val="en-US"/>
              </w:rPr>
              <w:t>transport</w:t>
            </w:r>
            <w:r w:rsidR="00A24301" w:rsidRPr="00A02EAE">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A02EAE" w:rsidRDefault="00A24301" w:rsidP="00AD1816">
            <w:pPr>
              <w:pStyle w:val="Default"/>
              <w:spacing w:after="140"/>
              <w:jc w:val="both"/>
              <w:rPr>
                <w:rFonts w:asciiTheme="minorHAnsi" w:hAnsiTheme="minorHAnsi" w:cstheme="minorHAnsi"/>
                <w:lang w:val="en-US"/>
              </w:rPr>
            </w:pPr>
            <w:r w:rsidRPr="00A02EAE">
              <w:rPr>
                <w:rFonts w:asciiTheme="minorHAnsi" w:hAnsiTheme="minorHAnsi" w:cstheme="minorHAnsi"/>
                <w:lang w:val="en-US"/>
              </w:rPr>
              <w:t xml:space="preserve">The fields listed below anticipate the types of transport expenses commonly incurred on international shipments.  </w:t>
            </w:r>
            <w:r w:rsidRPr="00A02EAE">
              <w:rPr>
                <w:rFonts w:asciiTheme="minorHAnsi" w:hAnsiTheme="minorHAnsi" w:cstheme="minorHAnsi"/>
                <w:bCs/>
                <w:color w:val="auto"/>
                <w:lang w:val="en-US"/>
              </w:rPr>
              <w:t xml:space="preserve">If sales conditions include all transportation costs, </w:t>
            </w:r>
            <w:r w:rsidR="00AD1816" w:rsidRPr="00A02EAE">
              <w:rPr>
                <w:rFonts w:asciiTheme="minorHAnsi" w:hAnsiTheme="minorHAnsi" w:cstheme="minorHAnsi"/>
                <w:bCs/>
                <w:color w:val="auto"/>
                <w:lang w:val="en-US"/>
              </w:rPr>
              <w:t>there is no need</w:t>
            </w:r>
            <w:r w:rsidRPr="00A02EAE">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A02EAE" w:rsidRDefault="00A24301" w:rsidP="00A24301">
      <w:pPr>
        <w:spacing w:line="240" w:lineRule="auto"/>
        <w:ind w:left="2126" w:hanging="2126"/>
        <w:jc w:val="both"/>
        <w:rPr>
          <w:rFonts w:cstheme="minorHAnsi"/>
          <w:bCs/>
          <w:sz w:val="24"/>
          <w:szCs w:val="24"/>
          <w:lang w:val="en-US"/>
        </w:rPr>
      </w:pPr>
    </w:p>
    <w:p w14:paraId="704A518F" w14:textId="77777777" w:rsidR="00A24301" w:rsidRPr="00A02EAE" w:rsidRDefault="00A24301" w:rsidP="00D80555">
      <w:pPr>
        <w:ind w:left="2832" w:hanging="2832"/>
        <w:rPr>
          <w:rFonts w:cstheme="minorHAnsi"/>
          <w:sz w:val="24"/>
          <w:szCs w:val="24"/>
          <w:lang w:val="en-US"/>
        </w:rPr>
      </w:pPr>
      <w:r w:rsidRPr="00A02EAE">
        <w:rPr>
          <w:rFonts w:cstheme="minorHAnsi"/>
          <w:b/>
          <w:bCs/>
          <w:sz w:val="24"/>
          <w:szCs w:val="24"/>
          <w:lang w:val="en-US"/>
        </w:rPr>
        <w:t>FIELD NUMBER 2</w:t>
      </w:r>
      <w:r w:rsidR="00E6741D" w:rsidRPr="00A02EAE">
        <w:rPr>
          <w:rFonts w:cstheme="minorHAnsi"/>
          <w:b/>
          <w:bCs/>
          <w:sz w:val="24"/>
          <w:szCs w:val="24"/>
          <w:lang w:val="en-US"/>
        </w:rPr>
        <w:t>1</w:t>
      </w:r>
      <w:r w:rsidRPr="00A02EAE">
        <w:rPr>
          <w:rFonts w:cstheme="minorHAnsi"/>
          <w:b/>
          <w:bCs/>
          <w:sz w:val="24"/>
          <w:szCs w:val="24"/>
          <w:lang w:val="en-US"/>
        </w:rPr>
        <w:t>.0:</w:t>
      </w:r>
      <w:r w:rsidR="00686BB7" w:rsidRPr="00A02EAE">
        <w:rPr>
          <w:rFonts w:cstheme="minorHAnsi"/>
          <w:b/>
          <w:bCs/>
          <w:sz w:val="24"/>
          <w:szCs w:val="24"/>
          <w:lang w:val="en-US"/>
        </w:rPr>
        <w:tab/>
      </w:r>
      <w:r w:rsidRPr="00A02EAE">
        <w:rPr>
          <w:rFonts w:cstheme="minorHAnsi"/>
          <w:b/>
          <w:bCs/>
          <w:sz w:val="24"/>
          <w:szCs w:val="24"/>
          <w:lang w:val="en-US"/>
        </w:rPr>
        <w:t>Inland Freight</w:t>
      </w:r>
      <w:r w:rsidR="00D80555" w:rsidRPr="00A02EAE">
        <w:rPr>
          <w:rFonts w:cstheme="minorHAnsi"/>
          <w:b/>
          <w:bCs/>
          <w:sz w:val="24"/>
          <w:szCs w:val="24"/>
          <w:lang w:val="en-US"/>
        </w:rPr>
        <w:t xml:space="preserve"> per Unit</w:t>
      </w:r>
      <w:r w:rsidRPr="00A02EAE">
        <w:rPr>
          <w:rFonts w:cstheme="minorHAnsi"/>
          <w:b/>
          <w:bCs/>
          <w:sz w:val="24"/>
          <w:szCs w:val="24"/>
          <w:lang w:val="en-US"/>
        </w:rPr>
        <w:t xml:space="preserve"> - Plant to Distribution Warehouse</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6E27E198" w14:textId="77777777" w:rsidR="00A24301" w:rsidRPr="00A02EAE" w:rsidRDefault="00A24301" w:rsidP="00A24301">
      <w:pPr>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EFRETINT</w:t>
      </w:r>
    </w:p>
    <w:p w14:paraId="0B066DCC"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A02EAE">
        <w:rPr>
          <w:rFonts w:cstheme="minorHAnsi"/>
          <w:i/>
          <w:iCs/>
          <w:sz w:val="24"/>
          <w:szCs w:val="24"/>
          <w:lang w:val="en-US"/>
        </w:rPr>
        <w:t>e.g.</w:t>
      </w:r>
      <w:r w:rsidRPr="00A02EAE">
        <w:rPr>
          <w:rFonts w:cstheme="minorHAnsi"/>
          <w:sz w:val="24"/>
          <w:szCs w:val="24"/>
          <w:lang w:val="en-US"/>
        </w:rPr>
        <w:t xml:space="preserve">, weight, volume). </w:t>
      </w:r>
    </w:p>
    <w:p w14:paraId="10AEDC0A"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A02EAE">
        <w:rPr>
          <w:rFonts w:cstheme="minorHAnsi"/>
          <w:sz w:val="24"/>
          <w:szCs w:val="24"/>
          <w:lang w:val="en-US"/>
        </w:rPr>
        <w:t xml:space="preserve">ng the period of investigation. </w:t>
      </w:r>
      <w:r w:rsidRPr="00A02EAE">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A02EAE">
        <w:rPr>
          <w:rFonts w:cstheme="minorHAnsi"/>
          <w:i/>
          <w:iCs/>
          <w:sz w:val="24"/>
          <w:szCs w:val="24"/>
          <w:lang w:val="en-US"/>
        </w:rPr>
        <w:t>e.g.</w:t>
      </w:r>
      <w:r w:rsidRPr="00A02EAE">
        <w:rPr>
          <w:rFonts w:cstheme="minorHAnsi"/>
          <w:sz w:val="24"/>
          <w:szCs w:val="24"/>
          <w:lang w:val="en-US"/>
        </w:rPr>
        <w:t>, fuel).  Include your worksheets as attachments to the narrative response.</w:t>
      </w:r>
    </w:p>
    <w:p w14:paraId="1F3C3690" w14:textId="77777777" w:rsidR="0027346B" w:rsidRPr="00A02EAE"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A02EAE" w:rsidRDefault="00A24301" w:rsidP="00A24301">
      <w:pPr>
        <w:tabs>
          <w:tab w:val="left" w:pos="-1440"/>
        </w:tabs>
        <w:ind w:left="2124" w:hanging="2124"/>
        <w:jc w:val="both"/>
        <w:rPr>
          <w:rFonts w:cstheme="minorHAnsi"/>
          <w:b/>
          <w:bCs/>
          <w:sz w:val="24"/>
          <w:szCs w:val="24"/>
          <w:lang w:val="en-US"/>
        </w:rPr>
      </w:pPr>
      <w:r w:rsidRPr="00A02EAE">
        <w:rPr>
          <w:rFonts w:cstheme="minorHAnsi"/>
          <w:b/>
          <w:bCs/>
          <w:sz w:val="24"/>
          <w:szCs w:val="24"/>
          <w:lang w:val="en-US"/>
        </w:rPr>
        <w:t>FIELD NUMBER 2</w:t>
      </w:r>
      <w:r w:rsidR="00E6741D" w:rsidRPr="00A02EAE">
        <w:rPr>
          <w:rFonts w:cstheme="minorHAnsi"/>
          <w:b/>
          <w:bCs/>
          <w:sz w:val="24"/>
          <w:szCs w:val="24"/>
          <w:lang w:val="en-US"/>
        </w:rPr>
        <w:t>2</w:t>
      </w:r>
      <w:r w:rsidRPr="00A02EAE">
        <w:rPr>
          <w:rFonts w:cstheme="minorHAnsi"/>
          <w:b/>
          <w:bCs/>
          <w:sz w:val="24"/>
          <w:szCs w:val="24"/>
          <w:lang w:val="en-US"/>
        </w:rPr>
        <w:t>.0:</w:t>
      </w:r>
      <w:r w:rsidRPr="00A02EAE">
        <w:rPr>
          <w:rFonts w:cstheme="minorHAnsi"/>
          <w:b/>
          <w:bCs/>
          <w:sz w:val="24"/>
          <w:szCs w:val="24"/>
          <w:lang w:val="en-US"/>
        </w:rPr>
        <w:tab/>
        <w:t xml:space="preserve">Warehousing Expense </w:t>
      </w:r>
      <w:r w:rsidR="00D80555" w:rsidRPr="00A02EAE">
        <w:rPr>
          <w:rFonts w:cstheme="minorHAnsi"/>
          <w:b/>
          <w:bCs/>
          <w:sz w:val="24"/>
          <w:szCs w:val="24"/>
          <w:lang w:val="en-US"/>
        </w:rPr>
        <w:t xml:space="preserve">per Unit </w:t>
      </w:r>
      <w:r w:rsidRPr="00A02EAE">
        <w:rPr>
          <w:rFonts w:cstheme="minorHAnsi"/>
          <w:b/>
          <w:bCs/>
          <w:sz w:val="24"/>
          <w:szCs w:val="24"/>
          <w:lang w:val="en-US"/>
        </w:rPr>
        <w:t>– Pre-sale</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54FC1DA3" w14:textId="77777777" w:rsidR="00A24301" w:rsidRPr="00A02EAE" w:rsidRDefault="00A24301" w:rsidP="00A24301">
      <w:pPr>
        <w:tabs>
          <w:tab w:val="left" w:pos="-1440"/>
        </w:tabs>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EDARMPV</w:t>
      </w:r>
    </w:p>
    <w:p w14:paraId="6709C69C" w14:textId="77777777" w:rsidR="00A24301" w:rsidRPr="00A02EAE" w:rsidRDefault="00A24301" w:rsidP="00A24301">
      <w:pPr>
        <w:tabs>
          <w:tab w:val="left" w:pos="-1440"/>
        </w:tabs>
        <w:ind w:left="2124" w:hanging="2124"/>
        <w:jc w:val="both"/>
        <w:rPr>
          <w:rFonts w:cstheme="minorHAnsi"/>
          <w:b/>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w:t>
      </w:r>
      <w:r w:rsidRPr="00A02EAE">
        <w:rPr>
          <w:rFonts w:cstheme="minorHAnsi"/>
          <w:bCs/>
          <w:sz w:val="24"/>
          <w:szCs w:val="24"/>
          <w:lang w:val="en-US"/>
        </w:rPr>
        <w:lastRenderedPageBreak/>
        <w:t xml:space="preserve">expenses of sales, concerning warehousing, </w:t>
      </w:r>
      <w:r w:rsidR="00F4331D" w:rsidRPr="00A02EAE">
        <w:rPr>
          <w:rFonts w:cstheme="minorHAnsi"/>
          <w:bCs/>
          <w:sz w:val="24"/>
          <w:szCs w:val="24"/>
          <w:lang w:val="en-US"/>
        </w:rPr>
        <w:t>must be reported in field 4</w:t>
      </w:r>
      <w:r w:rsidR="00E6741D" w:rsidRPr="00A02EAE">
        <w:rPr>
          <w:rFonts w:cstheme="minorHAnsi"/>
          <w:bCs/>
          <w:sz w:val="24"/>
          <w:szCs w:val="24"/>
          <w:lang w:val="en-US"/>
        </w:rPr>
        <w:t>1</w:t>
      </w:r>
      <w:r w:rsidR="00F4331D" w:rsidRPr="00A02EAE">
        <w:rPr>
          <w:rFonts w:cstheme="minorHAnsi"/>
          <w:bCs/>
          <w:sz w:val="24"/>
          <w:szCs w:val="24"/>
          <w:lang w:val="en-US"/>
        </w:rPr>
        <w:t>.0 and</w:t>
      </w:r>
      <w:r w:rsidRPr="00A02EAE">
        <w:rPr>
          <w:rFonts w:cstheme="minorHAnsi"/>
          <w:bCs/>
          <w:sz w:val="24"/>
          <w:szCs w:val="24"/>
          <w:lang w:val="en-US"/>
        </w:rPr>
        <w:t xml:space="preserve"> 4</w:t>
      </w:r>
      <w:r w:rsidR="00E6741D" w:rsidRPr="00A02EAE">
        <w:rPr>
          <w:rFonts w:cstheme="minorHAnsi"/>
          <w:bCs/>
          <w:sz w:val="24"/>
          <w:szCs w:val="24"/>
          <w:lang w:val="en-US"/>
        </w:rPr>
        <w:t>2</w:t>
      </w:r>
      <w:r w:rsidRPr="00A02EAE">
        <w:rPr>
          <w:rFonts w:cstheme="minorHAnsi"/>
          <w:bCs/>
          <w:sz w:val="24"/>
          <w:szCs w:val="24"/>
          <w:lang w:val="en-US"/>
        </w:rPr>
        <w:t>.0.</w:t>
      </w:r>
      <w:r w:rsidRPr="00A02EAE">
        <w:rPr>
          <w:rFonts w:cstheme="minorHAnsi"/>
          <w:b/>
          <w:bCs/>
          <w:sz w:val="24"/>
          <w:szCs w:val="24"/>
          <w:lang w:val="en-US"/>
        </w:rPr>
        <w:tab/>
      </w:r>
    </w:p>
    <w:p w14:paraId="7D154B0D" w14:textId="77777777" w:rsidR="00686BB7" w:rsidRPr="00A02EAE"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b/>
          <w:bCs/>
          <w:sz w:val="24"/>
          <w:szCs w:val="24"/>
          <w:lang w:val="en-US"/>
        </w:rPr>
        <w:t>FIELD NUMBER 2</w:t>
      </w:r>
      <w:r w:rsidR="00E6741D" w:rsidRPr="00A02EAE">
        <w:rPr>
          <w:rFonts w:cstheme="minorHAnsi"/>
          <w:b/>
          <w:bCs/>
          <w:sz w:val="24"/>
          <w:szCs w:val="24"/>
          <w:lang w:val="en-US"/>
        </w:rPr>
        <w:t>3</w:t>
      </w:r>
      <w:r w:rsidRPr="00A02EAE">
        <w:rPr>
          <w:rFonts w:cstheme="minorHAnsi"/>
          <w:b/>
          <w:bCs/>
          <w:sz w:val="24"/>
          <w:szCs w:val="24"/>
          <w:lang w:val="en-US"/>
        </w:rPr>
        <w:t>.0:</w:t>
      </w:r>
      <w:r w:rsidRPr="00A02EAE">
        <w:rPr>
          <w:rFonts w:cstheme="minorHAnsi"/>
          <w:b/>
          <w:bCs/>
          <w:sz w:val="24"/>
          <w:szCs w:val="24"/>
          <w:lang w:val="en-US"/>
        </w:rPr>
        <w:tab/>
        <w:t xml:space="preserve">Inland Freight </w:t>
      </w:r>
      <w:r w:rsidR="00474F08" w:rsidRPr="00A02EAE">
        <w:rPr>
          <w:rFonts w:cstheme="minorHAnsi"/>
          <w:b/>
          <w:bCs/>
          <w:sz w:val="24"/>
          <w:szCs w:val="24"/>
          <w:lang w:val="en-US"/>
        </w:rPr>
        <w:t xml:space="preserve">per Unit </w:t>
      </w:r>
      <w:r w:rsidRPr="00A02EAE">
        <w:rPr>
          <w:rFonts w:cstheme="minorHAnsi"/>
          <w:b/>
          <w:bCs/>
          <w:sz w:val="24"/>
          <w:szCs w:val="24"/>
          <w:lang w:val="en-US"/>
        </w:rPr>
        <w:t>- Plant/Warehouse to Port of Shipment</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07E3C267"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EFRETINTEMB</w:t>
      </w:r>
    </w:p>
    <w:p w14:paraId="47A5AB81"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A02EAE" w:rsidRDefault="00686BB7" w:rsidP="003C4373">
      <w:pPr>
        <w:spacing w:after="0" w:line="240" w:lineRule="auto"/>
        <w:jc w:val="both"/>
        <w:rPr>
          <w:rFonts w:cstheme="minorHAnsi"/>
          <w:b/>
          <w:bCs/>
          <w:sz w:val="24"/>
          <w:szCs w:val="24"/>
          <w:lang w:val="en-US"/>
        </w:rPr>
      </w:pPr>
    </w:p>
    <w:p w14:paraId="2EDC4B9D" w14:textId="77777777" w:rsidR="00A24301" w:rsidRPr="00A02EAE" w:rsidRDefault="00A24301" w:rsidP="00A24301">
      <w:pPr>
        <w:jc w:val="both"/>
        <w:rPr>
          <w:rFonts w:cstheme="minorHAnsi"/>
          <w:sz w:val="24"/>
          <w:szCs w:val="24"/>
          <w:lang w:val="en-US"/>
        </w:rPr>
      </w:pPr>
      <w:r w:rsidRPr="00A02EAE">
        <w:rPr>
          <w:rFonts w:cstheme="minorHAnsi"/>
          <w:b/>
          <w:bCs/>
          <w:sz w:val="24"/>
          <w:szCs w:val="24"/>
          <w:lang w:val="en-US"/>
        </w:rPr>
        <w:t>FIELD NUMBER 2</w:t>
      </w:r>
      <w:r w:rsidR="00E6741D" w:rsidRPr="00A02EAE">
        <w:rPr>
          <w:rFonts w:cstheme="minorHAnsi"/>
          <w:b/>
          <w:bCs/>
          <w:sz w:val="24"/>
          <w:szCs w:val="24"/>
          <w:lang w:val="en-US"/>
        </w:rPr>
        <w:t>4</w:t>
      </w:r>
      <w:r w:rsidRPr="00A02EAE">
        <w:rPr>
          <w:rFonts w:cstheme="minorHAnsi"/>
          <w:b/>
          <w:bCs/>
          <w:sz w:val="24"/>
          <w:szCs w:val="24"/>
          <w:lang w:val="en-US"/>
        </w:rPr>
        <w:t>.0:</w:t>
      </w:r>
      <w:r w:rsidRPr="00A02EAE">
        <w:rPr>
          <w:rFonts w:cstheme="minorHAnsi"/>
          <w:b/>
          <w:bCs/>
          <w:sz w:val="24"/>
          <w:szCs w:val="24"/>
          <w:lang w:val="en-US"/>
        </w:rPr>
        <w:tab/>
        <w:t>Inland Insurance</w:t>
      </w:r>
      <w:r w:rsidR="00474F08" w:rsidRPr="00A02EAE">
        <w:rPr>
          <w:rFonts w:cstheme="minorHAnsi"/>
          <w:b/>
          <w:bCs/>
          <w:sz w:val="24"/>
          <w:szCs w:val="24"/>
          <w:lang w:val="en-US"/>
        </w:rPr>
        <w:t xml:space="preserve"> per Unit</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544D959C"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ESEGINT</w:t>
      </w:r>
    </w:p>
    <w:p w14:paraId="3F7157C4"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A02EAE" w:rsidRDefault="00686BB7" w:rsidP="00035C9A">
      <w:pPr>
        <w:spacing w:after="0" w:line="240" w:lineRule="auto"/>
        <w:jc w:val="both"/>
        <w:rPr>
          <w:rFonts w:cstheme="minorHAnsi"/>
          <w:b/>
          <w:bCs/>
          <w:sz w:val="24"/>
          <w:szCs w:val="24"/>
          <w:lang w:val="en-US"/>
        </w:rPr>
      </w:pPr>
    </w:p>
    <w:p w14:paraId="0EF3B319" w14:textId="77777777" w:rsidR="00A24301" w:rsidRPr="00A02EAE" w:rsidRDefault="00A24301" w:rsidP="00A24301">
      <w:pPr>
        <w:jc w:val="both"/>
        <w:rPr>
          <w:rFonts w:cstheme="minorHAnsi"/>
          <w:sz w:val="24"/>
          <w:szCs w:val="24"/>
          <w:lang w:val="en-US"/>
        </w:rPr>
      </w:pPr>
      <w:r w:rsidRPr="00A02EAE">
        <w:rPr>
          <w:rFonts w:cstheme="minorHAnsi"/>
          <w:b/>
          <w:bCs/>
          <w:sz w:val="24"/>
          <w:szCs w:val="24"/>
          <w:lang w:val="en-US"/>
        </w:rPr>
        <w:t>FIELD NUMBER</w:t>
      </w:r>
      <w:r w:rsidR="00686BB7" w:rsidRPr="00A02EAE">
        <w:rPr>
          <w:rFonts w:cstheme="minorHAnsi"/>
          <w:b/>
          <w:bCs/>
          <w:sz w:val="24"/>
          <w:szCs w:val="24"/>
          <w:lang w:val="en-US"/>
        </w:rPr>
        <w:t xml:space="preserve"> 2</w:t>
      </w:r>
      <w:r w:rsidR="00E6741D" w:rsidRPr="00A02EAE">
        <w:rPr>
          <w:rFonts w:cstheme="minorHAnsi"/>
          <w:b/>
          <w:bCs/>
          <w:sz w:val="24"/>
          <w:szCs w:val="24"/>
          <w:lang w:val="en-US"/>
        </w:rPr>
        <w:t>5</w:t>
      </w:r>
      <w:r w:rsidR="00686BB7" w:rsidRPr="00A02EAE">
        <w:rPr>
          <w:rFonts w:cstheme="minorHAnsi"/>
          <w:b/>
          <w:bCs/>
          <w:sz w:val="24"/>
          <w:szCs w:val="24"/>
          <w:lang w:val="en-US"/>
        </w:rPr>
        <w:t>.0:</w:t>
      </w:r>
      <w:r w:rsidR="00686BB7" w:rsidRPr="00A02EAE">
        <w:rPr>
          <w:rFonts w:cstheme="minorHAnsi"/>
          <w:b/>
          <w:bCs/>
          <w:sz w:val="24"/>
          <w:szCs w:val="24"/>
          <w:lang w:val="en-US"/>
        </w:rPr>
        <w:tab/>
      </w:r>
      <w:r w:rsidRPr="00A02EAE">
        <w:rPr>
          <w:rFonts w:cstheme="minorHAnsi"/>
          <w:b/>
          <w:bCs/>
          <w:sz w:val="24"/>
          <w:szCs w:val="24"/>
          <w:lang w:val="en-US"/>
        </w:rPr>
        <w:t>Brokerage and Handling</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362A8912"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EMCARCORR</w:t>
      </w:r>
    </w:p>
    <w:p w14:paraId="18D939DA" w14:textId="77777777" w:rsidR="00A24301" w:rsidRPr="00A02EAE" w:rsidRDefault="00A24301" w:rsidP="00A24301">
      <w:pPr>
        <w:keepLines/>
        <w:tabs>
          <w:tab w:val="left" w:pos="-1440"/>
        </w:tabs>
        <w:ind w:left="2124" w:hanging="2124"/>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any brokerage and handling expense incurred in the country of manufacture.</w:t>
      </w:r>
    </w:p>
    <w:p w14:paraId="608D3084" w14:textId="77777777" w:rsidR="00A24301" w:rsidRPr="00A02EAE" w:rsidRDefault="00A24301" w:rsidP="00A24301">
      <w:pPr>
        <w:keepLines/>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A02EAE" w:rsidRDefault="0027346B" w:rsidP="00035C9A">
      <w:pPr>
        <w:spacing w:after="0" w:line="240" w:lineRule="auto"/>
        <w:jc w:val="both"/>
        <w:rPr>
          <w:rFonts w:cstheme="minorHAnsi"/>
          <w:b/>
          <w:bCs/>
          <w:sz w:val="24"/>
          <w:szCs w:val="24"/>
          <w:lang w:val="en-US"/>
        </w:rPr>
      </w:pPr>
    </w:p>
    <w:p w14:paraId="2D583AD4" w14:textId="77777777" w:rsidR="00A24301" w:rsidRPr="00A02EAE" w:rsidRDefault="00A24301" w:rsidP="00A24301">
      <w:pPr>
        <w:jc w:val="both"/>
        <w:rPr>
          <w:rFonts w:cstheme="minorHAnsi"/>
          <w:b/>
          <w:sz w:val="24"/>
          <w:szCs w:val="24"/>
          <w:lang w:val="en-US"/>
        </w:rPr>
      </w:pPr>
      <w:r w:rsidRPr="00A02EAE">
        <w:rPr>
          <w:rFonts w:cstheme="minorHAnsi"/>
          <w:b/>
          <w:bCs/>
          <w:sz w:val="24"/>
          <w:szCs w:val="24"/>
          <w:lang w:val="en-US"/>
        </w:rPr>
        <w:lastRenderedPageBreak/>
        <w:t>FIELD NUMBER 2</w:t>
      </w:r>
      <w:r w:rsidR="00E6741D" w:rsidRPr="00A02EAE">
        <w:rPr>
          <w:rFonts w:cstheme="minorHAnsi"/>
          <w:b/>
          <w:bCs/>
          <w:sz w:val="24"/>
          <w:szCs w:val="24"/>
          <w:lang w:val="en-US"/>
        </w:rPr>
        <w:t>6</w:t>
      </w:r>
      <w:r w:rsidRPr="00A02EAE">
        <w:rPr>
          <w:rFonts w:cstheme="minorHAnsi"/>
          <w:b/>
          <w:bCs/>
          <w:sz w:val="24"/>
          <w:szCs w:val="24"/>
          <w:lang w:val="en-US"/>
        </w:rPr>
        <w:t>.0:</w:t>
      </w:r>
      <w:r w:rsidR="00686BB7" w:rsidRPr="00A02EAE">
        <w:rPr>
          <w:rFonts w:cstheme="minorHAnsi"/>
          <w:b/>
          <w:bCs/>
          <w:sz w:val="24"/>
          <w:szCs w:val="24"/>
          <w:lang w:val="en-US"/>
        </w:rPr>
        <w:tab/>
      </w:r>
      <w:r w:rsidRPr="00A02EAE">
        <w:rPr>
          <w:rFonts w:cstheme="minorHAnsi"/>
          <w:b/>
          <w:sz w:val="24"/>
          <w:szCs w:val="24"/>
          <w:lang w:val="en-US"/>
        </w:rPr>
        <w:t xml:space="preserve">International </w:t>
      </w:r>
      <w:r w:rsidR="00AA5F8F" w:rsidRPr="00A02EAE">
        <w:rPr>
          <w:rFonts w:cstheme="minorHAnsi"/>
          <w:b/>
          <w:sz w:val="24"/>
          <w:szCs w:val="24"/>
          <w:lang w:val="en-US"/>
        </w:rPr>
        <w:t>Freight</w:t>
      </w:r>
      <w:r w:rsidR="00AA5F8F" w:rsidRPr="00A02EAE">
        <w:rPr>
          <w:rFonts w:cstheme="minorHAnsi"/>
          <w:b/>
          <w:bCs/>
          <w:sz w:val="24"/>
          <w:szCs w:val="24"/>
          <w:lang w:val="en-US"/>
        </w:rPr>
        <w:t xml:space="preserve"> </w:t>
      </w:r>
      <w:r w:rsidR="008135C0" w:rsidRPr="00A02EAE">
        <w:rPr>
          <w:rFonts w:cstheme="minorHAnsi"/>
          <w:b/>
          <w:bCs/>
          <w:sz w:val="24"/>
          <w:szCs w:val="24"/>
          <w:lang w:val="en-US"/>
        </w:rPr>
        <w:t xml:space="preserve">per Unit </w:t>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2CD59C07"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EFRETINTL</w:t>
      </w:r>
    </w:p>
    <w:p w14:paraId="19CF7730"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international freight expense incurred on shipments from the port of exit in the </w:t>
      </w:r>
      <w:r w:rsidR="00023431" w:rsidRPr="00A02EAE">
        <w:rPr>
          <w:rFonts w:cstheme="minorHAnsi"/>
          <w:sz w:val="24"/>
          <w:szCs w:val="24"/>
          <w:lang w:val="en-US"/>
        </w:rPr>
        <w:t>country of manufacturing</w:t>
      </w:r>
      <w:r w:rsidR="00E6741D" w:rsidRPr="00A02EAE">
        <w:rPr>
          <w:rFonts w:cstheme="minorHAnsi"/>
          <w:sz w:val="24"/>
          <w:szCs w:val="24"/>
          <w:lang w:val="en-US"/>
        </w:rPr>
        <w:t xml:space="preserve"> </w:t>
      </w:r>
      <w:r w:rsidRPr="00A02EAE">
        <w:rPr>
          <w:rFonts w:cstheme="minorHAnsi"/>
          <w:sz w:val="24"/>
          <w:szCs w:val="24"/>
          <w:lang w:val="en-US"/>
        </w:rPr>
        <w:t>to the third- country port of entry.</w:t>
      </w:r>
    </w:p>
    <w:p w14:paraId="471C1A38"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Indicate whether the freight carrier is affiliated. Supply any contracts with carriers that apply to the merchandise under investigation.</w:t>
      </w:r>
      <w:r w:rsidRPr="00A02EAE">
        <w:rPr>
          <w:rFonts w:cstheme="minorHAnsi"/>
          <w:lang w:val="en-US"/>
        </w:rPr>
        <w:t xml:space="preserve"> </w:t>
      </w:r>
      <w:r w:rsidRPr="00A02EAE">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A02EAE" w:rsidRDefault="00035C9A" w:rsidP="00035C9A">
      <w:pPr>
        <w:spacing w:after="0" w:line="240" w:lineRule="auto"/>
        <w:ind w:left="2126" w:hanging="2126"/>
        <w:jc w:val="both"/>
        <w:rPr>
          <w:rFonts w:cstheme="minorHAnsi"/>
          <w:sz w:val="24"/>
          <w:szCs w:val="24"/>
          <w:lang w:val="en-US"/>
        </w:rPr>
      </w:pPr>
    </w:p>
    <w:p w14:paraId="1327EDEA" w14:textId="77777777" w:rsidR="00A24301" w:rsidRPr="00A02EAE" w:rsidRDefault="00A24301" w:rsidP="00A24301">
      <w:pPr>
        <w:rPr>
          <w:rFonts w:cstheme="minorHAnsi"/>
          <w:b/>
          <w:bCs/>
          <w:sz w:val="24"/>
          <w:szCs w:val="24"/>
          <w:lang w:val="en-US"/>
        </w:rPr>
      </w:pPr>
      <w:r w:rsidRPr="00A02EAE">
        <w:rPr>
          <w:rFonts w:cstheme="minorHAnsi"/>
          <w:b/>
          <w:bCs/>
          <w:sz w:val="24"/>
          <w:szCs w:val="24"/>
          <w:lang w:val="en-US"/>
        </w:rPr>
        <w:t>FIELD NUMBER 2</w:t>
      </w:r>
      <w:r w:rsidR="00E6741D" w:rsidRPr="00A02EAE">
        <w:rPr>
          <w:rFonts w:cstheme="minorHAnsi"/>
          <w:b/>
          <w:bCs/>
          <w:sz w:val="24"/>
          <w:szCs w:val="24"/>
          <w:lang w:val="en-US"/>
        </w:rPr>
        <w:t>7</w:t>
      </w:r>
      <w:r w:rsidRPr="00A02EAE">
        <w:rPr>
          <w:rFonts w:cstheme="minorHAnsi"/>
          <w:b/>
          <w:bCs/>
          <w:sz w:val="24"/>
          <w:szCs w:val="24"/>
          <w:lang w:val="en-US"/>
        </w:rPr>
        <w:t>.0:</w:t>
      </w:r>
      <w:r w:rsidR="00686BB7" w:rsidRPr="00A02EAE">
        <w:rPr>
          <w:rFonts w:cstheme="minorHAnsi"/>
          <w:b/>
          <w:bCs/>
          <w:sz w:val="24"/>
          <w:szCs w:val="24"/>
          <w:lang w:val="en-US"/>
        </w:rPr>
        <w:tab/>
      </w:r>
      <w:r w:rsidRPr="00A02EAE">
        <w:rPr>
          <w:rFonts w:cstheme="minorHAnsi"/>
          <w:b/>
          <w:bCs/>
          <w:sz w:val="24"/>
          <w:szCs w:val="24"/>
          <w:lang w:val="en-US"/>
        </w:rPr>
        <w:t xml:space="preserve">International Insurance </w:t>
      </w:r>
      <w:r w:rsidR="008135C0" w:rsidRPr="00A02EAE">
        <w:rPr>
          <w:rFonts w:cstheme="minorHAnsi"/>
          <w:b/>
          <w:bCs/>
          <w:sz w:val="24"/>
          <w:szCs w:val="24"/>
          <w:lang w:val="en-US"/>
        </w:rPr>
        <w:t xml:space="preserve">per Unit </w:t>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7DDEDBC2"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ESEGINTL</w:t>
      </w:r>
    </w:p>
    <w:p w14:paraId="69A192B1"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international insurance expense incurred on shipments from the port of exit in the </w:t>
      </w:r>
      <w:r w:rsidR="00023431" w:rsidRPr="00A02EAE">
        <w:rPr>
          <w:rFonts w:cstheme="minorHAnsi"/>
          <w:sz w:val="24"/>
          <w:szCs w:val="24"/>
          <w:lang w:val="en-US"/>
        </w:rPr>
        <w:t>country of manufacturing</w:t>
      </w:r>
      <w:r w:rsidR="00E6741D" w:rsidRPr="00A02EAE">
        <w:rPr>
          <w:rFonts w:cstheme="minorHAnsi"/>
          <w:sz w:val="24"/>
          <w:szCs w:val="24"/>
          <w:lang w:val="en-US"/>
        </w:rPr>
        <w:t xml:space="preserve"> </w:t>
      </w:r>
      <w:r w:rsidRPr="00A02EAE">
        <w:rPr>
          <w:rFonts w:cstheme="minorHAnsi"/>
          <w:sz w:val="24"/>
          <w:szCs w:val="24"/>
          <w:lang w:val="en-US"/>
        </w:rPr>
        <w:t>to the third- country port of entry.</w:t>
      </w:r>
    </w:p>
    <w:p w14:paraId="76857BD2"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A02EAE" w:rsidRDefault="00B54E60" w:rsidP="00035C9A">
      <w:pPr>
        <w:spacing w:after="0" w:line="240" w:lineRule="auto"/>
        <w:ind w:left="2124" w:hanging="2124"/>
        <w:jc w:val="both"/>
        <w:rPr>
          <w:rFonts w:cstheme="minorHAnsi"/>
          <w:sz w:val="24"/>
          <w:szCs w:val="24"/>
          <w:lang w:val="en-US"/>
        </w:rPr>
      </w:pPr>
    </w:p>
    <w:p w14:paraId="71B7157C" w14:textId="77777777" w:rsidR="00A24301" w:rsidRPr="00A02EAE" w:rsidRDefault="00A24301" w:rsidP="008135C0">
      <w:pPr>
        <w:tabs>
          <w:tab w:val="left" w:pos="-1440"/>
        </w:tabs>
        <w:ind w:left="2832" w:hanging="2832"/>
        <w:jc w:val="both"/>
        <w:rPr>
          <w:rFonts w:cstheme="minorHAnsi"/>
          <w:b/>
          <w:sz w:val="24"/>
          <w:szCs w:val="24"/>
          <w:lang w:val="en-US"/>
        </w:rPr>
      </w:pPr>
      <w:r w:rsidRPr="00A02EAE">
        <w:rPr>
          <w:rFonts w:cstheme="minorHAnsi"/>
          <w:b/>
          <w:bCs/>
          <w:sz w:val="24"/>
          <w:szCs w:val="24"/>
          <w:lang w:val="en-US"/>
        </w:rPr>
        <w:t>FIELD NUMBER 2</w:t>
      </w:r>
      <w:r w:rsidR="00E6741D" w:rsidRPr="00A02EAE">
        <w:rPr>
          <w:rFonts w:cstheme="minorHAnsi"/>
          <w:b/>
          <w:bCs/>
          <w:sz w:val="24"/>
          <w:szCs w:val="24"/>
          <w:lang w:val="en-US"/>
        </w:rPr>
        <w:t>8</w:t>
      </w:r>
      <w:r w:rsidRPr="00A02EAE">
        <w:rPr>
          <w:rFonts w:cstheme="minorHAnsi"/>
          <w:b/>
          <w:bCs/>
          <w:sz w:val="24"/>
          <w:szCs w:val="24"/>
          <w:lang w:val="en-US"/>
        </w:rPr>
        <w:t>.0:</w:t>
      </w:r>
      <w:r w:rsidRPr="00A02EAE">
        <w:rPr>
          <w:rFonts w:cstheme="minorHAnsi"/>
          <w:b/>
          <w:bCs/>
          <w:sz w:val="24"/>
          <w:szCs w:val="24"/>
          <w:lang w:val="en-US"/>
        </w:rPr>
        <w:tab/>
      </w:r>
      <w:r w:rsidRPr="00A02EAE">
        <w:rPr>
          <w:rFonts w:cstheme="minorHAnsi"/>
          <w:b/>
          <w:sz w:val="24"/>
          <w:szCs w:val="24"/>
          <w:lang w:val="en-US"/>
        </w:rPr>
        <w:t>Brazil Inland Freight</w:t>
      </w:r>
      <w:r w:rsidR="008135C0" w:rsidRPr="00A02EAE">
        <w:rPr>
          <w:rFonts w:cstheme="minorHAnsi"/>
          <w:b/>
          <w:sz w:val="24"/>
          <w:szCs w:val="24"/>
          <w:lang w:val="en-US"/>
        </w:rPr>
        <w:t xml:space="preserve"> </w:t>
      </w:r>
      <w:r w:rsidR="008135C0" w:rsidRPr="00A02EAE">
        <w:rPr>
          <w:rFonts w:cstheme="minorHAnsi"/>
          <w:b/>
          <w:bCs/>
          <w:sz w:val="24"/>
          <w:szCs w:val="24"/>
          <w:lang w:val="en-US"/>
        </w:rPr>
        <w:t>per Unit -</w:t>
      </w:r>
      <w:r w:rsidRPr="00A02EAE">
        <w:rPr>
          <w:rFonts w:cstheme="minorHAnsi"/>
          <w:b/>
          <w:sz w:val="24"/>
          <w:szCs w:val="24"/>
          <w:lang w:val="en-US"/>
        </w:rPr>
        <w:t xml:space="preserve"> from Port to Warehouse</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17C01DFA"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EFRETINTPOAR</w:t>
      </w:r>
    </w:p>
    <w:p w14:paraId="404AB0E6" w14:textId="77777777" w:rsidR="00A24301" w:rsidRPr="00A02EAE" w:rsidRDefault="00A24301" w:rsidP="00A24301">
      <w:pPr>
        <w:keepLines/>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A02EAE"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A02EAE" w:rsidRDefault="00A24301" w:rsidP="008135C0">
      <w:pPr>
        <w:ind w:left="2832" w:hanging="2832"/>
        <w:jc w:val="both"/>
        <w:rPr>
          <w:rFonts w:cstheme="minorHAnsi"/>
          <w:sz w:val="24"/>
          <w:szCs w:val="24"/>
          <w:lang w:val="en-US"/>
        </w:rPr>
      </w:pPr>
      <w:r w:rsidRPr="00A02EAE">
        <w:rPr>
          <w:rFonts w:cstheme="minorHAnsi"/>
          <w:b/>
          <w:bCs/>
          <w:sz w:val="24"/>
          <w:szCs w:val="24"/>
          <w:lang w:val="en-US"/>
        </w:rPr>
        <w:t xml:space="preserve">FIELD NUMBER </w:t>
      </w:r>
      <w:r w:rsidR="00E6741D" w:rsidRPr="00A02EAE">
        <w:rPr>
          <w:rFonts w:cstheme="minorHAnsi"/>
          <w:b/>
          <w:bCs/>
          <w:sz w:val="24"/>
          <w:szCs w:val="24"/>
          <w:lang w:val="en-US"/>
        </w:rPr>
        <w:t>29</w:t>
      </w:r>
      <w:r w:rsidRPr="00A02EAE">
        <w:rPr>
          <w:rFonts w:cstheme="minorHAnsi"/>
          <w:b/>
          <w:bCs/>
          <w:sz w:val="24"/>
          <w:szCs w:val="24"/>
          <w:lang w:val="en-US"/>
        </w:rPr>
        <w:t>.0:</w:t>
      </w:r>
      <w:r w:rsidRPr="00A02EAE">
        <w:rPr>
          <w:rFonts w:cstheme="minorHAnsi"/>
          <w:b/>
          <w:bCs/>
          <w:sz w:val="24"/>
          <w:szCs w:val="24"/>
          <w:lang w:val="en-US"/>
        </w:rPr>
        <w:tab/>
      </w:r>
      <w:r w:rsidRPr="00A02EAE">
        <w:rPr>
          <w:rFonts w:cstheme="minorHAnsi"/>
          <w:b/>
          <w:sz w:val="24"/>
          <w:szCs w:val="24"/>
          <w:lang w:val="en-US"/>
        </w:rPr>
        <w:t xml:space="preserve">Brazil Inland Freight </w:t>
      </w:r>
      <w:r w:rsidR="008135C0" w:rsidRPr="00A02EAE">
        <w:rPr>
          <w:rFonts w:cstheme="minorHAnsi"/>
          <w:b/>
          <w:bCs/>
          <w:sz w:val="24"/>
          <w:szCs w:val="24"/>
          <w:lang w:val="en-US"/>
        </w:rPr>
        <w:t xml:space="preserve">per Unit - </w:t>
      </w:r>
      <w:r w:rsidRPr="00A02EAE">
        <w:rPr>
          <w:rFonts w:cstheme="minorHAnsi"/>
          <w:b/>
          <w:sz w:val="24"/>
          <w:szCs w:val="24"/>
          <w:lang w:val="en-US"/>
        </w:rPr>
        <w:t xml:space="preserve">from </w:t>
      </w:r>
      <w:r w:rsidR="000A3A37" w:rsidRPr="00A02EAE">
        <w:rPr>
          <w:rFonts w:cstheme="minorHAnsi"/>
          <w:b/>
          <w:bCs/>
          <w:sz w:val="24"/>
          <w:szCs w:val="24"/>
          <w:lang w:val="en-US"/>
        </w:rPr>
        <w:t xml:space="preserve">Warehouse to </w:t>
      </w:r>
      <w:r w:rsidRPr="00A02EAE">
        <w:rPr>
          <w:rFonts w:cstheme="minorHAnsi"/>
          <w:b/>
          <w:bCs/>
          <w:sz w:val="24"/>
          <w:szCs w:val="24"/>
          <w:lang w:val="en-US"/>
        </w:rPr>
        <w:t>Unaffiliated Customer</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06D957F1"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EFRETINTCLI</w:t>
      </w:r>
    </w:p>
    <w:p w14:paraId="5B0F655B"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A02EAE" w:rsidRDefault="0027346B" w:rsidP="00035C9A">
      <w:pPr>
        <w:spacing w:after="0" w:line="240" w:lineRule="auto"/>
        <w:rPr>
          <w:rFonts w:cstheme="minorHAnsi"/>
          <w:b/>
          <w:bCs/>
          <w:sz w:val="24"/>
          <w:szCs w:val="24"/>
          <w:lang w:val="en-US"/>
        </w:rPr>
      </w:pPr>
    </w:p>
    <w:p w14:paraId="621CEDB0" w14:textId="77777777" w:rsidR="00A24301" w:rsidRPr="00A02EAE" w:rsidRDefault="00A24301" w:rsidP="00A24301">
      <w:pPr>
        <w:rPr>
          <w:rFonts w:cstheme="minorHAnsi"/>
          <w:b/>
          <w:bCs/>
          <w:sz w:val="24"/>
          <w:szCs w:val="24"/>
          <w:lang w:val="en-US"/>
        </w:rPr>
      </w:pPr>
      <w:r w:rsidRPr="00A02EAE">
        <w:rPr>
          <w:rFonts w:cstheme="minorHAnsi"/>
          <w:b/>
          <w:bCs/>
          <w:sz w:val="24"/>
          <w:szCs w:val="24"/>
          <w:lang w:val="en-US"/>
        </w:rPr>
        <w:t>FIELD NUMBER</w:t>
      </w:r>
      <w:r w:rsidR="00AA5F8F" w:rsidRPr="00A02EAE">
        <w:rPr>
          <w:rFonts w:cstheme="minorHAnsi"/>
          <w:b/>
          <w:bCs/>
          <w:sz w:val="24"/>
          <w:szCs w:val="24"/>
          <w:lang w:val="en-US"/>
        </w:rPr>
        <w:t xml:space="preserve"> 3</w:t>
      </w:r>
      <w:r w:rsidR="00E6741D" w:rsidRPr="00A02EAE">
        <w:rPr>
          <w:rFonts w:cstheme="minorHAnsi"/>
          <w:b/>
          <w:bCs/>
          <w:sz w:val="24"/>
          <w:szCs w:val="24"/>
          <w:lang w:val="en-US"/>
        </w:rPr>
        <w:t>0</w:t>
      </w:r>
      <w:r w:rsidR="00AA5F8F" w:rsidRPr="00A02EAE">
        <w:rPr>
          <w:rFonts w:cstheme="minorHAnsi"/>
          <w:b/>
          <w:bCs/>
          <w:sz w:val="24"/>
          <w:szCs w:val="24"/>
          <w:lang w:val="en-US"/>
        </w:rPr>
        <w:t>.0:</w:t>
      </w:r>
      <w:r w:rsidR="00AA5F8F" w:rsidRPr="00A02EAE">
        <w:rPr>
          <w:rFonts w:cstheme="minorHAnsi"/>
          <w:b/>
          <w:bCs/>
          <w:sz w:val="24"/>
          <w:szCs w:val="24"/>
          <w:lang w:val="en-US"/>
        </w:rPr>
        <w:tab/>
      </w:r>
      <w:r w:rsidRPr="00A02EAE">
        <w:rPr>
          <w:rFonts w:cstheme="minorHAnsi"/>
          <w:b/>
          <w:bCs/>
          <w:sz w:val="24"/>
          <w:szCs w:val="24"/>
          <w:lang w:val="en-US"/>
        </w:rPr>
        <w:t>Other Transportation Expenses</w:t>
      </w:r>
      <w:r w:rsidR="0042722A" w:rsidRPr="00A02EAE">
        <w:rPr>
          <w:rFonts w:cstheme="minorHAnsi"/>
          <w:b/>
          <w:bCs/>
          <w:sz w:val="24"/>
          <w:szCs w:val="24"/>
          <w:lang w:val="en-US"/>
        </w:rPr>
        <w:t xml:space="preserve"> per Unit</w:t>
      </w:r>
      <w:r w:rsidRPr="00A02EAE">
        <w:rPr>
          <w:rFonts w:cstheme="minorHAnsi"/>
          <w:b/>
          <w:bCs/>
          <w:sz w:val="24"/>
          <w:szCs w:val="24"/>
          <w:lang w:val="en-US"/>
        </w:rPr>
        <w:t xml:space="preserve"> in Brazil</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0AD77193"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EOUDESPTRANSP</w:t>
      </w:r>
    </w:p>
    <w:p w14:paraId="062CD8D1"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any additional transportation expense incurred in Brazil.</w:t>
      </w:r>
    </w:p>
    <w:p w14:paraId="01867730"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A02EAE"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A02EAE" w:rsidRDefault="00A24301" w:rsidP="00A24301">
      <w:pPr>
        <w:tabs>
          <w:tab w:val="left" w:pos="-1440"/>
        </w:tabs>
        <w:ind w:left="2124" w:hanging="2124"/>
        <w:jc w:val="both"/>
        <w:rPr>
          <w:rFonts w:cstheme="minorHAnsi"/>
          <w:b/>
          <w:bCs/>
          <w:sz w:val="24"/>
          <w:szCs w:val="24"/>
          <w:lang w:val="en-US"/>
        </w:rPr>
      </w:pPr>
      <w:r w:rsidRPr="00A02EAE">
        <w:rPr>
          <w:rFonts w:cstheme="minorHAnsi"/>
          <w:b/>
          <w:bCs/>
          <w:sz w:val="24"/>
          <w:szCs w:val="24"/>
          <w:lang w:val="en-US"/>
        </w:rPr>
        <w:t>FIELD NUMBER 3</w:t>
      </w:r>
      <w:r w:rsidR="00E6741D" w:rsidRPr="00A02EAE">
        <w:rPr>
          <w:rFonts w:cstheme="minorHAnsi"/>
          <w:b/>
          <w:bCs/>
          <w:sz w:val="24"/>
          <w:szCs w:val="24"/>
          <w:lang w:val="en-US"/>
        </w:rPr>
        <w:t>1</w:t>
      </w:r>
      <w:r w:rsidRPr="00A02EAE">
        <w:rPr>
          <w:rFonts w:cstheme="minorHAnsi"/>
          <w:b/>
          <w:bCs/>
          <w:sz w:val="24"/>
          <w:szCs w:val="24"/>
          <w:lang w:val="en-US"/>
        </w:rPr>
        <w:t>.0:</w:t>
      </w:r>
      <w:r w:rsidRPr="00A02EAE">
        <w:rPr>
          <w:rFonts w:cstheme="minorHAnsi"/>
          <w:b/>
          <w:bCs/>
          <w:sz w:val="24"/>
          <w:szCs w:val="24"/>
          <w:lang w:val="en-US"/>
        </w:rPr>
        <w:tab/>
        <w:t>Inland Insurance</w:t>
      </w:r>
      <w:r w:rsidR="0042722A" w:rsidRPr="00A02EAE">
        <w:rPr>
          <w:rFonts w:cstheme="minorHAnsi"/>
          <w:b/>
          <w:bCs/>
          <w:sz w:val="24"/>
          <w:szCs w:val="24"/>
          <w:lang w:val="en-US"/>
        </w:rPr>
        <w:t xml:space="preserve"> per Unit</w:t>
      </w:r>
      <w:r w:rsidRPr="00A02EAE">
        <w:rPr>
          <w:rFonts w:cstheme="minorHAnsi"/>
          <w:b/>
          <w:bCs/>
          <w:sz w:val="24"/>
          <w:szCs w:val="24"/>
          <w:lang w:val="en-US"/>
        </w:rPr>
        <w:t xml:space="preserve"> in Brazil</w:t>
      </w:r>
      <w:r w:rsidR="0042722A" w:rsidRPr="00A02EAE">
        <w:rPr>
          <w:rFonts w:cstheme="minorHAnsi"/>
          <w:b/>
          <w:bCs/>
          <w:sz w:val="24"/>
          <w:szCs w:val="24"/>
          <w:lang w:val="en-US"/>
        </w:rPr>
        <w:t xml:space="preserve"> </w:t>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0DED314A"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ESEGINTBRA</w:t>
      </w:r>
    </w:p>
    <w:p w14:paraId="5F88894F"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inland insurance in Brazil.</w:t>
      </w:r>
    </w:p>
    <w:p w14:paraId="14087E58"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A02EAE" w:rsidRDefault="0027346B" w:rsidP="00035C9A">
      <w:pPr>
        <w:spacing w:after="0" w:line="240" w:lineRule="auto"/>
        <w:rPr>
          <w:rFonts w:cstheme="minorHAnsi"/>
          <w:b/>
          <w:bCs/>
          <w:sz w:val="24"/>
          <w:szCs w:val="24"/>
          <w:lang w:val="en-US"/>
        </w:rPr>
      </w:pPr>
    </w:p>
    <w:p w14:paraId="5088C250" w14:textId="77777777" w:rsidR="00A24301" w:rsidRPr="00A02EAE" w:rsidRDefault="00A24301" w:rsidP="00A24301">
      <w:pPr>
        <w:rPr>
          <w:rFonts w:cstheme="minorHAnsi"/>
          <w:b/>
          <w:bCs/>
          <w:sz w:val="24"/>
          <w:szCs w:val="24"/>
          <w:lang w:val="en-US"/>
        </w:rPr>
      </w:pPr>
      <w:r w:rsidRPr="00A02EAE">
        <w:rPr>
          <w:rFonts w:cstheme="minorHAnsi"/>
          <w:b/>
          <w:bCs/>
          <w:sz w:val="24"/>
          <w:szCs w:val="24"/>
          <w:lang w:val="en-US"/>
        </w:rPr>
        <w:t>FIELD NUMBER 3</w:t>
      </w:r>
      <w:r w:rsidR="00E6741D" w:rsidRPr="00A02EAE">
        <w:rPr>
          <w:rFonts w:cstheme="minorHAnsi"/>
          <w:b/>
          <w:bCs/>
          <w:sz w:val="24"/>
          <w:szCs w:val="24"/>
          <w:lang w:val="en-US"/>
        </w:rPr>
        <w:t>2</w:t>
      </w:r>
      <w:r w:rsidRPr="00A02EAE">
        <w:rPr>
          <w:rFonts w:cstheme="minorHAnsi"/>
          <w:b/>
          <w:bCs/>
          <w:sz w:val="24"/>
          <w:szCs w:val="24"/>
          <w:lang w:val="en-US"/>
        </w:rPr>
        <w:t>.0:</w:t>
      </w:r>
      <w:r w:rsidR="00686BB7" w:rsidRPr="00A02EAE">
        <w:rPr>
          <w:rFonts w:cstheme="minorHAnsi"/>
          <w:b/>
          <w:bCs/>
          <w:sz w:val="24"/>
          <w:szCs w:val="24"/>
          <w:lang w:val="en-US"/>
        </w:rPr>
        <w:tab/>
      </w:r>
      <w:r w:rsidRPr="00A02EAE">
        <w:rPr>
          <w:rFonts w:cstheme="minorHAnsi"/>
          <w:b/>
          <w:bCs/>
          <w:sz w:val="24"/>
          <w:szCs w:val="24"/>
          <w:lang w:val="en-US"/>
        </w:rPr>
        <w:t>Brazil Customs Duty</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29935C11" w14:textId="77777777" w:rsidR="00A24301" w:rsidRPr="00A02EAE" w:rsidRDefault="00A24301" w:rsidP="00A24301">
      <w:pPr>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r>
      <w:r w:rsidRPr="00A02EAE">
        <w:rPr>
          <w:rFonts w:cstheme="minorHAnsi"/>
          <w:bCs/>
          <w:sz w:val="24"/>
          <w:szCs w:val="24"/>
          <w:lang w:val="en-US"/>
        </w:rPr>
        <w:tab/>
        <w:t>EIIBRA</w:t>
      </w:r>
    </w:p>
    <w:p w14:paraId="153FCC53" w14:textId="77777777" w:rsidR="00A24301" w:rsidRPr="00A02EAE" w:rsidRDefault="00A24301" w:rsidP="00A24301">
      <w:pPr>
        <w:ind w:left="2124" w:hanging="2124"/>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the unit amount paid t</w:t>
      </w:r>
      <w:r w:rsidR="00483299" w:rsidRPr="00A02EAE">
        <w:rPr>
          <w:rFonts w:cstheme="minorHAnsi"/>
          <w:bCs/>
          <w:sz w:val="24"/>
          <w:szCs w:val="24"/>
          <w:lang w:val="en-US"/>
        </w:rPr>
        <w:t xml:space="preserve">o </w:t>
      </w:r>
      <w:r w:rsidR="009748E2" w:rsidRPr="00A02EAE">
        <w:rPr>
          <w:rFonts w:cstheme="minorHAnsi"/>
          <w:bCs/>
          <w:sz w:val="24"/>
          <w:szCs w:val="24"/>
          <w:lang w:val="en-US"/>
        </w:rPr>
        <w:t xml:space="preserve">the </w:t>
      </w:r>
      <w:r w:rsidR="00281186" w:rsidRPr="00A02EAE">
        <w:rPr>
          <w:rFonts w:cstheme="minorHAnsi"/>
          <w:bCs/>
          <w:sz w:val="24"/>
          <w:szCs w:val="24"/>
          <w:lang w:val="en-US"/>
        </w:rPr>
        <w:t xml:space="preserve">Secretariat </w:t>
      </w:r>
      <w:r w:rsidR="00A74E22" w:rsidRPr="00A02EAE">
        <w:rPr>
          <w:rFonts w:cstheme="minorHAnsi"/>
          <w:bCs/>
          <w:sz w:val="24"/>
          <w:szCs w:val="24"/>
          <w:lang w:val="en-US"/>
        </w:rPr>
        <w:t xml:space="preserve">of </w:t>
      </w:r>
      <w:r w:rsidR="00281186" w:rsidRPr="00A02EAE">
        <w:rPr>
          <w:rFonts w:cstheme="minorHAnsi"/>
          <w:bCs/>
          <w:sz w:val="24"/>
          <w:szCs w:val="24"/>
          <w:lang w:val="en-US"/>
        </w:rPr>
        <w:t xml:space="preserve">the </w:t>
      </w:r>
      <w:r w:rsidR="00A74E22" w:rsidRPr="00A02EAE">
        <w:rPr>
          <w:rFonts w:cstheme="minorHAnsi"/>
          <w:bCs/>
          <w:sz w:val="24"/>
          <w:szCs w:val="24"/>
          <w:lang w:val="en-US"/>
        </w:rPr>
        <w:t>Federal Revenue of Brazil</w:t>
      </w:r>
      <w:r w:rsidR="00A74E22" w:rsidRPr="00A02EAE">
        <w:rPr>
          <w:rFonts w:cstheme="minorHAnsi"/>
          <w:noProof/>
          <w:lang w:val="en-US" w:eastAsia="pt-BR"/>
        </w:rPr>
        <w:t xml:space="preserve"> </w:t>
      </w:r>
      <w:r w:rsidR="003D32D4" w:rsidRPr="00A02EAE">
        <w:rPr>
          <w:rFonts w:cstheme="minorHAnsi"/>
          <w:noProof/>
          <w:lang w:val="en-US" w:eastAsia="pt-BR"/>
        </w:rPr>
        <w:t xml:space="preserve">and the </w:t>
      </w:r>
      <w:r w:rsidR="009748E2" w:rsidRPr="00A02EAE">
        <w:rPr>
          <w:rFonts w:cstheme="minorHAnsi"/>
          <w:noProof/>
          <w:lang w:val="en-US" w:eastAsia="pt-BR"/>
        </w:rPr>
        <w:t xml:space="preserve">respective </w:t>
      </w:r>
      <w:r w:rsidRPr="00A02EAE">
        <w:rPr>
          <w:rFonts w:cstheme="minorHAnsi"/>
          <w:bCs/>
          <w:sz w:val="24"/>
          <w:szCs w:val="24"/>
          <w:lang w:val="en-US"/>
        </w:rPr>
        <w:t xml:space="preserve">customs fees paid </w:t>
      </w:r>
      <w:r w:rsidR="009748E2" w:rsidRPr="00A02EAE">
        <w:rPr>
          <w:rFonts w:cstheme="minorHAnsi"/>
          <w:bCs/>
          <w:sz w:val="24"/>
          <w:szCs w:val="24"/>
          <w:lang w:val="en-US"/>
        </w:rPr>
        <w:t>for</w:t>
      </w:r>
      <w:r w:rsidRPr="00A02EAE">
        <w:rPr>
          <w:rFonts w:cstheme="minorHAnsi"/>
          <w:bCs/>
          <w:sz w:val="24"/>
          <w:szCs w:val="24"/>
          <w:lang w:val="en-US"/>
        </w:rPr>
        <w:t xml:space="preserve"> the product.</w:t>
      </w:r>
    </w:p>
    <w:p w14:paraId="4B8E3EF4" w14:textId="77777777" w:rsidR="00A24301" w:rsidRPr="00A02EAE" w:rsidRDefault="00A24301" w:rsidP="00A24301">
      <w:pPr>
        <w:ind w:left="2124" w:hanging="2124"/>
        <w:rPr>
          <w:rFonts w:cstheme="minorHAnsi"/>
          <w:bCs/>
          <w:sz w:val="24"/>
          <w:szCs w:val="24"/>
          <w:lang w:val="en-US"/>
        </w:rPr>
      </w:pPr>
      <w:r w:rsidRPr="00A02EAE">
        <w:rPr>
          <w:rFonts w:cstheme="minorHAnsi"/>
          <w:bCs/>
          <w:sz w:val="24"/>
          <w:szCs w:val="24"/>
          <w:lang w:val="en-US"/>
        </w:rPr>
        <w:t>Narrative:</w:t>
      </w:r>
      <w:r w:rsidRPr="00A02EAE">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A02EAE" w:rsidRDefault="00A24301" w:rsidP="00035C9A">
      <w:pPr>
        <w:spacing w:after="0" w:line="240" w:lineRule="auto"/>
        <w:rPr>
          <w:rFonts w:cstheme="minorHAnsi"/>
          <w:b/>
          <w:bCs/>
          <w:sz w:val="24"/>
          <w:szCs w:val="24"/>
          <w:lang w:val="en-US"/>
        </w:rPr>
      </w:pPr>
    </w:p>
    <w:p w14:paraId="6B23A644" w14:textId="77777777" w:rsidR="00A24301" w:rsidRPr="00A02EAE" w:rsidRDefault="00A24301" w:rsidP="00A24301">
      <w:pPr>
        <w:rPr>
          <w:rFonts w:cstheme="minorHAnsi"/>
          <w:bCs/>
          <w:sz w:val="24"/>
          <w:szCs w:val="24"/>
          <w:lang w:val="en-US"/>
        </w:rPr>
      </w:pPr>
      <w:r w:rsidRPr="00A02EAE">
        <w:rPr>
          <w:rFonts w:cstheme="minorHAnsi"/>
          <w:b/>
          <w:bCs/>
          <w:sz w:val="24"/>
          <w:szCs w:val="24"/>
          <w:lang w:val="en-US"/>
        </w:rPr>
        <w:t>FIELD NUMBER 3</w:t>
      </w:r>
      <w:r w:rsidR="00E6741D" w:rsidRPr="00A02EAE">
        <w:rPr>
          <w:rFonts w:cstheme="minorHAnsi"/>
          <w:b/>
          <w:bCs/>
          <w:sz w:val="24"/>
          <w:szCs w:val="24"/>
          <w:lang w:val="en-US"/>
        </w:rPr>
        <w:t>3</w:t>
      </w:r>
      <w:r w:rsidRPr="00A02EAE">
        <w:rPr>
          <w:rFonts w:cstheme="minorHAnsi"/>
          <w:b/>
          <w:bCs/>
          <w:sz w:val="24"/>
          <w:szCs w:val="24"/>
          <w:lang w:val="en-US"/>
        </w:rPr>
        <w:t>.0:</w:t>
      </w:r>
      <w:r w:rsidR="00686BB7" w:rsidRPr="00A02EAE">
        <w:rPr>
          <w:rFonts w:cstheme="minorHAnsi"/>
          <w:b/>
          <w:bCs/>
          <w:sz w:val="24"/>
          <w:szCs w:val="24"/>
          <w:lang w:val="en-US"/>
        </w:rPr>
        <w:tab/>
      </w:r>
      <w:r w:rsidRPr="00A02EAE">
        <w:rPr>
          <w:rFonts w:cstheme="minorHAnsi"/>
          <w:b/>
          <w:bCs/>
          <w:sz w:val="24"/>
          <w:szCs w:val="24"/>
          <w:lang w:val="en-US"/>
        </w:rPr>
        <w:t>Duty Drawback</w:t>
      </w:r>
      <w:r w:rsidR="00AA5F8F" w:rsidRPr="00A02EAE">
        <w:rPr>
          <w:rFonts w:cstheme="minorHAnsi"/>
          <w:b/>
          <w:bCs/>
          <w:sz w:val="24"/>
          <w:szCs w:val="24"/>
          <w:lang w:val="en-US"/>
        </w:rPr>
        <w:t xml:space="preserve"> (currency/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51AE6FEB" w14:textId="77777777" w:rsidR="00A24301" w:rsidRPr="00A02EAE" w:rsidRDefault="00A24301" w:rsidP="00A24301">
      <w:pPr>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r>
      <w:r w:rsidRPr="00A02EAE">
        <w:rPr>
          <w:rFonts w:cstheme="minorHAnsi"/>
          <w:bCs/>
          <w:sz w:val="24"/>
          <w:szCs w:val="24"/>
          <w:lang w:val="en-US"/>
        </w:rPr>
        <w:tab/>
        <w:t>EREMBIMP</w:t>
      </w:r>
    </w:p>
    <w:p w14:paraId="2C0875E5" w14:textId="77777777" w:rsidR="00A24301" w:rsidRPr="00A02EAE" w:rsidRDefault="00A24301" w:rsidP="00A24301">
      <w:pPr>
        <w:ind w:left="2124" w:hanging="2124"/>
        <w:jc w:val="both"/>
        <w:rPr>
          <w:rFonts w:cstheme="minorHAnsi"/>
          <w:bCs/>
          <w:sz w:val="24"/>
          <w:szCs w:val="24"/>
          <w:lang w:val="en-US"/>
        </w:rPr>
      </w:pPr>
      <w:r w:rsidRPr="00A02EAE">
        <w:rPr>
          <w:rFonts w:cstheme="minorHAnsi"/>
          <w:bCs/>
          <w:sz w:val="24"/>
          <w:szCs w:val="24"/>
          <w:lang w:val="en-US"/>
        </w:rPr>
        <w:t>Description:</w:t>
      </w:r>
      <w:r w:rsidRPr="00A02EAE">
        <w:rPr>
          <w:rFonts w:cstheme="minorHAnsi"/>
          <w:bCs/>
          <w:sz w:val="24"/>
          <w:szCs w:val="24"/>
          <w:lang w:val="en-US"/>
        </w:rPr>
        <w:tab/>
        <w:t>Report the unit amount of any duty drawback received upon exportation of the product from the country of manufactur</w:t>
      </w:r>
      <w:r w:rsidR="00B1164B" w:rsidRPr="00A02EAE">
        <w:rPr>
          <w:rFonts w:cstheme="minorHAnsi"/>
          <w:bCs/>
          <w:sz w:val="24"/>
          <w:szCs w:val="24"/>
          <w:lang w:val="en-US"/>
        </w:rPr>
        <w:t>ing</w:t>
      </w:r>
      <w:r w:rsidRPr="00A02EAE">
        <w:rPr>
          <w:rFonts w:cstheme="minorHAnsi"/>
          <w:bCs/>
          <w:sz w:val="24"/>
          <w:szCs w:val="24"/>
          <w:lang w:val="en-US"/>
        </w:rPr>
        <w:t xml:space="preserve"> to Brazil.</w:t>
      </w:r>
    </w:p>
    <w:p w14:paraId="5B9F9EC4" w14:textId="77777777" w:rsidR="00A24301" w:rsidRPr="00A02EAE" w:rsidRDefault="00A24301" w:rsidP="00A24301">
      <w:pPr>
        <w:ind w:left="2124" w:hanging="2124"/>
        <w:jc w:val="both"/>
        <w:rPr>
          <w:rFonts w:cstheme="minorHAnsi"/>
          <w:b/>
          <w:bCs/>
          <w:sz w:val="24"/>
          <w:szCs w:val="24"/>
          <w:lang w:val="en-US"/>
        </w:rPr>
      </w:pPr>
      <w:r w:rsidRPr="00A02EAE">
        <w:rPr>
          <w:rFonts w:cstheme="minorHAnsi"/>
          <w:bCs/>
          <w:sz w:val="24"/>
          <w:szCs w:val="24"/>
          <w:lang w:val="en-US"/>
        </w:rPr>
        <w:t>Narrative:</w:t>
      </w:r>
      <w:r w:rsidRPr="00A02EAE">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A02EAE" w:rsidRDefault="0027346B" w:rsidP="00035C9A">
      <w:pPr>
        <w:spacing w:after="0" w:line="240" w:lineRule="auto"/>
        <w:rPr>
          <w:rFonts w:cstheme="minorHAnsi"/>
          <w:b/>
          <w:bCs/>
          <w:sz w:val="24"/>
          <w:szCs w:val="24"/>
          <w:lang w:val="en-US"/>
        </w:rPr>
      </w:pPr>
    </w:p>
    <w:p w14:paraId="6B7D5081" w14:textId="77777777" w:rsidR="00A24301" w:rsidRPr="00A02EAE" w:rsidRDefault="00686BB7" w:rsidP="00A24301">
      <w:pPr>
        <w:rPr>
          <w:rFonts w:cstheme="minorHAnsi"/>
          <w:lang w:val="en-US"/>
        </w:rPr>
      </w:pPr>
      <w:r w:rsidRPr="00A02EAE">
        <w:rPr>
          <w:rFonts w:cstheme="minorHAnsi"/>
          <w:b/>
          <w:bCs/>
          <w:sz w:val="24"/>
          <w:szCs w:val="24"/>
          <w:lang w:val="en-US"/>
        </w:rPr>
        <w:t>FIELD NUMBER 3</w:t>
      </w:r>
      <w:r w:rsidR="00E6741D" w:rsidRPr="00A02EAE">
        <w:rPr>
          <w:rFonts w:cstheme="minorHAnsi"/>
          <w:b/>
          <w:bCs/>
          <w:sz w:val="24"/>
          <w:szCs w:val="24"/>
          <w:lang w:val="en-US"/>
        </w:rPr>
        <w:t>4</w:t>
      </w:r>
      <w:r w:rsidRPr="00A02EAE">
        <w:rPr>
          <w:rFonts w:cstheme="minorHAnsi"/>
          <w:b/>
          <w:bCs/>
          <w:sz w:val="24"/>
          <w:szCs w:val="24"/>
          <w:lang w:val="en-US"/>
        </w:rPr>
        <w:t>.0:</w:t>
      </w:r>
      <w:r w:rsidRPr="00A02EAE">
        <w:rPr>
          <w:rFonts w:cstheme="minorHAnsi"/>
          <w:b/>
          <w:bCs/>
          <w:sz w:val="24"/>
          <w:szCs w:val="24"/>
          <w:lang w:val="en-US"/>
        </w:rPr>
        <w:tab/>
      </w:r>
      <w:r w:rsidR="00A24301" w:rsidRPr="00A02EAE">
        <w:rPr>
          <w:rFonts w:cstheme="minorHAnsi"/>
          <w:b/>
          <w:bCs/>
          <w:sz w:val="24"/>
          <w:szCs w:val="24"/>
          <w:lang w:val="en-US"/>
        </w:rPr>
        <w:t>Commissions</w:t>
      </w:r>
      <w:r w:rsidR="00A24301" w:rsidRPr="00A02EAE">
        <w:rPr>
          <w:rFonts w:cstheme="minorHAnsi"/>
          <w:b/>
          <w:bCs/>
          <w:sz w:val="24"/>
          <w:szCs w:val="24"/>
          <w:lang w:val="en-US"/>
        </w:rPr>
        <w:tab/>
      </w:r>
      <w:r w:rsidR="00AA5F8F" w:rsidRPr="00A02EAE">
        <w:rPr>
          <w:rFonts w:cstheme="minorHAnsi"/>
          <w:b/>
          <w:bCs/>
          <w:sz w:val="24"/>
          <w:szCs w:val="24"/>
          <w:lang w:val="en-US"/>
        </w:rPr>
        <w:t>(currency/</w:t>
      </w:r>
      <w:r w:rsidR="004F76A9" w:rsidRPr="00A02EAE">
        <w:rPr>
          <w:rFonts w:cstheme="minorHAnsi"/>
          <w:b/>
          <w:bCs/>
          <w:sz w:val="24"/>
          <w:szCs w:val="24"/>
          <w:lang w:val="en-US"/>
        </w:rPr>
        <w:t>unit</w:t>
      </w:r>
      <w:r w:rsidR="00AA5F8F" w:rsidRPr="00A02EAE">
        <w:rPr>
          <w:rFonts w:cstheme="minorHAnsi"/>
          <w:b/>
          <w:bCs/>
          <w:sz w:val="24"/>
          <w:szCs w:val="24"/>
          <w:lang w:val="en-US"/>
        </w:rPr>
        <w:t>)</w:t>
      </w:r>
    </w:p>
    <w:p w14:paraId="418663DE"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ECOMIS</w:t>
      </w:r>
    </w:p>
    <w:p w14:paraId="5BB210FE"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lastRenderedPageBreak/>
        <w:t>Narrative:</w:t>
      </w:r>
      <w:r w:rsidRPr="00A02EAE">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A02EAE">
        <w:rPr>
          <w:rFonts w:cstheme="minorHAnsi"/>
          <w:sz w:val="24"/>
          <w:szCs w:val="24"/>
          <w:lang w:val="en-US"/>
        </w:rPr>
        <w:t>to</w:t>
      </w:r>
      <w:r w:rsidRPr="00A02EAE">
        <w:rPr>
          <w:rFonts w:cstheme="minorHAnsi"/>
          <w:sz w:val="24"/>
          <w:szCs w:val="24"/>
          <w:lang w:val="en-US"/>
        </w:rPr>
        <w:t xml:space="preserve"> you.  Include samples of each type of commission agreement used. </w:t>
      </w:r>
    </w:p>
    <w:p w14:paraId="6F46E393" w14:textId="77777777" w:rsidR="006D32BA" w:rsidRPr="00A02EAE"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A02EAE" w:rsidRDefault="00A24301" w:rsidP="00A24301">
      <w:pPr>
        <w:tabs>
          <w:tab w:val="left" w:pos="-1440"/>
        </w:tabs>
        <w:ind w:left="2124" w:hanging="2124"/>
        <w:jc w:val="both"/>
        <w:rPr>
          <w:rFonts w:cstheme="minorHAnsi"/>
          <w:b/>
          <w:bCs/>
          <w:sz w:val="24"/>
          <w:szCs w:val="24"/>
          <w:lang w:val="en-US"/>
        </w:rPr>
      </w:pPr>
      <w:r w:rsidRPr="00A02EAE">
        <w:rPr>
          <w:rFonts w:cstheme="minorHAnsi"/>
          <w:b/>
          <w:bCs/>
          <w:sz w:val="24"/>
          <w:szCs w:val="24"/>
          <w:lang w:val="en-US"/>
        </w:rPr>
        <w:t>FIELD NUMBER 3</w:t>
      </w:r>
      <w:r w:rsidR="00E6741D" w:rsidRPr="00A02EAE">
        <w:rPr>
          <w:rFonts w:cstheme="minorHAnsi"/>
          <w:b/>
          <w:bCs/>
          <w:sz w:val="24"/>
          <w:szCs w:val="24"/>
          <w:lang w:val="en-US"/>
        </w:rPr>
        <w:t>5</w:t>
      </w:r>
      <w:r w:rsidRPr="00A02EAE">
        <w:rPr>
          <w:rFonts w:cstheme="minorHAnsi"/>
          <w:b/>
          <w:bCs/>
          <w:sz w:val="24"/>
          <w:szCs w:val="24"/>
          <w:lang w:val="en-US"/>
        </w:rPr>
        <w:t>.0:</w:t>
      </w:r>
      <w:r w:rsidRPr="00A02EAE">
        <w:rPr>
          <w:rFonts w:cstheme="minorHAnsi"/>
          <w:b/>
          <w:bCs/>
          <w:sz w:val="24"/>
          <w:szCs w:val="24"/>
          <w:lang w:val="en-US"/>
        </w:rPr>
        <w:tab/>
        <w:t>Selling Agent</w:t>
      </w:r>
    </w:p>
    <w:p w14:paraId="3BCAAA9C" w14:textId="77777777" w:rsidR="00A24301" w:rsidRPr="00A02EAE" w:rsidRDefault="00A24301" w:rsidP="00A24301">
      <w:pPr>
        <w:tabs>
          <w:tab w:val="left" w:pos="-1440"/>
        </w:tabs>
        <w:ind w:left="2124" w:hanging="2124"/>
        <w:jc w:val="both"/>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t>EAGENT</w:t>
      </w:r>
    </w:p>
    <w:p w14:paraId="68FFF757"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3</w:t>
      </w:r>
      <w:r w:rsidR="00E6741D" w:rsidRPr="00A02EAE">
        <w:rPr>
          <w:rFonts w:cstheme="minorHAnsi"/>
          <w:b/>
          <w:sz w:val="24"/>
          <w:szCs w:val="24"/>
          <w:lang w:val="en-US"/>
        </w:rPr>
        <w:t>6</w:t>
      </w:r>
      <w:r w:rsidRPr="00A02EAE">
        <w:rPr>
          <w:rFonts w:cstheme="minorHAnsi"/>
          <w:b/>
          <w:sz w:val="24"/>
          <w:szCs w:val="24"/>
          <w:lang w:val="en-US"/>
        </w:rPr>
        <w:t>.0:</w:t>
      </w:r>
      <w:r w:rsidRPr="00A02EAE">
        <w:rPr>
          <w:rFonts w:cstheme="minorHAnsi"/>
          <w:b/>
          <w:sz w:val="24"/>
          <w:szCs w:val="24"/>
          <w:lang w:val="en-US"/>
        </w:rPr>
        <w:tab/>
        <w:t xml:space="preserve">Selling Agent Relationship </w:t>
      </w:r>
    </w:p>
    <w:p w14:paraId="28701E31"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ERELAG</w:t>
      </w:r>
    </w:p>
    <w:p w14:paraId="7042F399"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code designating affiliation</w:t>
      </w:r>
    </w:p>
    <w:p w14:paraId="53881E74" w14:textId="77777777" w:rsidR="00A24301" w:rsidRPr="00A02EAE" w:rsidRDefault="00A24301" w:rsidP="00A24301">
      <w:pPr>
        <w:tabs>
          <w:tab w:val="left" w:pos="-1440"/>
        </w:tabs>
        <w:spacing w:after="0" w:line="240" w:lineRule="auto"/>
        <w:ind w:left="2126" w:hanging="2126"/>
        <w:jc w:val="both"/>
        <w:rPr>
          <w:rFonts w:cstheme="minorHAnsi"/>
          <w:sz w:val="24"/>
          <w:szCs w:val="24"/>
          <w:lang w:val="en-US"/>
        </w:rPr>
      </w:pPr>
      <w:r w:rsidRPr="00A02EAE">
        <w:rPr>
          <w:rFonts w:cstheme="minorHAnsi"/>
          <w:sz w:val="24"/>
          <w:szCs w:val="24"/>
          <w:lang w:val="en-US"/>
        </w:rPr>
        <w:tab/>
        <w:t>1 = Unaffiliated</w:t>
      </w:r>
      <w:r w:rsidR="00334F14" w:rsidRPr="00A02EAE">
        <w:rPr>
          <w:rFonts w:cstheme="minorHAnsi"/>
          <w:sz w:val="24"/>
          <w:szCs w:val="24"/>
          <w:lang w:val="en-US"/>
        </w:rPr>
        <w:t xml:space="preserve"> party</w:t>
      </w:r>
    </w:p>
    <w:p w14:paraId="28053B4F" w14:textId="77777777" w:rsidR="00A24301" w:rsidRPr="00A02EAE" w:rsidRDefault="00A24301" w:rsidP="00A24301">
      <w:pPr>
        <w:tabs>
          <w:tab w:val="left" w:pos="-1440"/>
        </w:tabs>
        <w:spacing w:after="0"/>
        <w:ind w:left="2124" w:hanging="2124"/>
        <w:jc w:val="both"/>
        <w:rPr>
          <w:rFonts w:cstheme="minorHAnsi"/>
          <w:sz w:val="24"/>
          <w:szCs w:val="24"/>
          <w:lang w:val="en-US"/>
        </w:rPr>
      </w:pPr>
      <w:r w:rsidRPr="00A02EAE">
        <w:rPr>
          <w:rFonts w:cstheme="minorHAnsi"/>
          <w:sz w:val="24"/>
          <w:szCs w:val="24"/>
          <w:lang w:val="en-US"/>
        </w:rPr>
        <w:tab/>
        <w:t>2 = Affiliated</w:t>
      </w:r>
      <w:r w:rsidR="00334F14" w:rsidRPr="00A02EAE">
        <w:rPr>
          <w:rFonts w:cstheme="minorHAnsi"/>
          <w:sz w:val="24"/>
          <w:szCs w:val="24"/>
          <w:lang w:val="en-US"/>
        </w:rPr>
        <w:t xml:space="preserve"> party</w:t>
      </w:r>
    </w:p>
    <w:p w14:paraId="6BC10024" w14:textId="77777777" w:rsidR="00A24301" w:rsidRPr="00A02EAE" w:rsidRDefault="00A24301" w:rsidP="00A24301">
      <w:pPr>
        <w:tabs>
          <w:tab w:val="left" w:pos="-1440"/>
        </w:tabs>
        <w:spacing w:after="0" w:line="240" w:lineRule="auto"/>
        <w:ind w:left="2126" w:hanging="2126"/>
        <w:jc w:val="both"/>
        <w:rPr>
          <w:rFonts w:cstheme="minorHAnsi"/>
          <w:sz w:val="24"/>
          <w:szCs w:val="24"/>
          <w:lang w:val="en-US"/>
        </w:rPr>
      </w:pPr>
    </w:p>
    <w:p w14:paraId="4175E21D" w14:textId="77777777" w:rsidR="00A24301" w:rsidRPr="00A02EAE" w:rsidRDefault="00A24301" w:rsidP="00A24301">
      <w:pPr>
        <w:tabs>
          <w:tab w:val="left" w:pos="-1440"/>
        </w:tabs>
        <w:ind w:left="2124" w:hanging="2124"/>
        <w:jc w:val="both"/>
        <w:rPr>
          <w:rFonts w:cstheme="minorHAnsi"/>
          <w:b/>
          <w:bCs/>
          <w:sz w:val="24"/>
          <w:szCs w:val="24"/>
          <w:lang w:val="en-US"/>
        </w:rPr>
      </w:pPr>
      <w:r w:rsidRPr="00A02EAE">
        <w:rPr>
          <w:rFonts w:cstheme="minorHAnsi"/>
          <w:b/>
          <w:sz w:val="24"/>
          <w:szCs w:val="24"/>
          <w:lang w:val="en-US"/>
        </w:rPr>
        <w:t>FIELD NUMBER 3</w:t>
      </w:r>
      <w:r w:rsidR="00E6741D" w:rsidRPr="00A02EAE">
        <w:rPr>
          <w:rFonts w:cstheme="minorHAnsi"/>
          <w:b/>
          <w:sz w:val="24"/>
          <w:szCs w:val="24"/>
          <w:lang w:val="en-US"/>
        </w:rPr>
        <w:t>7</w:t>
      </w:r>
      <w:r w:rsidRPr="00A02EAE">
        <w:rPr>
          <w:rFonts w:cstheme="minorHAnsi"/>
          <w:b/>
          <w:sz w:val="24"/>
          <w:szCs w:val="24"/>
          <w:lang w:val="en-US"/>
        </w:rPr>
        <w:t>.0:</w:t>
      </w:r>
      <w:r w:rsidRPr="00A02EAE">
        <w:rPr>
          <w:rFonts w:cstheme="minorHAnsi"/>
          <w:sz w:val="24"/>
          <w:szCs w:val="24"/>
          <w:lang w:val="en-US"/>
        </w:rPr>
        <w:tab/>
      </w:r>
      <w:r w:rsidRPr="00A02EAE">
        <w:rPr>
          <w:rFonts w:cstheme="minorHAnsi"/>
          <w:b/>
          <w:bCs/>
          <w:sz w:val="24"/>
          <w:szCs w:val="24"/>
          <w:lang w:val="en-US"/>
        </w:rPr>
        <w:t>Warehousing Expense</w:t>
      </w:r>
      <w:r w:rsidR="0042722A" w:rsidRPr="00A02EAE">
        <w:rPr>
          <w:rFonts w:cstheme="minorHAnsi"/>
          <w:b/>
          <w:bCs/>
          <w:sz w:val="24"/>
          <w:szCs w:val="24"/>
          <w:lang w:val="en-US"/>
        </w:rPr>
        <w:t xml:space="preserve"> per Unit</w:t>
      </w:r>
      <w:r w:rsidRPr="00A02EAE">
        <w:rPr>
          <w:rFonts w:cstheme="minorHAnsi"/>
          <w:b/>
          <w:bCs/>
          <w:sz w:val="24"/>
          <w:szCs w:val="24"/>
          <w:lang w:val="en-US"/>
        </w:rPr>
        <w:t xml:space="preserve"> – After-sale</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62704435" w14:textId="77777777" w:rsidR="00A24301" w:rsidRPr="00A02EAE" w:rsidRDefault="00A24301" w:rsidP="00A24301">
      <w:pPr>
        <w:tabs>
          <w:tab w:val="left" w:pos="-1440"/>
        </w:tabs>
        <w:spacing w:after="0" w:line="240" w:lineRule="auto"/>
        <w:ind w:left="2126" w:hanging="2126"/>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EDESPARMPS</w:t>
      </w:r>
    </w:p>
    <w:p w14:paraId="07F57EA6" w14:textId="77777777" w:rsidR="00A24301" w:rsidRPr="00A02EAE"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A02EAE" w:rsidRDefault="00A24301" w:rsidP="00A24301">
      <w:pPr>
        <w:ind w:left="2124" w:hanging="2124"/>
        <w:jc w:val="both"/>
        <w:rPr>
          <w:rFonts w:cstheme="minorHAnsi"/>
          <w:b/>
          <w:bCs/>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A02EAE">
        <w:rPr>
          <w:rFonts w:cstheme="minorHAnsi"/>
          <w:sz w:val="24"/>
          <w:szCs w:val="24"/>
          <w:lang w:val="en-US"/>
        </w:rPr>
        <w:t>minus the</w:t>
      </w:r>
      <w:r w:rsidRPr="00A02EAE">
        <w:rPr>
          <w:rFonts w:cstheme="minorHAnsi"/>
          <w:sz w:val="24"/>
          <w:szCs w:val="24"/>
          <w:lang w:val="en-US"/>
        </w:rPr>
        <w:t xml:space="preserve"> reimbursement received from the customer. The indirect expenses must be reported in fields 4</w:t>
      </w:r>
      <w:r w:rsidR="00E6741D" w:rsidRPr="00A02EAE">
        <w:rPr>
          <w:rFonts w:cstheme="minorHAnsi"/>
          <w:sz w:val="24"/>
          <w:szCs w:val="24"/>
          <w:lang w:val="en-US"/>
        </w:rPr>
        <w:t>1</w:t>
      </w:r>
      <w:r w:rsidRPr="00A02EAE">
        <w:rPr>
          <w:rFonts w:cstheme="minorHAnsi"/>
          <w:sz w:val="24"/>
          <w:szCs w:val="24"/>
          <w:lang w:val="en-US"/>
        </w:rPr>
        <w:t>.0 and 4</w:t>
      </w:r>
      <w:r w:rsidR="00E6741D" w:rsidRPr="00A02EAE">
        <w:rPr>
          <w:rFonts w:cstheme="minorHAnsi"/>
          <w:sz w:val="24"/>
          <w:szCs w:val="24"/>
          <w:lang w:val="en-US"/>
        </w:rPr>
        <w:t>2</w:t>
      </w:r>
      <w:r w:rsidRPr="00A02EAE">
        <w:rPr>
          <w:rFonts w:cstheme="minorHAnsi"/>
          <w:sz w:val="24"/>
          <w:szCs w:val="24"/>
          <w:lang w:val="en-US"/>
        </w:rPr>
        <w:t>.0.</w:t>
      </w:r>
    </w:p>
    <w:p w14:paraId="09AB9361"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 xml:space="preserve">Narrative:        </w:t>
      </w:r>
      <w:r w:rsidRPr="00A02EAE">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A02EAE"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A02EAE" w:rsidRDefault="00A24301" w:rsidP="00A24301">
      <w:pPr>
        <w:tabs>
          <w:tab w:val="left" w:pos="-1440"/>
        </w:tabs>
        <w:spacing w:after="0" w:line="240" w:lineRule="auto"/>
        <w:ind w:left="2126" w:hanging="2126"/>
        <w:jc w:val="both"/>
        <w:rPr>
          <w:rFonts w:cstheme="minorHAnsi"/>
          <w:b/>
          <w:sz w:val="24"/>
          <w:szCs w:val="24"/>
          <w:lang w:val="en-US"/>
        </w:rPr>
      </w:pPr>
      <w:r w:rsidRPr="00A02EAE">
        <w:rPr>
          <w:rFonts w:cstheme="minorHAnsi"/>
          <w:b/>
          <w:sz w:val="24"/>
          <w:szCs w:val="24"/>
          <w:lang w:val="en-US"/>
        </w:rPr>
        <w:lastRenderedPageBreak/>
        <w:t xml:space="preserve">FIELD NUMBER </w:t>
      </w:r>
      <w:r w:rsidR="00E6741D" w:rsidRPr="00A02EAE">
        <w:rPr>
          <w:rFonts w:cstheme="minorHAnsi"/>
          <w:b/>
          <w:sz w:val="24"/>
          <w:szCs w:val="24"/>
          <w:lang w:val="en-US"/>
        </w:rPr>
        <w:t>38</w:t>
      </w:r>
      <w:r w:rsidRPr="00A02EAE">
        <w:rPr>
          <w:rFonts w:cstheme="minorHAnsi"/>
          <w:b/>
          <w:sz w:val="24"/>
          <w:szCs w:val="24"/>
          <w:lang w:val="en-US"/>
        </w:rPr>
        <w:t>.0:</w:t>
      </w:r>
      <w:r w:rsidRPr="00A02EAE">
        <w:rPr>
          <w:rFonts w:cstheme="minorHAnsi"/>
          <w:b/>
          <w:sz w:val="24"/>
          <w:szCs w:val="24"/>
          <w:lang w:val="en-US"/>
        </w:rPr>
        <w:tab/>
        <w:t>Advertising Expenses</w:t>
      </w:r>
      <w:r w:rsidR="0042722A" w:rsidRPr="00A02EAE">
        <w:rPr>
          <w:rFonts w:cstheme="minorHAnsi"/>
          <w:b/>
          <w:bCs/>
          <w:sz w:val="24"/>
          <w:szCs w:val="24"/>
          <w:lang w:val="en-US"/>
        </w:rPr>
        <w:t xml:space="preserve"> per Unit</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3B2916AD" w14:textId="77777777" w:rsidR="00A24301" w:rsidRPr="00A02EAE"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A02EAE" w:rsidRDefault="00A24301" w:rsidP="00A24301">
      <w:pPr>
        <w:tabs>
          <w:tab w:val="left" w:pos="-1440"/>
        </w:tabs>
        <w:spacing w:after="0" w:line="240" w:lineRule="auto"/>
        <w:ind w:left="2126" w:hanging="2126"/>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EDESPROP</w:t>
      </w:r>
    </w:p>
    <w:p w14:paraId="6B91AC13" w14:textId="77777777" w:rsidR="00A24301" w:rsidRPr="00A02EAE"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advertising spec</w:t>
      </w:r>
      <w:r w:rsidR="002E4674" w:rsidRPr="00A02EAE">
        <w:rPr>
          <w:rFonts w:cstheme="minorHAnsi"/>
          <w:sz w:val="24"/>
          <w:szCs w:val="24"/>
          <w:lang w:val="en-US"/>
        </w:rPr>
        <w:t xml:space="preserve">ifically for the like product. </w:t>
      </w:r>
      <w:r w:rsidRPr="00A02EAE">
        <w:rPr>
          <w:rFonts w:cstheme="minorHAnsi"/>
          <w:sz w:val="24"/>
          <w:szCs w:val="24"/>
          <w:lang w:val="en-US"/>
        </w:rPr>
        <w:t>This is the cost you incurred to advertise</w:t>
      </w:r>
      <w:r w:rsidR="002E4674" w:rsidRPr="00A02EAE">
        <w:rPr>
          <w:rFonts w:cstheme="minorHAnsi"/>
          <w:sz w:val="24"/>
          <w:szCs w:val="24"/>
          <w:lang w:val="en-US"/>
        </w:rPr>
        <w:t xml:space="preserve"> </w:t>
      </w:r>
      <w:r w:rsidR="0086334B" w:rsidRPr="00A02EAE">
        <w:rPr>
          <w:rFonts w:cstheme="minorHAnsi"/>
          <w:sz w:val="24"/>
          <w:szCs w:val="24"/>
          <w:lang w:val="en-US"/>
        </w:rPr>
        <w:t xml:space="preserve">the like product </w:t>
      </w:r>
      <w:r w:rsidR="002E4674" w:rsidRPr="00A02EAE">
        <w:rPr>
          <w:rFonts w:cstheme="minorHAnsi"/>
          <w:sz w:val="24"/>
          <w:szCs w:val="24"/>
          <w:lang w:val="en-US"/>
        </w:rPr>
        <w:t xml:space="preserve">to your customer’s customers. Report </w:t>
      </w:r>
      <w:r w:rsidRPr="00A02EAE">
        <w:rPr>
          <w:rFonts w:cstheme="minorHAnsi"/>
          <w:sz w:val="24"/>
          <w:szCs w:val="24"/>
          <w:lang w:val="en-US"/>
        </w:rPr>
        <w:t>all advertising expenses incurred to advertise to your customers as part of indirect selling expenses in fields 4</w:t>
      </w:r>
      <w:r w:rsidR="00E6741D" w:rsidRPr="00A02EAE">
        <w:rPr>
          <w:rFonts w:cstheme="minorHAnsi"/>
          <w:sz w:val="24"/>
          <w:szCs w:val="24"/>
          <w:lang w:val="en-US"/>
        </w:rPr>
        <w:t>1</w:t>
      </w:r>
      <w:r w:rsidRPr="00A02EAE">
        <w:rPr>
          <w:rFonts w:cstheme="minorHAnsi"/>
          <w:sz w:val="24"/>
          <w:szCs w:val="24"/>
          <w:lang w:val="en-US"/>
        </w:rPr>
        <w:t>.0 and 4</w:t>
      </w:r>
      <w:r w:rsidR="00E6741D" w:rsidRPr="00A02EAE">
        <w:rPr>
          <w:rFonts w:cstheme="minorHAnsi"/>
          <w:sz w:val="24"/>
          <w:szCs w:val="24"/>
          <w:lang w:val="en-US"/>
        </w:rPr>
        <w:t>2</w:t>
      </w:r>
      <w:r w:rsidRPr="00A02EAE">
        <w:rPr>
          <w:rFonts w:cstheme="minorHAnsi"/>
          <w:sz w:val="24"/>
          <w:szCs w:val="24"/>
          <w:lang w:val="en-US"/>
        </w:rPr>
        <w:t>.0.</w:t>
      </w:r>
    </w:p>
    <w:p w14:paraId="1BB5E8FA"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 xml:space="preserve">FIELD NUMBER </w:t>
      </w:r>
      <w:r w:rsidR="00E6741D" w:rsidRPr="00A02EAE">
        <w:rPr>
          <w:rFonts w:cstheme="minorHAnsi"/>
          <w:b/>
          <w:sz w:val="24"/>
          <w:szCs w:val="24"/>
          <w:lang w:val="en-US"/>
        </w:rPr>
        <w:t>39</w:t>
      </w:r>
      <w:r w:rsidRPr="00A02EAE">
        <w:rPr>
          <w:rFonts w:cstheme="minorHAnsi"/>
          <w:b/>
          <w:sz w:val="24"/>
          <w:szCs w:val="24"/>
          <w:lang w:val="en-US"/>
        </w:rPr>
        <w:t>.0:</w:t>
      </w:r>
      <w:r w:rsidRPr="00A02EAE">
        <w:rPr>
          <w:rFonts w:cstheme="minorHAnsi"/>
          <w:b/>
          <w:sz w:val="24"/>
          <w:szCs w:val="24"/>
          <w:lang w:val="en-US"/>
        </w:rPr>
        <w:tab/>
        <w:t>Technical Service Expense</w:t>
      </w:r>
      <w:r w:rsidR="0042722A" w:rsidRPr="00A02EAE">
        <w:rPr>
          <w:rFonts w:cstheme="minorHAnsi"/>
          <w:b/>
          <w:bCs/>
          <w:sz w:val="24"/>
          <w:szCs w:val="24"/>
          <w:lang w:val="en-US"/>
        </w:rPr>
        <w:t xml:space="preserve"> per Unit</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4EE305EA"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EDESPASS</w:t>
      </w:r>
    </w:p>
    <w:p w14:paraId="7666B10E"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w:t>
      </w:r>
      <w:r w:rsidRPr="00A02EAE">
        <w:rPr>
          <w:rFonts w:cstheme="minorHAnsi"/>
          <w:bCs/>
          <w:sz w:val="24"/>
          <w:szCs w:val="24"/>
          <w:lang w:val="en-US"/>
        </w:rPr>
        <w:t>technical services</w:t>
      </w:r>
      <w:r w:rsidRPr="00A02EAE">
        <w:rPr>
          <w:rFonts w:cstheme="minorHAnsi"/>
          <w:sz w:val="24"/>
          <w:szCs w:val="24"/>
          <w:lang w:val="en-US"/>
        </w:rPr>
        <w:t>.  I</w:t>
      </w:r>
      <w:r w:rsidR="00C02C50" w:rsidRPr="00A02EAE">
        <w:rPr>
          <w:rFonts w:cstheme="minorHAnsi"/>
          <w:sz w:val="24"/>
          <w:szCs w:val="24"/>
          <w:lang w:val="en-US"/>
        </w:rPr>
        <w:t>nclude only the direct expense minus the</w:t>
      </w:r>
      <w:r w:rsidRPr="00A02EAE">
        <w:rPr>
          <w:rFonts w:cstheme="minorHAnsi"/>
          <w:sz w:val="24"/>
          <w:szCs w:val="24"/>
          <w:lang w:val="en-US"/>
        </w:rPr>
        <w:t xml:space="preserve"> reimbursement received from the customer.  Report indirect technical service expenses as part of indirect selling expenses in fields 4</w:t>
      </w:r>
      <w:r w:rsidR="00E6741D" w:rsidRPr="00A02EAE">
        <w:rPr>
          <w:rFonts w:cstheme="minorHAnsi"/>
          <w:sz w:val="24"/>
          <w:szCs w:val="24"/>
          <w:lang w:val="en-US"/>
        </w:rPr>
        <w:t>1</w:t>
      </w:r>
      <w:r w:rsidRPr="00A02EAE">
        <w:rPr>
          <w:rFonts w:cstheme="minorHAnsi"/>
          <w:sz w:val="24"/>
          <w:szCs w:val="24"/>
          <w:lang w:val="en-US"/>
        </w:rPr>
        <w:t>.0 and 4</w:t>
      </w:r>
      <w:r w:rsidR="00E6741D" w:rsidRPr="00A02EAE">
        <w:rPr>
          <w:rFonts w:cstheme="minorHAnsi"/>
          <w:sz w:val="24"/>
          <w:szCs w:val="24"/>
          <w:lang w:val="en-US"/>
        </w:rPr>
        <w:t>2</w:t>
      </w:r>
      <w:r w:rsidRPr="00A02EAE">
        <w:rPr>
          <w:rFonts w:cstheme="minorHAnsi"/>
          <w:sz w:val="24"/>
          <w:szCs w:val="24"/>
          <w:lang w:val="en-US"/>
        </w:rPr>
        <w:t>.0.</w:t>
      </w:r>
    </w:p>
    <w:p w14:paraId="5CA35820"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technical services provided, that directly relate</w:t>
      </w:r>
      <w:r w:rsidR="006E7A35" w:rsidRPr="00A02EAE">
        <w:rPr>
          <w:rFonts w:cstheme="minorHAnsi"/>
          <w:sz w:val="24"/>
          <w:szCs w:val="24"/>
          <w:lang w:val="en-US"/>
        </w:rPr>
        <w:t xml:space="preserve"> to sales of the like product. </w:t>
      </w:r>
      <w:r w:rsidRPr="00A02EAE">
        <w:rPr>
          <w:rFonts w:cstheme="minorHAnsi"/>
          <w:sz w:val="24"/>
          <w:szCs w:val="24"/>
          <w:lang w:val="en-US"/>
        </w:rPr>
        <w:t>Describe any reimbursemen</w:t>
      </w:r>
      <w:r w:rsidR="006E7A35" w:rsidRPr="00A02EAE">
        <w:rPr>
          <w:rFonts w:cstheme="minorHAnsi"/>
          <w:sz w:val="24"/>
          <w:szCs w:val="24"/>
          <w:lang w:val="en-US"/>
        </w:rPr>
        <w:t xml:space="preserve">t received for these services. </w:t>
      </w:r>
      <w:r w:rsidRPr="00A02EAE">
        <w:rPr>
          <w:rFonts w:cstheme="minorHAnsi"/>
          <w:sz w:val="24"/>
          <w:szCs w:val="24"/>
          <w:lang w:val="en-US"/>
        </w:rPr>
        <w:t xml:space="preserve">Provide lists of the direct and indirect expenses incurred and </w:t>
      </w:r>
      <w:r w:rsidR="006E7A35" w:rsidRPr="00A02EAE">
        <w:rPr>
          <w:rFonts w:cstheme="minorHAnsi"/>
          <w:sz w:val="24"/>
          <w:szCs w:val="24"/>
          <w:lang w:val="en-US"/>
        </w:rPr>
        <w:t xml:space="preserve">include </w:t>
      </w:r>
      <w:r w:rsidRPr="00A02EAE">
        <w:rPr>
          <w:rFonts w:cstheme="minorHAnsi"/>
          <w:sz w:val="24"/>
          <w:szCs w:val="24"/>
          <w:lang w:val="en-US"/>
        </w:rPr>
        <w:t>worksheets demonstrating the allocation of direct expense</w:t>
      </w:r>
      <w:r w:rsidR="006E7A35" w:rsidRPr="00A02EAE">
        <w:rPr>
          <w:rFonts w:cstheme="minorHAnsi"/>
          <w:sz w:val="24"/>
          <w:szCs w:val="24"/>
          <w:lang w:val="en-US"/>
        </w:rPr>
        <w:t>s</w:t>
      </w:r>
      <w:r w:rsidRPr="00A02EAE">
        <w:rPr>
          <w:rFonts w:cstheme="minorHAnsi"/>
          <w:sz w:val="24"/>
          <w:szCs w:val="24"/>
          <w:lang w:val="en-US"/>
        </w:rPr>
        <w:t xml:space="preserve"> to each sale of the like product.</w:t>
      </w:r>
    </w:p>
    <w:p w14:paraId="0178AF27" w14:textId="77777777" w:rsidR="0027346B" w:rsidRPr="00A02EAE" w:rsidRDefault="0027346B" w:rsidP="00035C9A">
      <w:pPr>
        <w:spacing w:after="0" w:line="240" w:lineRule="auto"/>
        <w:rPr>
          <w:rFonts w:cstheme="minorHAnsi"/>
          <w:b/>
          <w:sz w:val="24"/>
          <w:szCs w:val="24"/>
          <w:lang w:val="en-US"/>
        </w:rPr>
      </w:pPr>
    </w:p>
    <w:p w14:paraId="0DE41163" w14:textId="77777777" w:rsidR="00A24301" w:rsidRPr="00A02EAE" w:rsidRDefault="0027346B" w:rsidP="00A24301">
      <w:pPr>
        <w:rPr>
          <w:rFonts w:cstheme="minorHAnsi"/>
          <w:b/>
          <w:sz w:val="24"/>
          <w:szCs w:val="24"/>
          <w:lang w:val="en-US"/>
        </w:rPr>
      </w:pPr>
      <w:r w:rsidRPr="00A02EAE">
        <w:rPr>
          <w:rFonts w:cstheme="minorHAnsi"/>
          <w:b/>
          <w:sz w:val="24"/>
          <w:szCs w:val="24"/>
          <w:lang w:val="en-US"/>
        </w:rPr>
        <w:t>FIELD NUMER</w:t>
      </w:r>
      <w:r w:rsidR="00A24301" w:rsidRPr="00A02EAE">
        <w:rPr>
          <w:rFonts w:cstheme="minorHAnsi"/>
          <w:b/>
          <w:sz w:val="24"/>
          <w:szCs w:val="24"/>
          <w:lang w:val="en-US"/>
        </w:rPr>
        <w:t xml:space="preserve"> 4</w:t>
      </w:r>
      <w:r w:rsidR="00E6741D" w:rsidRPr="00A02EAE">
        <w:rPr>
          <w:rFonts w:cstheme="minorHAnsi"/>
          <w:b/>
          <w:sz w:val="24"/>
          <w:szCs w:val="24"/>
          <w:lang w:val="en-US"/>
        </w:rPr>
        <w:t>0</w:t>
      </w:r>
      <w:r w:rsidR="00A24301" w:rsidRPr="00A02EAE">
        <w:rPr>
          <w:rFonts w:cstheme="minorHAnsi"/>
          <w:b/>
          <w:sz w:val="24"/>
          <w:szCs w:val="24"/>
          <w:lang w:val="en-US"/>
        </w:rPr>
        <w:t>.(1-n):</w:t>
      </w:r>
      <w:r w:rsidR="00A24301" w:rsidRPr="00A02EAE">
        <w:rPr>
          <w:rFonts w:cstheme="minorHAnsi"/>
          <w:b/>
          <w:sz w:val="24"/>
          <w:szCs w:val="24"/>
          <w:lang w:val="en-US"/>
        </w:rPr>
        <w:tab/>
      </w:r>
      <w:r w:rsidR="00A24301" w:rsidRPr="00A02EAE">
        <w:rPr>
          <w:rFonts w:cstheme="minorHAnsi"/>
          <w:b/>
          <w:bCs/>
          <w:sz w:val="24"/>
          <w:szCs w:val="24"/>
          <w:lang w:val="en-US"/>
        </w:rPr>
        <w:t>Other Direct Selling Expenses</w:t>
      </w:r>
      <w:r w:rsidR="0042722A" w:rsidRPr="00A02EAE">
        <w:rPr>
          <w:rFonts w:cstheme="minorHAnsi"/>
          <w:b/>
          <w:bCs/>
          <w:sz w:val="24"/>
          <w:szCs w:val="24"/>
          <w:lang w:val="en-US"/>
        </w:rPr>
        <w:t xml:space="preserve"> per Unit</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017BA882"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EDESPODIR (1-n)</w:t>
      </w:r>
    </w:p>
    <w:p w14:paraId="7FFC4246"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other direct selling expenses you incurred </w:t>
      </w:r>
      <w:r w:rsidR="00F14E0C" w:rsidRPr="00A02EAE">
        <w:rPr>
          <w:rFonts w:cstheme="minorHAnsi"/>
          <w:sz w:val="24"/>
          <w:szCs w:val="24"/>
          <w:lang w:val="en-US"/>
        </w:rPr>
        <w:t>in the</w:t>
      </w:r>
      <w:r w:rsidRPr="00A02EAE">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A02EAE">
        <w:rPr>
          <w:rFonts w:cstheme="minorHAnsi"/>
          <w:sz w:val="24"/>
          <w:szCs w:val="24"/>
          <w:lang w:val="en-US"/>
        </w:rPr>
        <w:t>minus the</w:t>
      </w:r>
      <w:r w:rsidRPr="00A02EAE">
        <w:rPr>
          <w:rFonts w:cstheme="minorHAnsi"/>
          <w:sz w:val="24"/>
          <w:szCs w:val="24"/>
          <w:lang w:val="en-US"/>
        </w:rPr>
        <w:t xml:space="preserve"> reimbursement received from the customer.</w:t>
      </w:r>
    </w:p>
    <w:p w14:paraId="0B878516"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A02EAE">
        <w:rPr>
          <w:rFonts w:cstheme="minorHAnsi"/>
          <w:sz w:val="24"/>
          <w:szCs w:val="24"/>
          <w:lang w:val="en-US"/>
        </w:rPr>
        <w:t xml:space="preserve"> </w:t>
      </w:r>
      <w:r w:rsidRPr="00A02EAE">
        <w:rPr>
          <w:rFonts w:cstheme="minorHAnsi"/>
          <w:sz w:val="24"/>
          <w:szCs w:val="24"/>
          <w:lang w:val="en-US"/>
        </w:rPr>
        <w:t>a worksheet demonstrating the allocation of the direct expense to each sale of the like product.</w:t>
      </w:r>
    </w:p>
    <w:p w14:paraId="690957CF"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A02EAE" w:rsidRDefault="00A24301" w:rsidP="0042722A">
      <w:pPr>
        <w:tabs>
          <w:tab w:val="left" w:pos="-1440"/>
        </w:tabs>
        <w:ind w:left="2832" w:hanging="2832"/>
        <w:jc w:val="both"/>
        <w:rPr>
          <w:rFonts w:cstheme="minorHAnsi"/>
          <w:b/>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1</w:t>
      </w:r>
      <w:r w:rsidRPr="00A02EAE">
        <w:rPr>
          <w:rFonts w:cstheme="minorHAnsi"/>
          <w:b/>
          <w:sz w:val="24"/>
          <w:szCs w:val="24"/>
          <w:lang w:val="en-US"/>
        </w:rPr>
        <w:t>.0:</w:t>
      </w:r>
      <w:r w:rsidRPr="00A02EAE">
        <w:rPr>
          <w:rFonts w:cstheme="minorHAnsi"/>
          <w:b/>
          <w:sz w:val="24"/>
          <w:szCs w:val="24"/>
          <w:lang w:val="en-US"/>
        </w:rPr>
        <w:tab/>
        <w:t>Indirect Selling Expenses</w:t>
      </w:r>
      <w:r w:rsidR="0042722A" w:rsidRPr="00A02EAE">
        <w:rPr>
          <w:rFonts w:cstheme="minorHAnsi"/>
          <w:b/>
          <w:bCs/>
          <w:sz w:val="24"/>
          <w:szCs w:val="24"/>
          <w:lang w:val="en-US"/>
        </w:rPr>
        <w:t xml:space="preserve"> per Unit</w:t>
      </w:r>
      <w:r w:rsidRPr="00A02EAE">
        <w:rPr>
          <w:rFonts w:cstheme="minorHAnsi"/>
          <w:b/>
          <w:sz w:val="24"/>
          <w:szCs w:val="24"/>
          <w:lang w:val="en-US"/>
        </w:rPr>
        <w:t xml:space="preserve"> Incurred in the </w:t>
      </w:r>
      <w:r w:rsidR="00023431" w:rsidRPr="00A02EAE">
        <w:rPr>
          <w:rFonts w:cstheme="minorHAnsi"/>
          <w:b/>
          <w:sz w:val="24"/>
          <w:szCs w:val="24"/>
          <w:lang w:val="en-US"/>
        </w:rPr>
        <w:t xml:space="preserve">Country of </w:t>
      </w:r>
      <w:r w:rsidR="00F66541" w:rsidRPr="00A02EAE">
        <w:rPr>
          <w:rFonts w:cstheme="minorHAnsi"/>
          <w:b/>
          <w:sz w:val="24"/>
          <w:szCs w:val="24"/>
          <w:lang w:val="en-US"/>
        </w:rPr>
        <w:t>M</w:t>
      </w:r>
      <w:r w:rsidR="00023431" w:rsidRPr="00A02EAE">
        <w:rPr>
          <w:rFonts w:cstheme="minorHAnsi"/>
          <w:b/>
          <w:sz w:val="24"/>
          <w:szCs w:val="24"/>
          <w:lang w:val="en-US"/>
        </w:rPr>
        <w:t>anufacturing</w:t>
      </w:r>
      <w:r w:rsidR="00F66541" w:rsidRPr="00A02EAE">
        <w:rPr>
          <w:rFonts w:cstheme="minorHAnsi"/>
          <w:b/>
          <w:sz w:val="24"/>
          <w:szCs w:val="24"/>
          <w:lang w:val="en-US"/>
        </w:rPr>
        <w:t xml:space="preserve"> </w:t>
      </w:r>
      <w:r w:rsidR="00617151" w:rsidRPr="00A02EAE">
        <w:rPr>
          <w:rFonts w:cstheme="minorHAnsi"/>
          <w:b/>
          <w:bCs/>
          <w:sz w:val="24"/>
          <w:szCs w:val="24"/>
          <w:lang w:val="en-US"/>
        </w:rPr>
        <w:t>(</w:t>
      </w:r>
      <w:r w:rsidR="00DF5298" w:rsidRPr="00A02EAE">
        <w:rPr>
          <w:rFonts w:cstheme="minorHAnsi"/>
          <w:b/>
          <w:bCs/>
          <w:sz w:val="24"/>
          <w:szCs w:val="24"/>
          <w:lang w:val="en-US"/>
        </w:rPr>
        <w:t>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4709DC61"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lastRenderedPageBreak/>
        <w:t>Field Name:</w:t>
      </w:r>
      <w:r w:rsidRPr="00A02EAE">
        <w:rPr>
          <w:rFonts w:cstheme="minorHAnsi"/>
          <w:sz w:val="24"/>
          <w:szCs w:val="24"/>
          <w:lang w:val="en-US"/>
        </w:rPr>
        <w:tab/>
        <w:t>EDESPIND</w:t>
      </w:r>
    </w:p>
    <w:p w14:paraId="605841D0"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indirect selling expenses (e.g., sales office rent and salesmen’s salaries) incurred </w:t>
      </w:r>
      <w:r w:rsidR="00A3282A" w:rsidRPr="00A02EAE">
        <w:rPr>
          <w:rFonts w:cstheme="minorHAnsi"/>
          <w:sz w:val="24"/>
          <w:szCs w:val="24"/>
          <w:lang w:val="en-US"/>
        </w:rPr>
        <w:t>in the sale</w:t>
      </w:r>
      <w:r w:rsidR="00F14E0C" w:rsidRPr="00A02EAE">
        <w:rPr>
          <w:rFonts w:cstheme="minorHAnsi"/>
          <w:sz w:val="24"/>
          <w:szCs w:val="24"/>
          <w:lang w:val="en-US"/>
        </w:rPr>
        <w:t>s</w:t>
      </w:r>
      <w:r w:rsidR="00A3282A" w:rsidRPr="00A02EAE">
        <w:rPr>
          <w:rFonts w:cstheme="minorHAnsi"/>
          <w:sz w:val="24"/>
          <w:szCs w:val="24"/>
          <w:lang w:val="en-US"/>
        </w:rPr>
        <w:t xml:space="preserve"> of the product </w:t>
      </w:r>
      <w:r w:rsidRPr="00A02EAE">
        <w:rPr>
          <w:rFonts w:cstheme="minorHAnsi"/>
          <w:sz w:val="24"/>
          <w:szCs w:val="24"/>
          <w:lang w:val="en-US"/>
        </w:rPr>
        <w:t xml:space="preserve">in the foreign market.  Where indirect selling expenses have been </w:t>
      </w:r>
      <w:r w:rsidR="00495ED4" w:rsidRPr="00A02EAE">
        <w:rPr>
          <w:rFonts w:cstheme="minorHAnsi"/>
          <w:sz w:val="24"/>
          <w:szCs w:val="24"/>
          <w:lang w:val="en-US"/>
        </w:rPr>
        <w:t>paid</w:t>
      </w:r>
      <w:r w:rsidRPr="00A02EAE">
        <w:rPr>
          <w:rFonts w:cstheme="minorHAnsi"/>
          <w:sz w:val="24"/>
          <w:szCs w:val="24"/>
          <w:lang w:val="en-US"/>
        </w:rPr>
        <w:t xml:space="preserve"> </w:t>
      </w:r>
      <w:r w:rsidR="00495ED4" w:rsidRPr="00A02EAE">
        <w:rPr>
          <w:rFonts w:cstheme="minorHAnsi"/>
          <w:sz w:val="24"/>
          <w:szCs w:val="24"/>
          <w:lang w:val="en-US"/>
        </w:rPr>
        <w:t xml:space="preserve">by </w:t>
      </w:r>
      <w:r w:rsidRPr="00A02EAE">
        <w:rPr>
          <w:rFonts w:cstheme="minorHAnsi"/>
          <w:sz w:val="24"/>
          <w:szCs w:val="24"/>
          <w:lang w:val="en-US"/>
        </w:rPr>
        <w:t xml:space="preserve">the producer </w:t>
      </w:r>
      <w:r w:rsidR="00495ED4" w:rsidRPr="00A02EAE">
        <w:rPr>
          <w:rFonts w:cstheme="minorHAnsi"/>
          <w:sz w:val="24"/>
          <w:szCs w:val="24"/>
          <w:lang w:val="en-US"/>
        </w:rPr>
        <w:t>or by</w:t>
      </w:r>
      <w:r w:rsidRPr="00A02EAE">
        <w:rPr>
          <w:rFonts w:cstheme="minorHAnsi"/>
          <w:sz w:val="24"/>
          <w:szCs w:val="24"/>
          <w:lang w:val="en-US"/>
        </w:rPr>
        <w:t xml:space="preserve"> an affiliated reseller, create separate fields for the expenses of each company.</w:t>
      </w:r>
    </w:p>
    <w:p w14:paraId="34E1BAD4"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A02EAE">
        <w:rPr>
          <w:rFonts w:cstheme="minorHAnsi"/>
          <w:sz w:val="24"/>
          <w:szCs w:val="24"/>
          <w:lang w:val="en-US"/>
        </w:rPr>
        <w:t xml:space="preserve">as well as those excluded from the condition established in fields </w:t>
      </w:r>
      <w:r w:rsidRPr="00A02EAE">
        <w:rPr>
          <w:rFonts w:cstheme="minorHAnsi"/>
          <w:sz w:val="24"/>
          <w:szCs w:val="24"/>
          <w:lang w:val="en-US"/>
        </w:rPr>
        <w:t>3</w:t>
      </w:r>
      <w:r w:rsidR="00E6741D" w:rsidRPr="00A02EAE">
        <w:rPr>
          <w:rFonts w:cstheme="minorHAnsi"/>
          <w:sz w:val="24"/>
          <w:szCs w:val="24"/>
          <w:lang w:val="en-US"/>
        </w:rPr>
        <w:t>7</w:t>
      </w:r>
      <w:r w:rsidRPr="00A02EAE">
        <w:rPr>
          <w:rFonts w:cstheme="minorHAnsi"/>
          <w:sz w:val="24"/>
          <w:szCs w:val="24"/>
          <w:lang w:val="en-US"/>
        </w:rPr>
        <w:t>.0 through 4</w:t>
      </w:r>
      <w:r w:rsidR="00E6741D" w:rsidRPr="00A02EAE">
        <w:rPr>
          <w:rFonts w:cstheme="minorHAnsi"/>
          <w:sz w:val="24"/>
          <w:szCs w:val="24"/>
          <w:lang w:val="en-US"/>
        </w:rPr>
        <w:t>0</w:t>
      </w:r>
      <w:r w:rsidRPr="00A02EAE">
        <w:rPr>
          <w:rFonts w:cstheme="minorHAnsi"/>
          <w:sz w:val="24"/>
          <w:szCs w:val="24"/>
          <w:lang w:val="en-US"/>
        </w:rPr>
        <w:t>.(1-n).  Where more than one company incurred indirect selling expenses, submit separate worksheets for each.</w:t>
      </w:r>
    </w:p>
    <w:p w14:paraId="52C930EE"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A02EAE" w:rsidRDefault="00A24301" w:rsidP="0042722A">
      <w:pPr>
        <w:tabs>
          <w:tab w:val="left" w:pos="-1440"/>
        </w:tabs>
        <w:ind w:left="2832" w:hanging="2832"/>
        <w:jc w:val="both"/>
        <w:rPr>
          <w:rFonts w:cstheme="minorHAnsi"/>
          <w:b/>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2</w:t>
      </w:r>
      <w:r w:rsidRPr="00A02EAE">
        <w:rPr>
          <w:rFonts w:cstheme="minorHAnsi"/>
          <w:b/>
          <w:sz w:val="24"/>
          <w:szCs w:val="24"/>
          <w:lang w:val="en-US"/>
        </w:rPr>
        <w:t>.0:</w:t>
      </w:r>
      <w:r w:rsidRPr="00A02EAE">
        <w:rPr>
          <w:rFonts w:cstheme="minorHAnsi"/>
          <w:b/>
          <w:sz w:val="24"/>
          <w:szCs w:val="24"/>
          <w:lang w:val="en-US"/>
        </w:rPr>
        <w:tab/>
        <w:t>Indirect Selling Expenses</w:t>
      </w:r>
      <w:r w:rsidR="0042722A" w:rsidRPr="00A02EAE">
        <w:rPr>
          <w:rFonts w:cstheme="minorHAnsi"/>
          <w:b/>
          <w:bCs/>
          <w:sz w:val="24"/>
          <w:szCs w:val="24"/>
          <w:lang w:val="en-US"/>
        </w:rPr>
        <w:t xml:space="preserve"> per Unit</w:t>
      </w:r>
      <w:r w:rsidRPr="00A02EAE">
        <w:rPr>
          <w:rFonts w:cstheme="minorHAnsi"/>
          <w:b/>
          <w:sz w:val="24"/>
          <w:szCs w:val="24"/>
          <w:lang w:val="en-US"/>
        </w:rPr>
        <w:t xml:space="preserve"> Incurred in Brazil </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078901B8"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EDESPINDBRA</w:t>
      </w:r>
    </w:p>
    <w:p w14:paraId="2E139815"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indirect selling expenses (e.g., sales office rent and salesmen’s salaries) incurred </w:t>
      </w:r>
      <w:r w:rsidR="00F14E0C" w:rsidRPr="00A02EAE">
        <w:rPr>
          <w:rFonts w:cstheme="minorHAnsi"/>
          <w:sz w:val="24"/>
          <w:szCs w:val="24"/>
          <w:lang w:val="en-US"/>
        </w:rPr>
        <w:t>in the sales of</w:t>
      </w:r>
      <w:r w:rsidRPr="00A02EAE">
        <w:rPr>
          <w:rFonts w:cstheme="minorHAnsi"/>
          <w:sz w:val="24"/>
          <w:szCs w:val="24"/>
          <w:lang w:val="en-US"/>
        </w:rPr>
        <w:t xml:space="preserve"> the product in the Brazilian market.  Where indirect selling expenses have</w:t>
      </w:r>
      <w:r w:rsidR="00F14E0C" w:rsidRPr="00A02EAE">
        <w:rPr>
          <w:rFonts w:cstheme="minorHAnsi"/>
          <w:sz w:val="24"/>
          <w:szCs w:val="24"/>
          <w:lang w:val="en-US"/>
        </w:rPr>
        <w:t xml:space="preserve"> been incurred by the producer or by</w:t>
      </w:r>
      <w:r w:rsidRPr="00A02EAE">
        <w:rPr>
          <w:rFonts w:cstheme="minorHAnsi"/>
          <w:sz w:val="24"/>
          <w:szCs w:val="24"/>
          <w:lang w:val="en-US"/>
        </w:rPr>
        <w:t xml:space="preserve"> an affiliated reseller, create separate fields for the expenses of each company.</w:t>
      </w:r>
    </w:p>
    <w:p w14:paraId="40BE25DC"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A02EAE">
        <w:rPr>
          <w:rFonts w:cstheme="minorHAnsi"/>
          <w:sz w:val="24"/>
          <w:szCs w:val="24"/>
          <w:lang w:val="en-US"/>
        </w:rPr>
        <w:t xml:space="preserve">ose excluded from the condition established </w:t>
      </w:r>
      <w:r w:rsidRPr="00A02EAE">
        <w:rPr>
          <w:rFonts w:cstheme="minorHAnsi"/>
          <w:sz w:val="24"/>
          <w:szCs w:val="24"/>
          <w:lang w:val="en-US"/>
        </w:rPr>
        <w:t>in fields 3</w:t>
      </w:r>
      <w:r w:rsidR="00E6741D" w:rsidRPr="00A02EAE">
        <w:rPr>
          <w:rFonts w:cstheme="minorHAnsi"/>
          <w:sz w:val="24"/>
          <w:szCs w:val="24"/>
          <w:lang w:val="en-US"/>
        </w:rPr>
        <w:t>7</w:t>
      </w:r>
      <w:r w:rsidRPr="00A02EAE">
        <w:rPr>
          <w:rFonts w:cstheme="minorHAnsi"/>
          <w:sz w:val="24"/>
          <w:szCs w:val="24"/>
          <w:lang w:val="en-US"/>
        </w:rPr>
        <w:t>.0 through 4</w:t>
      </w:r>
      <w:r w:rsidR="00E6741D" w:rsidRPr="00A02EAE">
        <w:rPr>
          <w:rFonts w:cstheme="minorHAnsi"/>
          <w:sz w:val="24"/>
          <w:szCs w:val="24"/>
          <w:lang w:val="en-US"/>
        </w:rPr>
        <w:t>0</w:t>
      </w:r>
      <w:r w:rsidRPr="00A02EAE">
        <w:rPr>
          <w:rFonts w:cstheme="minorHAnsi"/>
          <w:sz w:val="24"/>
          <w:szCs w:val="24"/>
          <w:lang w:val="en-US"/>
        </w:rPr>
        <w:t>.(1-n).  Where more than one company incurred indirect selling expenses, submit separate worksheets for each.</w:t>
      </w:r>
    </w:p>
    <w:p w14:paraId="59BF46A8" w14:textId="77777777" w:rsidR="0027346B" w:rsidRPr="00A02EAE" w:rsidRDefault="0027346B" w:rsidP="00035C9A">
      <w:pPr>
        <w:spacing w:after="0" w:line="240" w:lineRule="auto"/>
        <w:rPr>
          <w:rFonts w:cstheme="minorHAnsi"/>
          <w:b/>
          <w:sz w:val="24"/>
          <w:szCs w:val="24"/>
          <w:lang w:val="en-US"/>
        </w:rPr>
      </w:pPr>
    </w:p>
    <w:p w14:paraId="1A067DCA" w14:textId="77777777" w:rsidR="00B54E60" w:rsidRPr="00A02EAE" w:rsidRDefault="00B54E60" w:rsidP="00035C9A">
      <w:pPr>
        <w:spacing w:after="0" w:line="240" w:lineRule="auto"/>
        <w:rPr>
          <w:rFonts w:cstheme="minorHAnsi"/>
          <w:b/>
          <w:sz w:val="24"/>
          <w:szCs w:val="24"/>
          <w:lang w:val="en-US"/>
        </w:rPr>
      </w:pPr>
    </w:p>
    <w:p w14:paraId="0614714C" w14:textId="77777777" w:rsidR="00A24301" w:rsidRPr="00A02EAE" w:rsidRDefault="00A24301" w:rsidP="0042722A">
      <w:pPr>
        <w:ind w:left="2832" w:hanging="2832"/>
        <w:rPr>
          <w:rFonts w:cstheme="minorHAnsi"/>
          <w:b/>
          <w:bCs/>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3</w:t>
      </w:r>
      <w:r w:rsidRPr="00A02EAE">
        <w:rPr>
          <w:rFonts w:cstheme="minorHAnsi"/>
          <w:b/>
          <w:sz w:val="24"/>
          <w:szCs w:val="24"/>
          <w:lang w:val="en-US"/>
        </w:rPr>
        <w:t>.0:</w:t>
      </w:r>
      <w:r w:rsidR="00DF5298" w:rsidRPr="00A02EAE">
        <w:rPr>
          <w:rFonts w:cstheme="minorHAnsi"/>
          <w:b/>
          <w:sz w:val="24"/>
          <w:szCs w:val="24"/>
          <w:lang w:val="en-US"/>
        </w:rPr>
        <w:tab/>
      </w:r>
      <w:r w:rsidRPr="00A02EAE">
        <w:rPr>
          <w:rFonts w:cstheme="minorHAnsi"/>
          <w:b/>
          <w:bCs/>
          <w:sz w:val="24"/>
          <w:szCs w:val="24"/>
          <w:lang w:val="en-US"/>
        </w:rPr>
        <w:t xml:space="preserve">Inventory Carrying Costs </w:t>
      </w:r>
      <w:r w:rsidR="0042722A" w:rsidRPr="00A02EAE">
        <w:rPr>
          <w:rFonts w:cstheme="minorHAnsi"/>
          <w:b/>
          <w:bCs/>
          <w:sz w:val="24"/>
          <w:szCs w:val="24"/>
          <w:lang w:val="en-US"/>
        </w:rPr>
        <w:t xml:space="preserve">per Unit </w:t>
      </w:r>
      <w:r w:rsidRPr="00A02EAE">
        <w:rPr>
          <w:rFonts w:cstheme="minorHAnsi"/>
          <w:b/>
          <w:bCs/>
          <w:sz w:val="24"/>
          <w:szCs w:val="24"/>
          <w:lang w:val="en-US"/>
        </w:rPr>
        <w:t xml:space="preserve">in the </w:t>
      </w:r>
      <w:r w:rsidR="00023431" w:rsidRPr="00A02EAE">
        <w:rPr>
          <w:rFonts w:cstheme="minorHAnsi"/>
          <w:b/>
          <w:bCs/>
          <w:sz w:val="24"/>
          <w:szCs w:val="24"/>
          <w:lang w:val="en-US"/>
        </w:rPr>
        <w:t>Country of manufacturing</w:t>
      </w:r>
      <w:r w:rsidR="00DF5298" w:rsidRPr="00A02EAE">
        <w:rPr>
          <w:rFonts w:cstheme="minorHAnsi"/>
          <w:b/>
          <w:bCs/>
          <w:sz w:val="24"/>
          <w:szCs w:val="24"/>
          <w:lang w:val="en-US"/>
        </w:rPr>
        <w:t>(currency/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594B2BF4" w14:textId="77777777" w:rsidR="00A24301" w:rsidRPr="00A02EAE" w:rsidRDefault="00A24301" w:rsidP="00A24301">
      <w:pPr>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r>
      <w:r w:rsidRPr="00A02EAE">
        <w:rPr>
          <w:rFonts w:cstheme="minorHAnsi"/>
          <w:bCs/>
          <w:sz w:val="24"/>
          <w:szCs w:val="24"/>
          <w:lang w:val="en-US"/>
        </w:rPr>
        <w:tab/>
        <w:t>EDESPEST</w:t>
      </w:r>
    </w:p>
    <w:p w14:paraId="33E20416"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Report the unit opport</w:t>
      </w:r>
      <w:r w:rsidR="004F76A9" w:rsidRPr="00A02EAE">
        <w:rPr>
          <w:rFonts w:cstheme="minorHAnsi"/>
          <w:sz w:val="24"/>
          <w:szCs w:val="24"/>
          <w:lang w:val="en-US"/>
        </w:rPr>
        <w:t>unit</w:t>
      </w:r>
      <w:r w:rsidR="00801D32" w:rsidRPr="00A02EAE">
        <w:rPr>
          <w:rFonts w:cstheme="minorHAnsi"/>
          <w:sz w:val="24"/>
          <w:szCs w:val="24"/>
          <w:lang w:val="en-US"/>
        </w:rPr>
        <w:t>y</w:t>
      </w:r>
      <w:r w:rsidRPr="00A02EAE">
        <w:rPr>
          <w:rFonts w:cstheme="minorHAnsi"/>
          <w:sz w:val="24"/>
          <w:szCs w:val="24"/>
          <w:lang w:val="en-US"/>
        </w:rPr>
        <w:t xml:space="preserve"> cost incurred from the time of final production in the </w:t>
      </w:r>
      <w:r w:rsidR="00023431" w:rsidRPr="00A02EAE">
        <w:rPr>
          <w:rFonts w:cstheme="minorHAnsi"/>
          <w:sz w:val="24"/>
          <w:szCs w:val="24"/>
          <w:lang w:val="en-US"/>
        </w:rPr>
        <w:t>country of manufacturing</w:t>
      </w:r>
      <w:r w:rsidR="00E6741D" w:rsidRPr="00A02EAE">
        <w:rPr>
          <w:rFonts w:cstheme="minorHAnsi"/>
          <w:sz w:val="24"/>
          <w:szCs w:val="24"/>
          <w:lang w:val="en-US"/>
        </w:rPr>
        <w:t xml:space="preserve"> </w:t>
      </w:r>
      <w:r w:rsidRPr="00A02EAE">
        <w:rPr>
          <w:rFonts w:cstheme="minorHAnsi"/>
          <w:sz w:val="24"/>
          <w:szCs w:val="24"/>
          <w:lang w:val="en-US"/>
        </w:rPr>
        <w:t>to the time of shipment to Brazil, computed at the actual cost of short-term debt</w:t>
      </w:r>
      <w:r w:rsidR="00801D32" w:rsidRPr="00A02EAE">
        <w:rPr>
          <w:rFonts w:cstheme="minorHAnsi"/>
          <w:sz w:val="24"/>
          <w:szCs w:val="24"/>
          <w:lang w:val="en-US"/>
        </w:rPr>
        <w:t xml:space="preserve"> incurred by your company</w:t>
      </w:r>
      <w:r w:rsidRPr="00A02EAE">
        <w:rPr>
          <w:rFonts w:cstheme="minorHAnsi"/>
          <w:sz w:val="24"/>
          <w:szCs w:val="24"/>
          <w:lang w:val="en-US"/>
        </w:rPr>
        <w:t>.  If you did not borrow short-term during the period of investigation, use a published commercial short-term lending rate.</w:t>
      </w:r>
    </w:p>
    <w:p w14:paraId="00C38EAC"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Describe how the products under investigation are stored prior to shipment and provide the average length of time in inventory in the </w:t>
      </w:r>
      <w:r w:rsidR="00023431" w:rsidRPr="00A02EAE">
        <w:rPr>
          <w:rFonts w:cstheme="minorHAnsi"/>
          <w:sz w:val="24"/>
          <w:szCs w:val="24"/>
          <w:lang w:val="en-US"/>
        </w:rPr>
        <w:t>country of manufacturing</w:t>
      </w:r>
      <w:r w:rsidR="00E6741D" w:rsidRPr="00A02EAE">
        <w:rPr>
          <w:rFonts w:cstheme="minorHAnsi"/>
          <w:sz w:val="24"/>
          <w:szCs w:val="24"/>
          <w:lang w:val="en-US"/>
        </w:rPr>
        <w:t xml:space="preserve"> </w:t>
      </w:r>
      <w:r w:rsidRPr="00A02EAE">
        <w:rPr>
          <w:rFonts w:cstheme="minorHAnsi"/>
          <w:sz w:val="24"/>
          <w:szCs w:val="24"/>
          <w:lang w:val="en-US"/>
        </w:rPr>
        <w:t xml:space="preserve">and provide separately the average length of time in inventory in the </w:t>
      </w:r>
      <w:r w:rsidR="00023431" w:rsidRPr="00A02EAE">
        <w:rPr>
          <w:rFonts w:cstheme="minorHAnsi"/>
          <w:sz w:val="24"/>
          <w:szCs w:val="24"/>
          <w:lang w:val="en-US"/>
        </w:rPr>
        <w:t>country of manufacturing</w:t>
      </w:r>
      <w:r w:rsidR="00E6741D" w:rsidRPr="00A02EAE">
        <w:rPr>
          <w:rFonts w:cstheme="minorHAnsi"/>
          <w:sz w:val="24"/>
          <w:szCs w:val="24"/>
          <w:lang w:val="en-US"/>
        </w:rPr>
        <w:t xml:space="preserve"> </w:t>
      </w:r>
      <w:r w:rsidRPr="00A02EAE">
        <w:rPr>
          <w:rFonts w:cstheme="minorHAnsi"/>
          <w:sz w:val="24"/>
          <w:szCs w:val="24"/>
          <w:lang w:val="en-US"/>
        </w:rPr>
        <w:t>to Brazil.  The cost reported should be base</w:t>
      </w:r>
      <w:r w:rsidR="00801D32" w:rsidRPr="00A02EAE">
        <w:rPr>
          <w:rFonts w:cstheme="minorHAnsi"/>
          <w:sz w:val="24"/>
          <w:szCs w:val="24"/>
          <w:lang w:val="en-US"/>
        </w:rPr>
        <w:t>d</w:t>
      </w:r>
      <w:r w:rsidRPr="00A02EAE">
        <w:rPr>
          <w:rFonts w:cstheme="minorHAnsi"/>
          <w:sz w:val="24"/>
          <w:szCs w:val="24"/>
          <w:lang w:val="en-US"/>
        </w:rPr>
        <w:t xml:space="preserve"> on the period from </w:t>
      </w:r>
      <w:r w:rsidRPr="00A02EAE">
        <w:rPr>
          <w:rFonts w:cstheme="minorHAnsi"/>
          <w:sz w:val="24"/>
          <w:szCs w:val="24"/>
          <w:lang w:val="en-US"/>
        </w:rPr>
        <w:lastRenderedPageBreak/>
        <w:t>the end of production to the date of shipment to the customer. Indicate the source of the short-term interest rate used in the calculation.</w:t>
      </w:r>
    </w:p>
    <w:p w14:paraId="17E9F468" w14:textId="77777777" w:rsidR="00A24301" w:rsidRPr="00A02EAE" w:rsidRDefault="00A24301" w:rsidP="00A24301">
      <w:pPr>
        <w:rPr>
          <w:rFonts w:cstheme="minorHAnsi"/>
          <w:b/>
          <w:bCs/>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4</w:t>
      </w:r>
      <w:r w:rsidRPr="00A02EAE">
        <w:rPr>
          <w:rFonts w:cstheme="minorHAnsi"/>
          <w:b/>
          <w:sz w:val="24"/>
          <w:szCs w:val="24"/>
          <w:lang w:val="en-US"/>
        </w:rPr>
        <w:t>.0:</w:t>
      </w:r>
      <w:r w:rsidRPr="00A02EAE">
        <w:rPr>
          <w:rFonts w:cstheme="minorHAnsi"/>
          <w:b/>
          <w:sz w:val="24"/>
          <w:szCs w:val="24"/>
          <w:lang w:val="en-US"/>
        </w:rPr>
        <w:tab/>
      </w:r>
      <w:r w:rsidRPr="00A02EAE">
        <w:rPr>
          <w:rFonts w:cstheme="minorHAnsi"/>
          <w:b/>
          <w:bCs/>
          <w:sz w:val="24"/>
          <w:szCs w:val="24"/>
          <w:lang w:val="en-US"/>
        </w:rPr>
        <w:t xml:space="preserve">Inventory Carrying Costs </w:t>
      </w:r>
      <w:r w:rsidR="0042722A" w:rsidRPr="00A02EAE">
        <w:rPr>
          <w:rFonts w:cstheme="minorHAnsi"/>
          <w:b/>
          <w:bCs/>
          <w:sz w:val="24"/>
          <w:szCs w:val="24"/>
          <w:lang w:val="en-US"/>
        </w:rPr>
        <w:t xml:space="preserve">per Unit </w:t>
      </w:r>
      <w:r w:rsidRPr="00A02EAE">
        <w:rPr>
          <w:rFonts w:cstheme="minorHAnsi"/>
          <w:b/>
          <w:bCs/>
          <w:sz w:val="24"/>
          <w:szCs w:val="24"/>
          <w:lang w:val="en-US"/>
        </w:rPr>
        <w:t>in Brazil</w:t>
      </w:r>
      <w:r w:rsidR="0042722A" w:rsidRPr="00A02EAE">
        <w:rPr>
          <w:rFonts w:cstheme="minorHAnsi"/>
          <w:b/>
          <w:bCs/>
          <w:sz w:val="24"/>
          <w:szCs w:val="24"/>
          <w:lang w:val="en-US"/>
        </w:rPr>
        <w:t xml:space="preserve"> </w:t>
      </w:r>
      <w:r w:rsidR="00DF5298" w:rsidRPr="00A02EAE">
        <w:rPr>
          <w:rFonts w:cstheme="minorHAnsi"/>
          <w:b/>
          <w:bCs/>
          <w:sz w:val="24"/>
          <w:szCs w:val="24"/>
          <w:lang w:val="en-US"/>
        </w:rPr>
        <w:t>(currency/</w:t>
      </w:r>
      <w:r w:rsidR="004F76A9" w:rsidRPr="00A02EAE">
        <w:rPr>
          <w:rFonts w:cstheme="minorHAnsi"/>
          <w:b/>
          <w:bCs/>
          <w:sz w:val="24"/>
          <w:szCs w:val="24"/>
          <w:lang w:val="en-US"/>
        </w:rPr>
        <w:t>unit</w:t>
      </w:r>
      <w:r w:rsidR="00DF5298" w:rsidRPr="00A02EAE">
        <w:rPr>
          <w:rFonts w:cstheme="minorHAnsi"/>
          <w:b/>
          <w:bCs/>
          <w:sz w:val="24"/>
          <w:szCs w:val="24"/>
          <w:lang w:val="en-US"/>
        </w:rPr>
        <w:t>)</w:t>
      </w:r>
      <w:r w:rsidRPr="00A02EAE">
        <w:rPr>
          <w:rFonts w:cstheme="minorHAnsi"/>
          <w:b/>
          <w:bCs/>
          <w:sz w:val="24"/>
          <w:szCs w:val="24"/>
          <w:lang w:val="en-US"/>
        </w:rPr>
        <w:t xml:space="preserve"> </w:t>
      </w:r>
    </w:p>
    <w:p w14:paraId="05520204" w14:textId="77777777" w:rsidR="00A24301" w:rsidRPr="00A02EAE" w:rsidRDefault="00A24301" w:rsidP="00A24301">
      <w:pPr>
        <w:rPr>
          <w:rFonts w:cstheme="minorHAnsi"/>
          <w:bCs/>
          <w:sz w:val="24"/>
          <w:szCs w:val="24"/>
          <w:lang w:val="en-US"/>
        </w:rPr>
      </w:pPr>
      <w:r w:rsidRPr="00A02EAE">
        <w:rPr>
          <w:rFonts w:cstheme="minorHAnsi"/>
          <w:bCs/>
          <w:sz w:val="24"/>
          <w:szCs w:val="24"/>
          <w:lang w:val="en-US"/>
        </w:rPr>
        <w:t>Field Name:</w:t>
      </w:r>
      <w:r w:rsidRPr="00A02EAE">
        <w:rPr>
          <w:rFonts w:cstheme="minorHAnsi"/>
          <w:bCs/>
          <w:sz w:val="24"/>
          <w:szCs w:val="24"/>
          <w:lang w:val="en-US"/>
        </w:rPr>
        <w:tab/>
      </w:r>
      <w:r w:rsidRPr="00A02EAE">
        <w:rPr>
          <w:rFonts w:cstheme="minorHAnsi"/>
          <w:bCs/>
          <w:sz w:val="24"/>
          <w:szCs w:val="24"/>
          <w:lang w:val="en-US"/>
        </w:rPr>
        <w:tab/>
        <w:t>EDESPESTBRA</w:t>
      </w:r>
    </w:p>
    <w:p w14:paraId="36240AD3"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bCs/>
          <w:sz w:val="24"/>
          <w:szCs w:val="24"/>
          <w:lang w:val="en-US"/>
        </w:rPr>
        <w:t>Description:</w:t>
      </w:r>
      <w:r w:rsidRPr="00A02EAE">
        <w:rPr>
          <w:rFonts w:cstheme="minorHAnsi"/>
          <w:bCs/>
          <w:sz w:val="24"/>
          <w:szCs w:val="24"/>
          <w:lang w:val="en-US"/>
        </w:rPr>
        <w:tab/>
      </w:r>
      <w:r w:rsidRPr="00A02EAE">
        <w:rPr>
          <w:rFonts w:cstheme="minorHAnsi"/>
          <w:sz w:val="24"/>
          <w:szCs w:val="24"/>
          <w:lang w:val="en-US"/>
        </w:rPr>
        <w:t xml:space="preserve">Report the unit </w:t>
      </w:r>
      <w:r w:rsidR="003D2F2A" w:rsidRPr="00A02EAE">
        <w:rPr>
          <w:rFonts w:cstheme="minorHAnsi"/>
          <w:sz w:val="24"/>
          <w:szCs w:val="24"/>
          <w:lang w:val="en-US"/>
        </w:rPr>
        <w:t>opportunity</w:t>
      </w:r>
      <w:r w:rsidRPr="00A02EAE">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A02EAE" w:rsidRDefault="00A24301" w:rsidP="003D2F2A">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A02EAE">
        <w:rPr>
          <w:rFonts w:cstheme="minorHAnsi"/>
          <w:sz w:val="24"/>
          <w:szCs w:val="24"/>
          <w:lang w:val="en-US"/>
        </w:rPr>
        <w:t xml:space="preserve"> Include your worksheets as attachments to the narrative response.</w:t>
      </w:r>
    </w:p>
    <w:p w14:paraId="4FF37831" w14:textId="77777777" w:rsidR="00A24301" w:rsidRPr="00A02EAE" w:rsidRDefault="00A24301" w:rsidP="00A24301">
      <w:pPr>
        <w:ind w:left="2124" w:hanging="2124"/>
        <w:jc w:val="both"/>
        <w:rPr>
          <w:rFonts w:cstheme="minorHAnsi"/>
          <w:b/>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5</w:t>
      </w:r>
      <w:r w:rsidRPr="00A02EAE">
        <w:rPr>
          <w:rFonts w:cstheme="minorHAnsi"/>
          <w:b/>
          <w:sz w:val="24"/>
          <w:szCs w:val="24"/>
          <w:lang w:val="en-US"/>
        </w:rPr>
        <w:t>.0:</w:t>
      </w:r>
      <w:r w:rsidRPr="00A02EAE">
        <w:rPr>
          <w:rFonts w:cstheme="minorHAnsi"/>
          <w:b/>
          <w:sz w:val="24"/>
          <w:szCs w:val="24"/>
          <w:lang w:val="en-US"/>
        </w:rPr>
        <w:tab/>
        <w:t>Packing Cost</w:t>
      </w:r>
      <w:r w:rsidR="0042722A" w:rsidRPr="00A02EAE">
        <w:rPr>
          <w:rFonts w:cstheme="minorHAnsi"/>
          <w:b/>
          <w:bCs/>
          <w:sz w:val="24"/>
          <w:szCs w:val="24"/>
          <w:lang w:val="en-US"/>
        </w:rPr>
        <w:t xml:space="preserve"> per Unit</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4A56BE7A" w14:textId="77777777" w:rsidR="00A24301" w:rsidRPr="00A02EAE" w:rsidRDefault="00A24301" w:rsidP="00A24301">
      <w:pPr>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ECUSTEMB</w:t>
      </w:r>
    </w:p>
    <w:p w14:paraId="7CD61D84"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A02EAE" w:rsidRDefault="00A24301" w:rsidP="00035C9A">
      <w:pPr>
        <w:spacing w:after="0" w:line="240" w:lineRule="auto"/>
        <w:jc w:val="both"/>
        <w:rPr>
          <w:rFonts w:cstheme="minorHAnsi"/>
          <w:b/>
          <w:sz w:val="24"/>
          <w:szCs w:val="24"/>
          <w:lang w:val="en-US"/>
        </w:rPr>
      </w:pPr>
    </w:p>
    <w:p w14:paraId="47328F9C" w14:textId="77777777" w:rsidR="00A24301" w:rsidRPr="00A02EAE" w:rsidRDefault="00A24301" w:rsidP="00A24301">
      <w:pPr>
        <w:jc w:val="both"/>
        <w:rPr>
          <w:rFonts w:cstheme="minorHAnsi"/>
          <w:b/>
          <w:sz w:val="24"/>
          <w:szCs w:val="24"/>
          <w:lang w:val="en-US"/>
        </w:rPr>
      </w:pPr>
      <w:r w:rsidRPr="00A02EAE">
        <w:rPr>
          <w:rFonts w:cstheme="minorHAnsi"/>
          <w:b/>
          <w:sz w:val="24"/>
          <w:szCs w:val="24"/>
          <w:lang w:val="en-US"/>
        </w:rPr>
        <w:t>FIELD NUMBER</w:t>
      </w:r>
      <w:r w:rsidR="0027346B" w:rsidRPr="00A02EAE">
        <w:rPr>
          <w:rFonts w:cstheme="minorHAnsi"/>
          <w:b/>
          <w:sz w:val="24"/>
          <w:szCs w:val="24"/>
          <w:lang w:val="en-US"/>
        </w:rPr>
        <w:t xml:space="preserve"> 4</w:t>
      </w:r>
      <w:r w:rsidR="00E6741D" w:rsidRPr="00A02EAE">
        <w:rPr>
          <w:rFonts w:cstheme="minorHAnsi"/>
          <w:b/>
          <w:sz w:val="24"/>
          <w:szCs w:val="24"/>
          <w:lang w:val="en-US"/>
        </w:rPr>
        <w:t>6</w:t>
      </w:r>
      <w:r w:rsidR="0027346B" w:rsidRPr="00A02EAE">
        <w:rPr>
          <w:rFonts w:cstheme="minorHAnsi"/>
          <w:b/>
          <w:sz w:val="24"/>
          <w:szCs w:val="24"/>
          <w:lang w:val="en-US"/>
        </w:rPr>
        <w:t>.0</w:t>
      </w:r>
      <w:r w:rsidR="0027346B" w:rsidRPr="00A02EAE">
        <w:rPr>
          <w:rFonts w:cstheme="minorHAnsi"/>
          <w:b/>
          <w:sz w:val="24"/>
          <w:szCs w:val="24"/>
          <w:lang w:val="en-US"/>
        </w:rPr>
        <w:tab/>
      </w:r>
      <w:r w:rsidRPr="00A02EAE">
        <w:rPr>
          <w:rFonts w:cstheme="minorHAnsi"/>
          <w:b/>
          <w:sz w:val="24"/>
          <w:szCs w:val="24"/>
          <w:lang w:val="en-US"/>
        </w:rPr>
        <w:t>Repacking Cost</w:t>
      </w:r>
      <w:r w:rsidR="00DF5298" w:rsidRPr="00A02EAE">
        <w:rPr>
          <w:rFonts w:cstheme="minorHAnsi"/>
          <w:b/>
          <w:bCs/>
          <w:sz w:val="24"/>
          <w:szCs w:val="24"/>
          <w:lang w:val="en-US"/>
        </w:rPr>
        <w:t xml:space="preserve"> </w:t>
      </w:r>
      <w:r w:rsidR="009F4B88" w:rsidRPr="00A02EAE">
        <w:rPr>
          <w:rFonts w:cstheme="minorHAnsi"/>
          <w:b/>
          <w:bCs/>
          <w:sz w:val="24"/>
          <w:szCs w:val="24"/>
          <w:lang w:val="en-US"/>
        </w:rPr>
        <w:t>per Unit</w:t>
      </w:r>
      <w:r w:rsidR="00617151" w:rsidRPr="00A02EAE">
        <w:rPr>
          <w:rFonts w:cstheme="minorHAnsi"/>
          <w:b/>
          <w:bCs/>
          <w:sz w:val="24"/>
          <w:szCs w:val="24"/>
          <w:lang w:val="en-US"/>
        </w:rPr>
        <w:t xml:space="preserve"> in Brazil</w:t>
      </w:r>
      <w:r w:rsidR="009F4B88" w:rsidRPr="00A02EAE">
        <w:rPr>
          <w:rFonts w:cstheme="minorHAnsi"/>
          <w:b/>
          <w:bCs/>
          <w:sz w:val="24"/>
          <w:szCs w:val="24"/>
          <w:lang w:val="en-US"/>
        </w:rPr>
        <w:t xml:space="preserve"> </w:t>
      </w:r>
      <w:r w:rsidR="00DF5298" w:rsidRPr="00A02EAE">
        <w:rPr>
          <w:rFonts w:cstheme="minorHAnsi"/>
          <w:b/>
          <w:bCs/>
          <w:sz w:val="24"/>
          <w:szCs w:val="24"/>
          <w:lang w:val="en-US"/>
        </w:rPr>
        <w:t>(currency/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79BC20C5" w14:textId="77777777" w:rsidR="00A24301" w:rsidRPr="00A02EAE" w:rsidRDefault="00A24301" w:rsidP="00A24301">
      <w:pPr>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r>
      <w:r w:rsidRPr="00A02EAE">
        <w:rPr>
          <w:rFonts w:cstheme="minorHAnsi"/>
          <w:sz w:val="24"/>
          <w:szCs w:val="24"/>
          <w:lang w:val="en-US"/>
        </w:rPr>
        <w:tab/>
        <w:t>ECUSTREMBRA</w:t>
      </w:r>
    </w:p>
    <w:p w14:paraId="4142223F" w14:textId="77777777" w:rsidR="00A24301" w:rsidRPr="00A02EAE" w:rsidRDefault="00A24301" w:rsidP="00A24301">
      <w:pPr>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unit cost of packing. Include the cost of labor, materials and overhead.</w:t>
      </w:r>
    </w:p>
    <w:p w14:paraId="2128AE52"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Describe the repacking types used in Brazil</w:t>
      </w:r>
      <w:r w:rsidRPr="00A02EAE">
        <w:rPr>
          <w:rFonts w:cstheme="minorHAnsi"/>
          <w:sz w:val="24"/>
          <w:szCs w:val="24"/>
          <w:lang w:val="en-US"/>
        </w:rPr>
        <w:tab/>
        <w:t xml:space="preserve">.For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w:t>
      </w:r>
      <w:r w:rsidRPr="00A02EAE">
        <w:rPr>
          <w:rFonts w:cstheme="minorHAnsi"/>
          <w:sz w:val="24"/>
          <w:szCs w:val="24"/>
          <w:lang w:val="en-US"/>
        </w:rPr>
        <w:lastRenderedPageBreak/>
        <w:t>average labor cost per hour including benefits.  Include a list of overhead expenses incurred in packing and demonstrate how these expenses were allocated to each packing type.</w:t>
      </w:r>
    </w:p>
    <w:p w14:paraId="30B434B1" w14:textId="77777777" w:rsidR="006D32BA" w:rsidRPr="00A02EAE"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7</w:t>
      </w:r>
      <w:r w:rsidRPr="00A02EAE">
        <w:rPr>
          <w:rFonts w:cstheme="minorHAnsi"/>
          <w:b/>
          <w:sz w:val="24"/>
          <w:szCs w:val="24"/>
          <w:lang w:val="en-US"/>
        </w:rPr>
        <w:t>.0</w:t>
      </w:r>
      <w:r w:rsidRPr="00A02EAE">
        <w:rPr>
          <w:rFonts w:cstheme="minorHAnsi"/>
          <w:b/>
          <w:sz w:val="24"/>
          <w:szCs w:val="24"/>
          <w:lang w:val="en-US"/>
        </w:rPr>
        <w:tab/>
      </w:r>
      <w:r w:rsidR="00C1395A" w:rsidRPr="00A02EAE">
        <w:rPr>
          <w:rFonts w:cstheme="minorHAnsi"/>
          <w:b/>
          <w:sz w:val="24"/>
          <w:szCs w:val="24"/>
          <w:lang w:val="en-US"/>
        </w:rPr>
        <w:t>Total Cost</w:t>
      </w:r>
      <w:r w:rsidR="009F4B88" w:rsidRPr="00A02EAE">
        <w:rPr>
          <w:rFonts w:cstheme="minorHAnsi"/>
          <w:b/>
          <w:bCs/>
          <w:sz w:val="24"/>
          <w:szCs w:val="24"/>
          <w:lang w:val="en-US"/>
        </w:rPr>
        <w:t xml:space="preserve"> per Unit</w:t>
      </w:r>
      <w:r w:rsidR="00DF5298" w:rsidRPr="00A02EAE">
        <w:rPr>
          <w:rFonts w:cstheme="minorHAnsi"/>
          <w:b/>
          <w:bCs/>
          <w:sz w:val="24"/>
          <w:szCs w:val="24"/>
          <w:lang w:val="en-US"/>
        </w:rPr>
        <w:t xml:space="preserve"> (currency/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601FDD2F"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ECUSTPROD</w:t>
      </w:r>
    </w:p>
    <w:p w14:paraId="41754FC8"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w:t>
      </w:r>
      <w:r w:rsidR="00C1395A" w:rsidRPr="00A02EAE">
        <w:rPr>
          <w:rFonts w:cstheme="minorHAnsi"/>
          <w:sz w:val="24"/>
          <w:szCs w:val="24"/>
          <w:lang w:val="en-US"/>
        </w:rPr>
        <w:t>n:</w:t>
      </w:r>
      <w:r w:rsidR="00C1395A" w:rsidRPr="00A02EAE">
        <w:rPr>
          <w:rFonts w:cstheme="minorHAnsi"/>
          <w:sz w:val="24"/>
          <w:szCs w:val="24"/>
          <w:lang w:val="en-US"/>
        </w:rPr>
        <w:tab/>
        <w:t>Report the total cost per unit</w:t>
      </w:r>
      <w:r w:rsidRPr="00A02EAE">
        <w:rPr>
          <w:rFonts w:cstheme="minorHAnsi"/>
          <w:sz w:val="24"/>
          <w:szCs w:val="24"/>
          <w:lang w:val="en-US"/>
        </w:rPr>
        <w:t xml:space="preserve">, according to the information reported in </w:t>
      </w:r>
      <w:r w:rsidR="00051429" w:rsidRPr="00A02EAE">
        <w:rPr>
          <w:rFonts w:cstheme="minorHAnsi"/>
          <w:sz w:val="24"/>
          <w:szCs w:val="24"/>
          <w:lang w:val="en-US"/>
        </w:rPr>
        <w:t>Item B</w:t>
      </w:r>
      <w:r w:rsidRPr="00A02EAE">
        <w:rPr>
          <w:rFonts w:cstheme="minorHAnsi"/>
          <w:sz w:val="24"/>
          <w:szCs w:val="24"/>
          <w:lang w:val="en-US"/>
        </w:rPr>
        <w:t xml:space="preserve">, </w:t>
      </w:r>
      <w:r w:rsidR="00832020" w:rsidRPr="00A02EAE">
        <w:rPr>
          <w:rFonts w:cstheme="minorHAnsi"/>
          <w:sz w:val="24"/>
          <w:szCs w:val="24"/>
          <w:lang w:val="en-US"/>
        </w:rPr>
        <w:t>excluding</w:t>
      </w:r>
      <w:r w:rsidRPr="00A02EAE">
        <w:rPr>
          <w:rFonts w:cstheme="minorHAnsi"/>
          <w:sz w:val="24"/>
          <w:szCs w:val="24"/>
          <w:lang w:val="en-US"/>
        </w:rPr>
        <w:t xml:space="preserve"> the </w:t>
      </w:r>
      <w:r w:rsidR="00832020" w:rsidRPr="00A02EAE">
        <w:rPr>
          <w:rFonts w:cstheme="minorHAnsi"/>
          <w:sz w:val="24"/>
          <w:szCs w:val="24"/>
          <w:lang w:val="en-US"/>
        </w:rPr>
        <w:t>selling</w:t>
      </w:r>
      <w:r w:rsidRPr="00A02EAE">
        <w:rPr>
          <w:rFonts w:cstheme="minorHAnsi"/>
          <w:sz w:val="24"/>
          <w:szCs w:val="24"/>
          <w:lang w:val="en-US"/>
        </w:rPr>
        <w:t xml:space="preserve"> expenses.</w:t>
      </w:r>
      <w:r w:rsidRPr="00A02EAE">
        <w:rPr>
          <w:rFonts w:cstheme="minorHAnsi"/>
          <w:b/>
          <w:sz w:val="24"/>
          <w:szCs w:val="24"/>
          <w:lang w:val="en-US"/>
        </w:rPr>
        <w:tab/>
      </w:r>
    </w:p>
    <w:p w14:paraId="4C828139"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4</w:t>
      </w:r>
      <w:r w:rsidR="00E6741D" w:rsidRPr="00A02EAE">
        <w:rPr>
          <w:rFonts w:cstheme="minorHAnsi"/>
          <w:b/>
          <w:sz w:val="24"/>
          <w:szCs w:val="24"/>
          <w:lang w:val="en-US"/>
        </w:rPr>
        <w:t>8</w:t>
      </w:r>
      <w:r w:rsidRPr="00A02EAE">
        <w:rPr>
          <w:rFonts w:cstheme="minorHAnsi"/>
          <w:b/>
          <w:sz w:val="24"/>
          <w:szCs w:val="24"/>
          <w:lang w:val="en-US"/>
        </w:rPr>
        <w:t>.0</w:t>
      </w:r>
      <w:r w:rsidRPr="00A02EAE">
        <w:rPr>
          <w:rFonts w:cstheme="minorHAnsi"/>
          <w:b/>
          <w:sz w:val="24"/>
          <w:szCs w:val="24"/>
          <w:lang w:val="en-US"/>
        </w:rPr>
        <w:tab/>
        <w:t>Customs Value</w:t>
      </w:r>
      <w:r w:rsidR="00DF5298" w:rsidRPr="00A02EAE">
        <w:rPr>
          <w:rFonts w:cstheme="minorHAnsi"/>
          <w:b/>
          <w:bCs/>
          <w:sz w:val="24"/>
          <w:szCs w:val="24"/>
          <w:lang w:val="en-US"/>
        </w:rPr>
        <w:t xml:space="preserve"> </w:t>
      </w:r>
      <w:r w:rsidR="009F4B88" w:rsidRPr="00A02EAE">
        <w:rPr>
          <w:rFonts w:cstheme="minorHAnsi"/>
          <w:b/>
          <w:bCs/>
          <w:sz w:val="24"/>
          <w:szCs w:val="24"/>
          <w:lang w:val="en-US"/>
        </w:rPr>
        <w:t xml:space="preserve">per Unit </w:t>
      </w:r>
      <w:r w:rsidR="00DF5298" w:rsidRPr="00A02EAE">
        <w:rPr>
          <w:rFonts w:cstheme="minorHAnsi"/>
          <w:b/>
          <w:bCs/>
          <w:sz w:val="24"/>
          <w:szCs w:val="24"/>
          <w:lang w:val="en-US"/>
        </w:rPr>
        <w:t>(currency/</w:t>
      </w:r>
      <w:r w:rsidR="004F76A9" w:rsidRPr="00A02EAE">
        <w:rPr>
          <w:rFonts w:cstheme="minorHAnsi"/>
          <w:b/>
          <w:bCs/>
          <w:sz w:val="24"/>
          <w:szCs w:val="24"/>
          <w:lang w:val="en-US"/>
        </w:rPr>
        <w:t>unit</w:t>
      </w:r>
      <w:r w:rsidR="00DF5298" w:rsidRPr="00A02EAE">
        <w:rPr>
          <w:rFonts w:cstheme="minorHAnsi"/>
          <w:b/>
          <w:bCs/>
          <w:sz w:val="24"/>
          <w:szCs w:val="24"/>
          <w:lang w:val="en-US"/>
        </w:rPr>
        <w:t>)</w:t>
      </w:r>
    </w:p>
    <w:p w14:paraId="4BF18CD2"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EVALINTER</w:t>
      </w:r>
    </w:p>
    <w:p w14:paraId="0CB43387"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real customs value</w:t>
      </w:r>
      <w:r w:rsidR="004F590B" w:rsidRPr="00A02EAE">
        <w:rPr>
          <w:rFonts w:cstheme="minorHAnsi"/>
          <w:sz w:val="24"/>
          <w:szCs w:val="24"/>
          <w:lang w:val="en-US"/>
        </w:rPr>
        <w:t xml:space="preserve"> per unit</w:t>
      </w:r>
      <w:r w:rsidRPr="00A02EAE">
        <w:rPr>
          <w:rFonts w:cstheme="minorHAnsi"/>
          <w:sz w:val="24"/>
          <w:szCs w:val="24"/>
          <w:lang w:val="en-US"/>
        </w:rPr>
        <w:t xml:space="preserve"> in Brazil (the Customs Duty is determined on the basis of Customs Value).</w:t>
      </w:r>
    </w:p>
    <w:p w14:paraId="78297058"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 xml:space="preserve">FIELD NUMBER </w:t>
      </w:r>
      <w:r w:rsidR="00E6741D" w:rsidRPr="00A02EAE">
        <w:rPr>
          <w:rFonts w:cstheme="minorHAnsi"/>
          <w:b/>
          <w:sz w:val="24"/>
          <w:szCs w:val="24"/>
          <w:lang w:val="en-US"/>
        </w:rPr>
        <w:t>49</w:t>
      </w:r>
      <w:r w:rsidRPr="00A02EAE">
        <w:rPr>
          <w:rFonts w:cstheme="minorHAnsi"/>
          <w:b/>
          <w:sz w:val="24"/>
          <w:szCs w:val="24"/>
          <w:lang w:val="en-US"/>
        </w:rPr>
        <w:t>.0</w:t>
      </w:r>
      <w:r w:rsidRPr="00A02EAE">
        <w:rPr>
          <w:rFonts w:cstheme="minorHAnsi"/>
          <w:b/>
          <w:sz w:val="24"/>
          <w:szCs w:val="24"/>
          <w:lang w:val="en-US"/>
        </w:rPr>
        <w:tab/>
        <w:t>Date of Import</w:t>
      </w:r>
    </w:p>
    <w:p w14:paraId="586578EB"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EDATAINTERN</w:t>
      </w:r>
    </w:p>
    <w:p w14:paraId="47DCB114"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 xml:space="preserve">Report the date when the Import Declaration was registered. </w:t>
      </w:r>
    </w:p>
    <w:p w14:paraId="788220B5"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5</w:t>
      </w:r>
      <w:r w:rsidR="00E6741D" w:rsidRPr="00A02EAE">
        <w:rPr>
          <w:rFonts w:cstheme="minorHAnsi"/>
          <w:b/>
          <w:sz w:val="24"/>
          <w:szCs w:val="24"/>
          <w:lang w:val="en-US"/>
        </w:rPr>
        <w:t>0</w:t>
      </w:r>
      <w:r w:rsidRPr="00A02EAE">
        <w:rPr>
          <w:rFonts w:cstheme="minorHAnsi"/>
          <w:b/>
          <w:sz w:val="24"/>
          <w:szCs w:val="24"/>
          <w:lang w:val="en-US"/>
        </w:rPr>
        <w:t>.0</w:t>
      </w:r>
      <w:r w:rsidRPr="00A02EAE">
        <w:rPr>
          <w:rFonts w:cstheme="minorHAnsi"/>
          <w:b/>
          <w:sz w:val="24"/>
          <w:szCs w:val="24"/>
          <w:lang w:val="en-US"/>
        </w:rPr>
        <w:tab/>
        <w:t>Importer</w:t>
      </w:r>
    </w:p>
    <w:p w14:paraId="7B7D9F18"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ENOMEIMPORT</w:t>
      </w:r>
    </w:p>
    <w:p w14:paraId="1D4D4346"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Brazilian importer registered in the export document.</w:t>
      </w:r>
    </w:p>
    <w:p w14:paraId="381A891B"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Narrative:</w:t>
      </w:r>
      <w:r w:rsidRPr="00A02EAE">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A02EAE"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A02EAE" w:rsidRDefault="00A24301" w:rsidP="00A24301">
      <w:pPr>
        <w:tabs>
          <w:tab w:val="left" w:pos="-1440"/>
        </w:tabs>
        <w:ind w:left="2124" w:hanging="2124"/>
        <w:jc w:val="both"/>
        <w:rPr>
          <w:rFonts w:cstheme="minorHAnsi"/>
          <w:b/>
          <w:sz w:val="24"/>
          <w:szCs w:val="24"/>
          <w:lang w:val="en-US"/>
        </w:rPr>
      </w:pPr>
      <w:r w:rsidRPr="00A02EAE">
        <w:rPr>
          <w:rFonts w:cstheme="minorHAnsi"/>
          <w:b/>
          <w:sz w:val="24"/>
          <w:szCs w:val="24"/>
          <w:lang w:val="en-US"/>
        </w:rPr>
        <w:t>FIELD NUMBER 5</w:t>
      </w:r>
      <w:r w:rsidR="00E6741D" w:rsidRPr="00A02EAE">
        <w:rPr>
          <w:rFonts w:cstheme="minorHAnsi"/>
          <w:b/>
          <w:sz w:val="24"/>
          <w:szCs w:val="24"/>
          <w:lang w:val="en-US"/>
        </w:rPr>
        <w:t>1</w:t>
      </w:r>
      <w:r w:rsidRPr="00A02EAE">
        <w:rPr>
          <w:rFonts w:cstheme="minorHAnsi"/>
          <w:b/>
          <w:sz w:val="24"/>
          <w:szCs w:val="24"/>
          <w:lang w:val="en-US"/>
        </w:rPr>
        <w:t>.0</w:t>
      </w:r>
      <w:r w:rsidRPr="00A02EAE">
        <w:rPr>
          <w:rFonts w:cstheme="minorHAnsi"/>
          <w:b/>
          <w:sz w:val="24"/>
          <w:szCs w:val="24"/>
          <w:lang w:val="en-US"/>
        </w:rPr>
        <w:tab/>
        <w:t>Destination</w:t>
      </w:r>
    </w:p>
    <w:p w14:paraId="41DC2673"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Field Name:</w:t>
      </w:r>
      <w:r w:rsidRPr="00A02EAE">
        <w:rPr>
          <w:rFonts w:cstheme="minorHAnsi"/>
          <w:sz w:val="24"/>
          <w:szCs w:val="24"/>
          <w:lang w:val="en-US"/>
        </w:rPr>
        <w:tab/>
        <w:t>EDESTINO</w:t>
      </w:r>
    </w:p>
    <w:p w14:paraId="35BBF0E1" w14:textId="77777777" w:rsidR="00A24301" w:rsidRPr="00A02EAE" w:rsidRDefault="00A24301" w:rsidP="00A24301">
      <w:pPr>
        <w:tabs>
          <w:tab w:val="left" w:pos="-1440"/>
        </w:tabs>
        <w:ind w:left="2124" w:hanging="2124"/>
        <w:jc w:val="both"/>
        <w:rPr>
          <w:rFonts w:cstheme="minorHAnsi"/>
          <w:sz w:val="24"/>
          <w:szCs w:val="24"/>
          <w:lang w:val="en-US"/>
        </w:rPr>
      </w:pPr>
      <w:r w:rsidRPr="00A02EAE">
        <w:rPr>
          <w:rFonts w:cstheme="minorHAnsi"/>
          <w:sz w:val="24"/>
          <w:szCs w:val="24"/>
          <w:lang w:val="en-US"/>
        </w:rPr>
        <w:t>Description:</w:t>
      </w:r>
      <w:r w:rsidRPr="00A02EAE">
        <w:rPr>
          <w:rFonts w:cstheme="minorHAnsi"/>
          <w:sz w:val="24"/>
          <w:szCs w:val="24"/>
          <w:lang w:val="en-US"/>
        </w:rPr>
        <w:tab/>
        <w:t>Report the customer’s place of delivery</w:t>
      </w:r>
    </w:p>
    <w:tbl>
      <w:tblPr>
        <w:tblStyle w:val="Tabelacomgrade"/>
        <w:tblW w:w="0" w:type="auto"/>
        <w:tblInd w:w="38" w:type="dxa"/>
        <w:tblLook w:val="04A0" w:firstRow="1" w:lastRow="0" w:firstColumn="1" w:lastColumn="0" w:noHBand="0" w:noVBand="1"/>
      </w:tblPr>
      <w:tblGrid>
        <w:gridCol w:w="10233"/>
      </w:tblGrid>
      <w:tr w:rsidR="000439C9" w14:paraId="16BC09C3" w14:textId="77777777" w:rsidTr="000439C9">
        <w:tc>
          <w:tcPr>
            <w:tcW w:w="10233" w:type="dxa"/>
          </w:tcPr>
          <w:p w14:paraId="2B692098" w14:textId="77777777" w:rsidR="000439C9" w:rsidRPr="00A02EAE" w:rsidRDefault="000439C9" w:rsidP="000439C9">
            <w:pPr>
              <w:rPr>
                <w:rFonts w:cstheme="minorHAnsi"/>
                <w:sz w:val="24"/>
                <w:szCs w:val="24"/>
                <w:lang w:val="en-US"/>
              </w:rPr>
            </w:pPr>
            <w:r w:rsidRPr="00A02EAE">
              <w:rPr>
                <w:rFonts w:cstheme="minorHAnsi"/>
                <w:b/>
                <w:sz w:val="24"/>
                <w:szCs w:val="24"/>
                <w:lang w:val="en-US"/>
              </w:rPr>
              <w:t xml:space="preserve">Report data concerning the employee responsible for answering the “Exports to Brazil” section above.  </w:t>
            </w:r>
          </w:p>
          <w:p w14:paraId="7B143D75" w14:textId="77777777" w:rsidR="000439C9" w:rsidRPr="00A02EAE" w:rsidRDefault="000439C9" w:rsidP="000439C9">
            <w:pPr>
              <w:jc w:val="both"/>
              <w:rPr>
                <w:rFonts w:cstheme="minorHAnsi"/>
                <w:sz w:val="24"/>
                <w:szCs w:val="24"/>
                <w:lang w:val="en-US"/>
              </w:rPr>
            </w:pPr>
            <w:r w:rsidRPr="00A02EAE">
              <w:rPr>
                <w:rFonts w:cstheme="minorHAnsi"/>
                <w:sz w:val="24"/>
                <w:szCs w:val="24"/>
                <w:lang w:val="en-US"/>
              </w:rPr>
              <w:t>Name:</w:t>
            </w:r>
          </w:p>
          <w:p w14:paraId="5286B454" w14:textId="77777777" w:rsidR="000439C9" w:rsidRPr="00A02EAE" w:rsidRDefault="000439C9" w:rsidP="000439C9">
            <w:pPr>
              <w:jc w:val="both"/>
              <w:rPr>
                <w:rFonts w:cstheme="minorHAnsi"/>
                <w:sz w:val="24"/>
                <w:szCs w:val="24"/>
                <w:lang w:val="en-US"/>
              </w:rPr>
            </w:pPr>
            <w:r w:rsidRPr="00A02EAE">
              <w:rPr>
                <w:rFonts w:cstheme="minorHAnsi"/>
                <w:sz w:val="24"/>
                <w:szCs w:val="24"/>
                <w:lang w:val="en-US"/>
              </w:rPr>
              <w:t>Job Position:</w:t>
            </w:r>
          </w:p>
          <w:p w14:paraId="14C0DA0D" w14:textId="77777777" w:rsidR="000439C9" w:rsidRPr="00A02EAE" w:rsidRDefault="000439C9" w:rsidP="000439C9">
            <w:pPr>
              <w:jc w:val="both"/>
              <w:rPr>
                <w:rFonts w:cstheme="minorHAnsi"/>
                <w:sz w:val="24"/>
                <w:szCs w:val="24"/>
                <w:lang w:val="en-US"/>
              </w:rPr>
            </w:pPr>
            <w:r w:rsidRPr="00A02EAE">
              <w:rPr>
                <w:rFonts w:cstheme="minorHAnsi"/>
                <w:sz w:val="24"/>
                <w:szCs w:val="24"/>
                <w:lang w:val="en-US"/>
              </w:rPr>
              <w:t>Telephone Number:</w:t>
            </w:r>
          </w:p>
          <w:p w14:paraId="10B54F9E" w14:textId="562B5FD6" w:rsidR="000439C9" w:rsidRDefault="000439C9" w:rsidP="000439C9">
            <w:pPr>
              <w:jc w:val="both"/>
              <w:rPr>
                <w:rFonts w:cstheme="minorHAnsi"/>
                <w:sz w:val="24"/>
                <w:szCs w:val="24"/>
                <w:lang w:val="en-US"/>
              </w:rPr>
            </w:pPr>
            <w:r w:rsidRPr="00A02EAE">
              <w:rPr>
                <w:rFonts w:cstheme="minorHAnsi"/>
                <w:sz w:val="24"/>
                <w:szCs w:val="24"/>
                <w:lang w:val="en-US"/>
              </w:rPr>
              <w:t>Electronic address (e-mail):</w:t>
            </w:r>
          </w:p>
        </w:tc>
      </w:tr>
    </w:tbl>
    <w:p w14:paraId="64F72093" w14:textId="331424AB" w:rsidR="00B54E60" w:rsidRPr="00A02EAE" w:rsidRDefault="00B54E60" w:rsidP="00B54E60">
      <w:pPr>
        <w:rPr>
          <w:rFonts w:cstheme="minorHAnsi"/>
          <w:sz w:val="24"/>
          <w:szCs w:val="24"/>
          <w:lang w:val="en-US"/>
        </w:rPr>
      </w:pPr>
    </w:p>
    <w:p w14:paraId="4DD17CC1" w14:textId="77777777" w:rsidR="00641921" w:rsidRPr="00A02EAE" w:rsidRDefault="00641921" w:rsidP="00641921">
      <w:pPr>
        <w:pStyle w:val="Ttulo1"/>
        <w:rPr>
          <w:rFonts w:asciiTheme="minorHAnsi" w:hAnsiTheme="minorHAnsi" w:cstheme="minorHAnsi"/>
          <w:szCs w:val="24"/>
          <w:lang w:val="en-US"/>
        </w:rPr>
      </w:pPr>
      <w:bookmarkStart w:id="7" w:name="_Toc340425374"/>
      <w:r w:rsidRPr="00A02EAE">
        <w:rPr>
          <w:rFonts w:asciiTheme="minorHAnsi" w:hAnsiTheme="minorHAnsi" w:cstheme="minorHAnsi"/>
          <w:szCs w:val="24"/>
          <w:lang w:val="en-US"/>
        </w:rPr>
        <w:t>VII – TOTAL SALES</w:t>
      </w:r>
      <w:bookmarkEnd w:id="7"/>
    </w:p>
    <w:p w14:paraId="78ABCB21" w14:textId="77777777" w:rsidR="00641921" w:rsidRPr="00A02EAE" w:rsidRDefault="00641921" w:rsidP="00641921">
      <w:pPr>
        <w:spacing w:after="0" w:line="240" w:lineRule="auto"/>
        <w:ind w:firstLine="709"/>
        <w:jc w:val="both"/>
        <w:rPr>
          <w:rFonts w:cstheme="minorHAnsi"/>
          <w:i/>
          <w:sz w:val="24"/>
          <w:szCs w:val="24"/>
          <w:lang w:val="en-US"/>
        </w:rPr>
      </w:pPr>
    </w:p>
    <w:p w14:paraId="719CBB14" w14:textId="77777777" w:rsidR="00641921" w:rsidRPr="00A02EAE" w:rsidRDefault="00641921" w:rsidP="00641921">
      <w:pPr>
        <w:ind w:firstLine="709"/>
        <w:jc w:val="both"/>
        <w:rPr>
          <w:rFonts w:cstheme="minorHAnsi"/>
          <w:i/>
          <w:sz w:val="24"/>
          <w:szCs w:val="24"/>
          <w:lang w:val="en-US"/>
        </w:rPr>
      </w:pPr>
      <w:r w:rsidRPr="00A02EAE">
        <w:rPr>
          <w:rFonts w:cstheme="minorHAnsi"/>
          <w:i/>
          <w:sz w:val="24"/>
          <w:szCs w:val="24"/>
          <w:lang w:val="en-US"/>
        </w:rPr>
        <w:t xml:space="preserve">This section provides information on how to fill out Appendix </w:t>
      </w:r>
      <w:r w:rsidR="00812FBA" w:rsidRPr="00A02EAE">
        <w:rPr>
          <w:rFonts w:cstheme="minorHAnsi"/>
          <w:i/>
          <w:sz w:val="24"/>
          <w:szCs w:val="24"/>
          <w:lang w:val="en-US"/>
        </w:rPr>
        <w:t>VIII</w:t>
      </w:r>
      <w:r w:rsidRPr="00A02EAE">
        <w:rPr>
          <w:rFonts w:cstheme="minorHAnsi"/>
          <w:i/>
          <w:sz w:val="24"/>
          <w:szCs w:val="24"/>
          <w:lang w:val="en-US"/>
        </w:rPr>
        <w:t xml:space="preserve">, which refers to data about your company’s Total Sales. </w:t>
      </w:r>
    </w:p>
    <w:p w14:paraId="24C1E57B" w14:textId="77777777" w:rsidR="00641921" w:rsidRPr="00A02EAE" w:rsidRDefault="00641921" w:rsidP="00641921">
      <w:pPr>
        <w:pStyle w:val="Ttulo1"/>
        <w:rPr>
          <w:rFonts w:asciiTheme="minorHAnsi" w:hAnsiTheme="minorHAnsi" w:cstheme="minorHAnsi"/>
          <w:szCs w:val="24"/>
          <w:lang w:val="en-US"/>
        </w:rPr>
      </w:pPr>
      <w:bookmarkStart w:id="8" w:name="_Toc340425375"/>
      <w:r w:rsidRPr="00A02EAE">
        <w:rPr>
          <w:rFonts w:asciiTheme="minorHAnsi" w:hAnsiTheme="minorHAnsi" w:cstheme="minorHAnsi"/>
          <w:szCs w:val="24"/>
          <w:lang w:val="en-US"/>
        </w:rPr>
        <w:t>ITEM D – TOTAL SALES RE</w:t>
      </w:r>
      <w:bookmarkEnd w:id="8"/>
      <w:r w:rsidRPr="00A02EAE">
        <w:rPr>
          <w:rFonts w:asciiTheme="minorHAnsi" w:hAnsiTheme="minorHAnsi" w:cstheme="minorHAnsi"/>
          <w:szCs w:val="24"/>
          <w:lang w:val="en-US"/>
        </w:rPr>
        <w:t>CORDS</w:t>
      </w:r>
    </w:p>
    <w:p w14:paraId="3D8D52DC"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A02EAE" w:rsidRDefault="00641921" w:rsidP="00641921">
      <w:pPr>
        <w:ind w:firstLine="709"/>
        <w:jc w:val="both"/>
        <w:rPr>
          <w:rFonts w:cstheme="minorHAnsi"/>
          <w:i/>
          <w:sz w:val="24"/>
          <w:szCs w:val="24"/>
          <w:lang w:val="en-US"/>
        </w:rPr>
      </w:pPr>
      <w:r w:rsidRPr="00A02EAE">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A02EAE" w:rsidRDefault="00641921" w:rsidP="00641921">
      <w:pPr>
        <w:jc w:val="both"/>
        <w:rPr>
          <w:rFonts w:cstheme="minorHAnsi"/>
          <w:b/>
          <w:sz w:val="24"/>
          <w:szCs w:val="24"/>
          <w:lang w:val="en-US"/>
        </w:rPr>
      </w:pPr>
      <w:r w:rsidRPr="00A02EAE">
        <w:rPr>
          <w:rFonts w:cstheme="minorHAnsi"/>
          <w:b/>
          <w:sz w:val="24"/>
          <w:szCs w:val="24"/>
          <w:lang w:val="en-US"/>
        </w:rPr>
        <w:t>D.1.</w:t>
      </w:r>
      <w:r w:rsidRPr="00A02EAE">
        <w:rPr>
          <w:rFonts w:cstheme="minorHAnsi"/>
          <w:b/>
          <w:sz w:val="24"/>
          <w:szCs w:val="24"/>
          <w:lang w:val="en-US"/>
        </w:rPr>
        <w:tab/>
        <w:t>GENERAL INSTRUCTIONS</w:t>
      </w:r>
    </w:p>
    <w:p w14:paraId="5C81A2AA"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D.1.1.</w:t>
      </w:r>
      <w:r w:rsidRPr="00A02EAE">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D.1.2.</w:t>
      </w:r>
      <w:r w:rsidRPr="00A02EAE">
        <w:rPr>
          <w:rFonts w:asciiTheme="minorHAnsi" w:hAnsiTheme="minorHAnsi" w:cstheme="minorHAnsi"/>
          <w:b w:val="0"/>
          <w:szCs w:val="24"/>
          <w:lang w:val="en-US"/>
        </w:rPr>
        <w:tab/>
        <w:t xml:space="preserve">It must be emphasized </w:t>
      </w:r>
      <w:r w:rsidR="00B46869" w:rsidRPr="00A02EAE">
        <w:rPr>
          <w:rFonts w:asciiTheme="minorHAnsi" w:hAnsiTheme="minorHAnsi" w:cstheme="minorHAnsi"/>
          <w:b w:val="0"/>
          <w:szCs w:val="24"/>
          <w:lang w:val="en-US"/>
        </w:rPr>
        <w:t xml:space="preserve">that </w:t>
      </w:r>
      <w:r w:rsidRPr="00A02EAE">
        <w:rPr>
          <w:rFonts w:asciiTheme="minorHAnsi" w:hAnsiTheme="minorHAnsi" w:cstheme="minorHAnsi"/>
          <w:b w:val="0"/>
          <w:szCs w:val="24"/>
          <w:lang w:val="en-US"/>
        </w:rPr>
        <w:t>all totals reported in this section must be necessarily equal to the totals prev</w:t>
      </w:r>
      <w:r w:rsidR="00812FBA" w:rsidRPr="00A02EAE">
        <w:rPr>
          <w:rFonts w:asciiTheme="minorHAnsi" w:hAnsiTheme="minorHAnsi" w:cstheme="minorHAnsi"/>
          <w:b w:val="0"/>
          <w:szCs w:val="24"/>
          <w:lang w:val="en-US"/>
        </w:rPr>
        <w:t>iously reported in Appendixes V</w:t>
      </w:r>
      <w:r w:rsidRPr="00A02EAE">
        <w:rPr>
          <w:rFonts w:asciiTheme="minorHAnsi" w:hAnsiTheme="minorHAnsi" w:cstheme="minorHAnsi"/>
          <w:b w:val="0"/>
          <w:szCs w:val="24"/>
          <w:lang w:val="en-US"/>
        </w:rPr>
        <w:t xml:space="preserve"> and VII. In Appendix </w:t>
      </w:r>
      <w:r w:rsidR="00812FBA" w:rsidRPr="00A02EAE">
        <w:rPr>
          <w:rFonts w:asciiTheme="minorHAnsi" w:hAnsiTheme="minorHAnsi" w:cstheme="minorHAnsi"/>
          <w:b w:val="0"/>
          <w:szCs w:val="24"/>
          <w:lang w:val="en-US"/>
        </w:rPr>
        <w:t>VIII</w:t>
      </w:r>
      <w:r w:rsidRPr="00A02EAE">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 xml:space="preserve"> </w:t>
      </w:r>
    </w:p>
    <w:p w14:paraId="0316AA52"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D.1.3.</w:t>
      </w:r>
      <w:r w:rsidRPr="00A02EAE">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A02EAE">
        <w:rPr>
          <w:rFonts w:asciiTheme="minorHAnsi" w:hAnsiTheme="minorHAnsi" w:cstheme="minorHAnsi"/>
          <w:b w:val="0"/>
          <w:szCs w:val="24"/>
          <w:lang w:val="en-US"/>
        </w:rPr>
        <w:t>on-the-spot</w:t>
      </w:r>
      <w:r w:rsidRPr="00A02EAE">
        <w:rPr>
          <w:rFonts w:asciiTheme="minorHAnsi" w:hAnsiTheme="minorHAnsi" w:cstheme="minorHAnsi"/>
          <w:b w:val="0"/>
          <w:szCs w:val="24"/>
          <w:lang w:val="en-US"/>
        </w:rPr>
        <w:t xml:space="preserve"> </w:t>
      </w:r>
      <w:r w:rsidR="00B46869" w:rsidRPr="00A02EAE">
        <w:rPr>
          <w:rFonts w:asciiTheme="minorHAnsi" w:hAnsiTheme="minorHAnsi" w:cstheme="minorHAnsi"/>
          <w:b w:val="0"/>
          <w:szCs w:val="24"/>
          <w:lang w:val="en-US"/>
        </w:rPr>
        <w:t>verification</w:t>
      </w:r>
      <w:r w:rsidRPr="00A02EAE">
        <w:rPr>
          <w:rFonts w:asciiTheme="minorHAnsi" w:hAnsiTheme="minorHAnsi" w:cstheme="minorHAnsi"/>
          <w:b w:val="0"/>
          <w:szCs w:val="24"/>
          <w:lang w:val="en-US"/>
        </w:rPr>
        <w:t xml:space="preserve">. </w:t>
      </w:r>
    </w:p>
    <w:p w14:paraId="1790BEF8"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D.1.4.</w:t>
      </w:r>
      <w:r w:rsidRPr="00A02EAE">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D.1.5.</w:t>
      </w:r>
      <w:r w:rsidRPr="00A02EAE">
        <w:rPr>
          <w:rFonts w:asciiTheme="minorHAnsi" w:hAnsiTheme="minorHAnsi" w:cstheme="minorHAnsi"/>
          <w:b w:val="0"/>
          <w:szCs w:val="24"/>
          <w:lang w:val="en-US"/>
        </w:rPr>
        <w:tab/>
        <w:t xml:space="preserve">The recording of data in Appendix </w:t>
      </w:r>
      <w:r w:rsidR="004C14AC" w:rsidRPr="00A02EAE">
        <w:rPr>
          <w:rFonts w:asciiTheme="minorHAnsi" w:hAnsiTheme="minorHAnsi" w:cstheme="minorHAnsi"/>
          <w:b w:val="0"/>
          <w:szCs w:val="24"/>
          <w:lang w:val="en-US"/>
        </w:rPr>
        <w:t>VIII</w:t>
      </w:r>
      <w:r w:rsidRPr="00A02EAE">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A02EAE">
        <w:rPr>
          <w:rFonts w:asciiTheme="minorHAnsi" w:hAnsiTheme="minorHAnsi" w:cstheme="minorHAnsi"/>
          <w:b w:val="0"/>
          <w:szCs w:val="24"/>
          <w:lang w:val="en-US"/>
        </w:rPr>
        <w:t>VIII</w:t>
      </w:r>
      <w:r w:rsidRPr="00A02EAE">
        <w:rPr>
          <w:rFonts w:asciiTheme="minorHAnsi" w:hAnsiTheme="minorHAnsi" w:cstheme="minorHAnsi"/>
          <w:b w:val="0"/>
          <w:szCs w:val="24"/>
          <w:lang w:val="en-US"/>
        </w:rPr>
        <w:t xml:space="preserve"> must also be recorded excluding sales returns.  </w:t>
      </w:r>
    </w:p>
    <w:p w14:paraId="28E2702D" w14:textId="77777777" w:rsidR="00641921" w:rsidRPr="00A02EAE" w:rsidRDefault="00641921" w:rsidP="00641921">
      <w:pPr>
        <w:rPr>
          <w:rFonts w:cstheme="minorHAnsi"/>
          <w:sz w:val="24"/>
          <w:szCs w:val="24"/>
          <w:lang w:val="en-US"/>
        </w:rPr>
      </w:pPr>
    </w:p>
    <w:p w14:paraId="11F63096" w14:textId="77777777" w:rsidR="00641921" w:rsidRPr="00A02EAE" w:rsidRDefault="00641921" w:rsidP="00641921">
      <w:pPr>
        <w:jc w:val="both"/>
        <w:rPr>
          <w:rFonts w:cstheme="minorHAnsi"/>
          <w:b/>
          <w:sz w:val="24"/>
          <w:szCs w:val="24"/>
          <w:lang w:val="en-US"/>
        </w:rPr>
      </w:pPr>
      <w:r w:rsidRPr="00A02EAE">
        <w:rPr>
          <w:rFonts w:cstheme="minorHAnsi"/>
          <w:b/>
          <w:sz w:val="24"/>
          <w:szCs w:val="24"/>
          <w:lang w:val="en-US"/>
        </w:rPr>
        <w:t>D.2.</w:t>
      </w:r>
      <w:r w:rsidRPr="00A02EAE">
        <w:rPr>
          <w:rFonts w:cstheme="minorHAnsi"/>
          <w:b/>
          <w:sz w:val="24"/>
          <w:szCs w:val="24"/>
          <w:lang w:val="en-US"/>
        </w:rPr>
        <w:tab/>
        <w:t>RECORDS OF SALES IN THE DOMESTIC MARKET (A):</w:t>
      </w:r>
    </w:p>
    <w:p w14:paraId="2CB2B3D9"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D.2.1.</w:t>
      </w:r>
      <w:r w:rsidRPr="00A02EAE">
        <w:rPr>
          <w:rFonts w:asciiTheme="minorHAnsi" w:hAnsiTheme="minorHAnsi" w:cstheme="minorHAnsi"/>
          <w:b w:val="0"/>
          <w:szCs w:val="24"/>
          <w:lang w:val="en-US"/>
        </w:rPr>
        <w:tab/>
        <w:t>The information under field A must take into account the total of:</w:t>
      </w:r>
    </w:p>
    <w:p w14:paraId="5EAA5F00"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A02EAE" w:rsidRDefault="00641921" w:rsidP="00641921">
      <w:pPr>
        <w:jc w:val="both"/>
        <w:rPr>
          <w:rFonts w:cstheme="minorHAnsi"/>
          <w:sz w:val="24"/>
          <w:szCs w:val="24"/>
          <w:lang w:val="en-US"/>
        </w:rPr>
      </w:pPr>
      <w:r w:rsidRPr="00A02EAE">
        <w:rPr>
          <w:rFonts w:cstheme="minorHAnsi"/>
          <w:sz w:val="24"/>
          <w:szCs w:val="24"/>
          <w:lang w:val="en-US"/>
        </w:rPr>
        <w:t>(a.1)</w:t>
      </w:r>
      <w:r w:rsidRPr="00A02EAE">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(a.2)</w:t>
      </w:r>
      <w:r w:rsidRPr="00A02EAE">
        <w:rPr>
          <w:rFonts w:asciiTheme="minorHAnsi" w:hAnsiTheme="minorHAnsi" w:cstheme="minorHAnsi"/>
          <w:b w:val="0"/>
          <w:szCs w:val="24"/>
          <w:lang w:val="en-US"/>
        </w:rPr>
        <w:tab/>
        <w:t>Resales of the imported like product, if reported under item 8.1.7.</w:t>
      </w:r>
    </w:p>
    <w:p w14:paraId="062BB5EB"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ab/>
      </w:r>
    </w:p>
    <w:p w14:paraId="55EEA447" w14:textId="6EF3E78F"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(a.3)</w:t>
      </w:r>
      <w:r w:rsidRPr="00A02EAE">
        <w:rPr>
          <w:rFonts w:asciiTheme="minorHAnsi" w:hAnsiTheme="minorHAnsi" w:cstheme="minorHAnsi"/>
          <w:b w:val="0"/>
          <w:szCs w:val="24"/>
          <w:lang w:val="en-US"/>
        </w:rPr>
        <w:tab/>
        <w:t xml:space="preserve">Resales of the like product purchased in the domestic market of </w:t>
      </w:r>
      <w:r w:rsidR="00217041" w:rsidRPr="00A02EAE">
        <w:rPr>
          <w:rFonts w:asciiTheme="minorHAnsi" w:hAnsiTheme="minorHAnsi" w:cstheme="minorHAnsi"/>
          <w:b w:val="0"/>
          <w:szCs w:val="24"/>
          <w:lang w:val="en-US"/>
        </w:rPr>
        <w:t>your</w:t>
      </w:r>
      <w:r w:rsidRPr="00A02EAE">
        <w:rPr>
          <w:rFonts w:asciiTheme="minorHAnsi" w:hAnsiTheme="minorHAnsi" w:cstheme="minorHAnsi"/>
          <w:b w:val="0"/>
          <w:szCs w:val="24"/>
          <w:lang w:val="en-US"/>
        </w:rPr>
        <w:t xml:space="preserve"> company’s country, if reported under item 8.1.7.</w:t>
      </w:r>
    </w:p>
    <w:p w14:paraId="3F212291" w14:textId="77777777" w:rsidR="00F75488" w:rsidRPr="00A02EAE" w:rsidRDefault="00F75488" w:rsidP="00F75488">
      <w:pPr>
        <w:spacing w:after="0" w:line="240" w:lineRule="auto"/>
        <w:rPr>
          <w:rFonts w:cstheme="minorHAnsi"/>
          <w:lang w:val="en-US" w:eastAsia="pt-BR"/>
        </w:rPr>
      </w:pPr>
    </w:p>
    <w:p w14:paraId="7537E84B"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lastRenderedPageBreak/>
        <w:t>(a.4)</w:t>
      </w:r>
      <w:r w:rsidRPr="00A02EAE">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A02EAE" w:rsidRDefault="00641921" w:rsidP="00641921">
      <w:pPr>
        <w:rPr>
          <w:rFonts w:cstheme="minorHAnsi"/>
          <w:sz w:val="24"/>
          <w:szCs w:val="24"/>
          <w:lang w:val="en-US"/>
        </w:rPr>
      </w:pPr>
    </w:p>
    <w:p w14:paraId="717DF1A9" w14:textId="77777777" w:rsidR="00641921" w:rsidRPr="00A02EAE" w:rsidRDefault="00641921" w:rsidP="00641921">
      <w:pPr>
        <w:jc w:val="both"/>
        <w:rPr>
          <w:rFonts w:cstheme="minorHAnsi"/>
          <w:b/>
          <w:sz w:val="24"/>
          <w:szCs w:val="24"/>
          <w:lang w:val="en-US"/>
        </w:rPr>
      </w:pPr>
      <w:r w:rsidRPr="00A02EAE">
        <w:rPr>
          <w:rFonts w:cstheme="minorHAnsi"/>
          <w:b/>
          <w:sz w:val="24"/>
          <w:szCs w:val="24"/>
          <w:lang w:val="en-US"/>
        </w:rPr>
        <w:t>D.3.</w:t>
      </w:r>
      <w:r w:rsidRPr="00A02EAE">
        <w:rPr>
          <w:rFonts w:cstheme="minorHAnsi"/>
          <w:b/>
          <w:sz w:val="24"/>
          <w:szCs w:val="24"/>
          <w:lang w:val="en-US"/>
        </w:rPr>
        <w:tab/>
        <w:t>RECORDS OF EXPORTS TO THIRD-COUNTRY MARKETS (B):</w:t>
      </w:r>
    </w:p>
    <w:p w14:paraId="07ACE34C" w14:textId="1AB05C93"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D.3.1.</w:t>
      </w:r>
      <w:r w:rsidRPr="00A02EAE">
        <w:rPr>
          <w:rFonts w:asciiTheme="minorHAnsi" w:hAnsiTheme="minorHAnsi" w:cstheme="minorHAnsi"/>
          <w:b w:val="0"/>
          <w:szCs w:val="24"/>
          <w:lang w:val="en-US"/>
        </w:rPr>
        <w:tab/>
        <w:t xml:space="preserve">The information under field B must </w:t>
      </w:r>
      <w:r w:rsidR="00217041" w:rsidRPr="00A02EAE">
        <w:rPr>
          <w:rFonts w:asciiTheme="minorHAnsi" w:hAnsiTheme="minorHAnsi" w:cstheme="minorHAnsi"/>
          <w:b w:val="0"/>
          <w:szCs w:val="24"/>
          <w:lang w:val="en-US"/>
        </w:rPr>
        <w:t>consider</w:t>
      </w:r>
      <w:r w:rsidRPr="00A02EAE">
        <w:rPr>
          <w:rFonts w:asciiTheme="minorHAnsi" w:hAnsiTheme="minorHAnsi" w:cstheme="minorHAnsi"/>
          <w:b w:val="0"/>
          <w:szCs w:val="24"/>
          <w:lang w:val="en-US"/>
        </w:rPr>
        <w:t xml:space="preserve"> the total of: </w:t>
      </w:r>
    </w:p>
    <w:p w14:paraId="0E989AAD"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A02EAE" w:rsidRDefault="00641921" w:rsidP="00641921">
      <w:pPr>
        <w:jc w:val="both"/>
        <w:rPr>
          <w:rFonts w:cstheme="minorHAnsi"/>
          <w:sz w:val="24"/>
          <w:szCs w:val="24"/>
          <w:lang w:val="en-US"/>
        </w:rPr>
      </w:pPr>
      <w:r w:rsidRPr="00A02EAE">
        <w:rPr>
          <w:rFonts w:cstheme="minorHAnsi"/>
          <w:sz w:val="24"/>
          <w:szCs w:val="24"/>
          <w:lang w:val="en-US"/>
        </w:rPr>
        <w:t xml:space="preserve">(a.1) </w:t>
      </w:r>
      <w:r w:rsidRPr="00A02EAE">
        <w:rPr>
          <w:rFonts w:cstheme="minorHAnsi"/>
          <w:sz w:val="24"/>
          <w:szCs w:val="24"/>
          <w:lang w:val="en-US"/>
        </w:rPr>
        <w:tab/>
        <w:t xml:space="preserve">Exports of the product manufactured by your own company: add to the data </w:t>
      </w:r>
      <w:r w:rsidR="00264725" w:rsidRPr="00A02EAE">
        <w:rPr>
          <w:rFonts w:cstheme="minorHAnsi"/>
          <w:sz w:val="24"/>
          <w:szCs w:val="24"/>
          <w:lang w:val="en-US"/>
        </w:rPr>
        <w:t>on</w:t>
      </w:r>
      <w:r w:rsidRPr="00A02EAE">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0CBF356C"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 xml:space="preserve">(a.2) </w:t>
      </w:r>
      <w:r w:rsidRPr="00A02EAE">
        <w:rPr>
          <w:rFonts w:asciiTheme="minorHAnsi" w:hAnsiTheme="minorHAnsi" w:cstheme="minorHAnsi"/>
          <w:b w:val="0"/>
          <w:szCs w:val="24"/>
          <w:lang w:val="en-US"/>
        </w:rPr>
        <w:tab/>
        <w:t xml:space="preserve">Exports of the like product imported. </w:t>
      </w:r>
    </w:p>
    <w:p w14:paraId="1C5FD419"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ab/>
      </w:r>
    </w:p>
    <w:p w14:paraId="23587EA7" w14:textId="77777777" w:rsidR="00641921" w:rsidRPr="00A02EA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A02EAE">
        <w:rPr>
          <w:rFonts w:asciiTheme="minorHAnsi" w:hAnsiTheme="minorHAnsi" w:cstheme="minorHAnsi"/>
          <w:b w:val="0"/>
          <w:szCs w:val="24"/>
          <w:lang w:val="en-US"/>
        </w:rPr>
        <w:t>(a.3)</w:t>
      </w:r>
      <w:r w:rsidRPr="00A02EAE">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A02EA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A02EA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A02EAE">
        <w:rPr>
          <w:rFonts w:asciiTheme="minorHAnsi" w:hAnsiTheme="minorHAnsi" w:cstheme="minorHAnsi"/>
          <w:b w:val="0"/>
          <w:szCs w:val="24"/>
          <w:lang w:val="en-US"/>
        </w:rPr>
        <w:t>(a.4)</w:t>
      </w:r>
      <w:r w:rsidRPr="00A02EAE">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A02EAE" w:rsidRDefault="00F75488" w:rsidP="00641921">
      <w:pPr>
        <w:jc w:val="both"/>
        <w:rPr>
          <w:rFonts w:cstheme="minorHAnsi"/>
          <w:b/>
          <w:sz w:val="24"/>
          <w:szCs w:val="24"/>
          <w:lang w:val="en-US"/>
        </w:rPr>
      </w:pPr>
    </w:p>
    <w:p w14:paraId="7CA8F55C" w14:textId="77777777" w:rsidR="00641921" w:rsidRPr="00A02EAE" w:rsidRDefault="00641921" w:rsidP="00641921">
      <w:pPr>
        <w:jc w:val="both"/>
        <w:rPr>
          <w:rFonts w:cstheme="minorHAnsi"/>
          <w:b/>
          <w:sz w:val="24"/>
          <w:szCs w:val="24"/>
          <w:lang w:val="en-US"/>
        </w:rPr>
      </w:pPr>
      <w:r w:rsidRPr="00A02EAE">
        <w:rPr>
          <w:rFonts w:cstheme="minorHAnsi"/>
          <w:b/>
          <w:sz w:val="24"/>
          <w:szCs w:val="24"/>
          <w:lang w:val="en-US"/>
        </w:rPr>
        <w:t>D.4.</w:t>
      </w:r>
      <w:r w:rsidRPr="00A02EAE">
        <w:rPr>
          <w:rFonts w:cstheme="minorHAnsi"/>
          <w:b/>
          <w:sz w:val="24"/>
          <w:szCs w:val="24"/>
          <w:lang w:val="en-US"/>
        </w:rPr>
        <w:tab/>
        <w:t>RECORDS OF EXPORTS TO BRAZIL (C):</w:t>
      </w:r>
    </w:p>
    <w:p w14:paraId="78D9BCC2" w14:textId="77EF1234"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D.4.1.</w:t>
      </w:r>
      <w:r w:rsidRPr="00A02EAE">
        <w:rPr>
          <w:rFonts w:asciiTheme="minorHAnsi" w:hAnsiTheme="minorHAnsi" w:cstheme="minorHAnsi"/>
          <w:b w:val="0"/>
          <w:szCs w:val="24"/>
          <w:lang w:val="en-US"/>
        </w:rPr>
        <w:tab/>
        <w:t xml:space="preserve">The information under field C must </w:t>
      </w:r>
      <w:r w:rsidR="00217041" w:rsidRPr="00A02EAE">
        <w:rPr>
          <w:rFonts w:asciiTheme="minorHAnsi" w:hAnsiTheme="minorHAnsi" w:cstheme="minorHAnsi"/>
          <w:b w:val="0"/>
          <w:szCs w:val="24"/>
          <w:lang w:val="en-US"/>
        </w:rPr>
        <w:t>consider</w:t>
      </w:r>
      <w:r w:rsidRPr="00A02EAE">
        <w:rPr>
          <w:rFonts w:asciiTheme="minorHAnsi" w:hAnsiTheme="minorHAnsi" w:cstheme="minorHAnsi"/>
          <w:b w:val="0"/>
          <w:szCs w:val="24"/>
          <w:lang w:val="en-US"/>
        </w:rPr>
        <w:t xml:space="preserve"> the total of: </w:t>
      </w:r>
    </w:p>
    <w:p w14:paraId="542B65DF"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A02EAE" w:rsidRDefault="00641921" w:rsidP="00641921">
      <w:pPr>
        <w:jc w:val="both"/>
        <w:rPr>
          <w:rFonts w:cstheme="minorHAnsi"/>
          <w:sz w:val="24"/>
          <w:szCs w:val="24"/>
          <w:lang w:val="en-US"/>
        </w:rPr>
      </w:pPr>
      <w:r w:rsidRPr="00A02EAE">
        <w:rPr>
          <w:rFonts w:cstheme="minorHAnsi"/>
          <w:sz w:val="24"/>
          <w:szCs w:val="24"/>
          <w:lang w:val="en-US"/>
        </w:rPr>
        <w:t>(a.1)</w:t>
      </w:r>
      <w:r w:rsidRPr="00A02EAE">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A02EAE" w:rsidRDefault="00641921" w:rsidP="00641921">
      <w:pPr>
        <w:pStyle w:val="Ttulo7"/>
        <w:numPr>
          <w:ilvl w:val="0"/>
          <w:numId w:val="0"/>
        </w:numPr>
        <w:rPr>
          <w:rFonts w:asciiTheme="minorHAnsi" w:hAnsiTheme="minorHAnsi" w:cstheme="minorHAnsi"/>
          <w:b w:val="0"/>
          <w:szCs w:val="24"/>
          <w:lang w:val="en-US"/>
        </w:rPr>
      </w:pPr>
      <w:r w:rsidRPr="00A02EAE">
        <w:rPr>
          <w:rFonts w:asciiTheme="minorHAnsi" w:hAnsiTheme="minorHAnsi" w:cstheme="minorHAnsi"/>
          <w:b w:val="0"/>
          <w:szCs w:val="24"/>
          <w:lang w:val="en-US"/>
        </w:rPr>
        <w:t>(a.2)</w:t>
      </w:r>
      <w:r w:rsidRPr="00A02EAE">
        <w:rPr>
          <w:rFonts w:asciiTheme="minorHAnsi" w:hAnsiTheme="minorHAnsi" w:cstheme="minorHAnsi"/>
          <w:b w:val="0"/>
          <w:szCs w:val="24"/>
          <w:lang w:val="en-US"/>
        </w:rPr>
        <w:tab/>
        <w:t xml:space="preserve">Exports of the like product imported.  </w:t>
      </w:r>
    </w:p>
    <w:p w14:paraId="394C825B"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A02EA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A02EAE">
        <w:rPr>
          <w:rFonts w:asciiTheme="minorHAnsi" w:hAnsiTheme="minorHAnsi" w:cstheme="minorHAnsi"/>
          <w:b w:val="0"/>
          <w:szCs w:val="24"/>
          <w:lang w:val="en-US"/>
        </w:rPr>
        <w:t>(a.3)</w:t>
      </w:r>
      <w:r w:rsidRPr="00A02EAE">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A02EAE"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A02EAE">
        <w:rPr>
          <w:rFonts w:asciiTheme="minorHAnsi" w:hAnsiTheme="minorHAnsi" w:cstheme="minorHAnsi"/>
          <w:b w:val="0"/>
          <w:szCs w:val="24"/>
          <w:lang w:val="en-US"/>
        </w:rPr>
        <w:t>(a.4)</w:t>
      </w:r>
      <w:r w:rsidRPr="00A02EAE">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A02EAE"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A02EAE" w:rsidRDefault="00641921" w:rsidP="00641921">
      <w:pPr>
        <w:rPr>
          <w:rFonts w:cstheme="minorHAnsi"/>
          <w:sz w:val="24"/>
          <w:szCs w:val="24"/>
          <w:lang w:val="en-US"/>
        </w:rPr>
      </w:pPr>
    </w:p>
    <w:p w14:paraId="64467312" w14:textId="77777777" w:rsidR="008A44D2" w:rsidRPr="00C35B5F" w:rsidRDefault="008A44D2">
      <w:pPr>
        <w:rPr>
          <w:rFonts w:cstheme="minorHAnsi"/>
          <w:sz w:val="24"/>
          <w:szCs w:val="24"/>
          <w:lang w:val="en-US"/>
        </w:rPr>
      </w:pPr>
      <w:r w:rsidRPr="00C35B5F">
        <w:rPr>
          <w:rFonts w:cstheme="minorHAnsi"/>
          <w:sz w:val="24"/>
          <w:szCs w:val="24"/>
          <w:lang w:val="en-US"/>
        </w:rPr>
        <w:br w:type="page"/>
      </w:r>
    </w:p>
    <w:p w14:paraId="7DB97744" w14:textId="77777777" w:rsidR="008A44D2" w:rsidRPr="00A02EAE" w:rsidRDefault="008A44D2" w:rsidP="006D0693">
      <w:pPr>
        <w:spacing w:after="0"/>
        <w:jc w:val="center"/>
        <w:rPr>
          <w:rFonts w:cstheme="minorHAnsi"/>
          <w:b/>
          <w:sz w:val="24"/>
          <w:szCs w:val="24"/>
          <w:lang w:val="en-US"/>
        </w:rPr>
      </w:pPr>
      <w:r w:rsidRPr="00A02EAE">
        <w:rPr>
          <w:rFonts w:cstheme="minorHAnsi"/>
          <w:b/>
          <w:sz w:val="24"/>
          <w:szCs w:val="24"/>
          <w:lang w:val="en-US"/>
        </w:rPr>
        <w:lastRenderedPageBreak/>
        <w:t>APPENDIX I</w:t>
      </w:r>
    </w:p>
    <w:p w14:paraId="4F2163F6" w14:textId="77777777" w:rsidR="008A44D2" w:rsidRPr="00A02EAE" w:rsidRDefault="008A44D2" w:rsidP="006D0693">
      <w:pPr>
        <w:spacing w:after="0"/>
        <w:jc w:val="center"/>
        <w:rPr>
          <w:rFonts w:cstheme="minorHAnsi"/>
          <w:sz w:val="24"/>
          <w:szCs w:val="24"/>
          <w:lang w:val="en-US"/>
        </w:rPr>
      </w:pPr>
      <w:r w:rsidRPr="00A02EAE">
        <w:rPr>
          <w:rFonts w:cstheme="minorHAnsi"/>
          <w:sz w:val="24"/>
          <w:szCs w:val="24"/>
          <w:lang w:val="en-US"/>
        </w:rPr>
        <w:t>LIABILITY COMMITMENT</w:t>
      </w:r>
    </w:p>
    <w:p w14:paraId="4F04C2BC" w14:textId="77777777" w:rsidR="008A44D2" w:rsidRPr="00A02EAE" w:rsidRDefault="008A44D2" w:rsidP="006D0693">
      <w:pPr>
        <w:spacing w:after="0"/>
        <w:rPr>
          <w:rFonts w:cstheme="minorHAnsi"/>
          <w:sz w:val="24"/>
          <w:szCs w:val="24"/>
          <w:lang w:val="en-US"/>
        </w:rPr>
      </w:pPr>
    </w:p>
    <w:p w14:paraId="04AF957F" w14:textId="77777777" w:rsidR="008A44D2" w:rsidRPr="00A02EAE" w:rsidRDefault="008A44D2" w:rsidP="006D0693">
      <w:pPr>
        <w:spacing w:after="0" w:line="240" w:lineRule="auto"/>
        <w:rPr>
          <w:rFonts w:cstheme="minorHAnsi"/>
          <w:sz w:val="24"/>
          <w:szCs w:val="24"/>
          <w:lang w:val="en-US"/>
        </w:rPr>
      </w:pPr>
    </w:p>
    <w:p w14:paraId="5F06CB87" w14:textId="77777777" w:rsidR="008A44D2" w:rsidRPr="00A02EAE" w:rsidRDefault="008A44D2" w:rsidP="006D0693">
      <w:pPr>
        <w:spacing w:after="0" w:line="240" w:lineRule="auto"/>
        <w:rPr>
          <w:rFonts w:cstheme="minorHAnsi"/>
          <w:sz w:val="24"/>
          <w:szCs w:val="24"/>
          <w:lang w:val="en-US"/>
        </w:rPr>
      </w:pPr>
      <w:r w:rsidRPr="00A02EAE">
        <w:rPr>
          <w:rFonts w:cstheme="minorHAnsi"/>
          <w:sz w:val="24"/>
          <w:szCs w:val="24"/>
          <w:lang w:val="en-US"/>
        </w:rPr>
        <w:t>INTERESTED PARTY:</w:t>
      </w:r>
    </w:p>
    <w:p w14:paraId="22BAE232" w14:textId="77777777" w:rsidR="008A44D2" w:rsidRPr="00A02EAE" w:rsidRDefault="008A44D2" w:rsidP="006D0693">
      <w:pPr>
        <w:spacing w:after="0" w:line="240" w:lineRule="auto"/>
        <w:rPr>
          <w:rFonts w:cstheme="minorHAnsi"/>
          <w:sz w:val="24"/>
          <w:szCs w:val="24"/>
          <w:lang w:val="en-US"/>
        </w:rPr>
      </w:pPr>
    </w:p>
    <w:p w14:paraId="76845E12" w14:textId="77777777" w:rsidR="008A44D2" w:rsidRPr="00A02EAE" w:rsidRDefault="008A44D2" w:rsidP="006D0693">
      <w:pPr>
        <w:spacing w:after="0" w:line="240" w:lineRule="auto"/>
        <w:rPr>
          <w:rFonts w:cstheme="minorHAnsi"/>
          <w:sz w:val="24"/>
          <w:szCs w:val="24"/>
          <w:lang w:val="en-US"/>
        </w:rPr>
      </w:pPr>
      <w:r w:rsidRPr="00A02EAE">
        <w:rPr>
          <w:rFonts w:cstheme="minorHAnsi"/>
          <w:sz w:val="24"/>
          <w:szCs w:val="24"/>
          <w:lang w:val="en-US"/>
        </w:rPr>
        <w:t>LEGAL REPRESENTATIVE:</w:t>
      </w:r>
    </w:p>
    <w:p w14:paraId="4F19C46F" w14:textId="77777777" w:rsidR="008A44D2" w:rsidRPr="00A02EAE" w:rsidRDefault="008A44D2" w:rsidP="006D0693">
      <w:pPr>
        <w:spacing w:after="0" w:line="240" w:lineRule="auto"/>
        <w:jc w:val="both"/>
        <w:rPr>
          <w:rFonts w:cstheme="minorHAnsi"/>
          <w:sz w:val="24"/>
          <w:szCs w:val="24"/>
          <w:lang w:val="en-US"/>
        </w:rPr>
      </w:pPr>
    </w:p>
    <w:p w14:paraId="2A91C5BF" w14:textId="77777777" w:rsidR="008A44D2" w:rsidRPr="00A02EAE" w:rsidRDefault="008A44D2" w:rsidP="006D0693">
      <w:pPr>
        <w:spacing w:after="0" w:line="240" w:lineRule="auto"/>
        <w:jc w:val="both"/>
        <w:rPr>
          <w:rFonts w:cstheme="minorHAnsi"/>
          <w:sz w:val="24"/>
          <w:szCs w:val="24"/>
          <w:lang w:val="en-US"/>
        </w:rPr>
      </w:pPr>
      <w:r w:rsidRPr="00A02EAE">
        <w:rPr>
          <w:rFonts w:cstheme="minorHAnsi"/>
          <w:sz w:val="24"/>
          <w:szCs w:val="24"/>
          <w:lang w:val="en-US"/>
        </w:rPr>
        <w:t>LEGAL REPRESENTATIVE JOB POSITION:</w:t>
      </w:r>
    </w:p>
    <w:p w14:paraId="355BE7AF" w14:textId="77777777" w:rsidR="008A44D2" w:rsidRPr="00A02EAE" w:rsidRDefault="008A44D2" w:rsidP="006D0693">
      <w:pPr>
        <w:spacing w:after="0" w:line="240" w:lineRule="auto"/>
        <w:jc w:val="both"/>
        <w:rPr>
          <w:rFonts w:cstheme="minorHAnsi"/>
          <w:sz w:val="24"/>
          <w:szCs w:val="24"/>
          <w:lang w:val="en-US"/>
        </w:rPr>
      </w:pPr>
    </w:p>
    <w:p w14:paraId="21D4005D" w14:textId="77777777" w:rsidR="008A44D2" w:rsidRPr="00A02EAE" w:rsidRDefault="008A44D2" w:rsidP="006D0693">
      <w:pPr>
        <w:spacing w:after="0" w:line="240" w:lineRule="auto"/>
        <w:jc w:val="both"/>
        <w:rPr>
          <w:rFonts w:cstheme="minorHAnsi"/>
          <w:sz w:val="24"/>
          <w:szCs w:val="24"/>
          <w:lang w:val="en-US"/>
        </w:rPr>
      </w:pPr>
      <w:r w:rsidRPr="00A02EAE">
        <w:rPr>
          <w:rFonts w:cstheme="minorHAnsi"/>
          <w:sz w:val="24"/>
          <w:szCs w:val="24"/>
          <w:lang w:val="en-US"/>
        </w:rPr>
        <w:t>TELEPHONE NUMBER:</w:t>
      </w:r>
    </w:p>
    <w:p w14:paraId="5D1EB6D1" w14:textId="77777777" w:rsidR="008A44D2" w:rsidRPr="00A02EAE" w:rsidRDefault="008A44D2" w:rsidP="006D0693">
      <w:pPr>
        <w:spacing w:after="0" w:line="240" w:lineRule="auto"/>
        <w:jc w:val="both"/>
        <w:rPr>
          <w:rFonts w:cstheme="minorHAnsi"/>
          <w:sz w:val="24"/>
          <w:szCs w:val="24"/>
          <w:lang w:val="en-US"/>
        </w:rPr>
      </w:pPr>
    </w:p>
    <w:p w14:paraId="7E585141" w14:textId="77777777" w:rsidR="008A44D2" w:rsidRPr="00A02EAE" w:rsidRDefault="008A44D2" w:rsidP="006D0693">
      <w:pPr>
        <w:spacing w:after="0" w:line="240" w:lineRule="auto"/>
        <w:jc w:val="both"/>
        <w:rPr>
          <w:rFonts w:cstheme="minorHAnsi"/>
          <w:sz w:val="24"/>
          <w:szCs w:val="24"/>
          <w:lang w:val="en-US"/>
        </w:rPr>
      </w:pPr>
      <w:r w:rsidRPr="00A02EAE">
        <w:rPr>
          <w:rFonts w:cstheme="minorHAnsi"/>
          <w:sz w:val="24"/>
          <w:szCs w:val="24"/>
          <w:lang w:val="en-US"/>
        </w:rPr>
        <w:t>ADDRESS:</w:t>
      </w:r>
    </w:p>
    <w:p w14:paraId="1D3228F2" w14:textId="77777777" w:rsidR="008A44D2" w:rsidRPr="00A02EAE" w:rsidRDefault="008A44D2" w:rsidP="006D0693">
      <w:pPr>
        <w:spacing w:after="0" w:line="240" w:lineRule="auto"/>
        <w:jc w:val="both"/>
        <w:rPr>
          <w:rFonts w:cstheme="minorHAnsi"/>
          <w:sz w:val="24"/>
          <w:szCs w:val="24"/>
          <w:lang w:val="en-US"/>
        </w:rPr>
      </w:pPr>
    </w:p>
    <w:p w14:paraId="285988FB" w14:textId="77777777" w:rsidR="008A44D2" w:rsidRPr="00A02EAE" w:rsidRDefault="008A44D2" w:rsidP="006D0693">
      <w:pPr>
        <w:spacing w:after="0" w:line="240" w:lineRule="auto"/>
        <w:jc w:val="both"/>
        <w:rPr>
          <w:rFonts w:cstheme="minorHAnsi"/>
          <w:sz w:val="24"/>
          <w:szCs w:val="24"/>
          <w:lang w:val="en-US"/>
        </w:rPr>
      </w:pPr>
      <w:r w:rsidRPr="00A02EAE">
        <w:rPr>
          <w:rFonts w:cstheme="minorHAnsi"/>
          <w:sz w:val="24"/>
          <w:szCs w:val="24"/>
          <w:lang w:val="en-US"/>
        </w:rPr>
        <w:t>ELETRONIC ADDRESS</w:t>
      </w:r>
      <w:r w:rsidR="006E0C54" w:rsidRPr="00A02EAE">
        <w:rPr>
          <w:rFonts w:cstheme="minorHAnsi"/>
          <w:sz w:val="24"/>
          <w:szCs w:val="24"/>
          <w:lang w:val="en-US"/>
        </w:rPr>
        <w:t xml:space="preserve"> </w:t>
      </w:r>
      <w:r w:rsidR="006E0C54" w:rsidRPr="00A02EAE">
        <w:rPr>
          <w:rFonts w:cstheme="minorHAnsi"/>
          <w:snapToGrid w:val="0"/>
          <w:lang w:val="en-US"/>
        </w:rPr>
        <w:t>(e-mail)</w:t>
      </w:r>
      <w:r w:rsidRPr="00A02EAE">
        <w:rPr>
          <w:rFonts w:cstheme="minorHAnsi"/>
          <w:sz w:val="24"/>
          <w:szCs w:val="24"/>
          <w:lang w:val="en-US"/>
        </w:rPr>
        <w:t>:</w:t>
      </w:r>
    </w:p>
    <w:p w14:paraId="0DE8E073" w14:textId="77777777" w:rsidR="008A44D2" w:rsidRPr="00A02EAE" w:rsidRDefault="008A44D2" w:rsidP="006D0693">
      <w:pPr>
        <w:spacing w:after="0"/>
        <w:jc w:val="both"/>
        <w:rPr>
          <w:rFonts w:cstheme="minorHAnsi"/>
          <w:sz w:val="24"/>
          <w:szCs w:val="24"/>
          <w:lang w:val="en-US"/>
        </w:rPr>
      </w:pPr>
    </w:p>
    <w:p w14:paraId="39F75865" w14:textId="77777777" w:rsidR="008A44D2" w:rsidRPr="00A02EAE" w:rsidRDefault="008A44D2" w:rsidP="006D0693">
      <w:pPr>
        <w:spacing w:after="0"/>
        <w:rPr>
          <w:rFonts w:cstheme="minorHAnsi"/>
          <w:sz w:val="24"/>
          <w:szCs w:val="24"/>
          <w:lang w:val="en-US"/>
        </w:rPr>
      </w:pPr>
    </w:p>
    <w:p w14:paraId="6106F281" w14:textId="77777777" w:rsidR="008A44D2" w:rsidRPr="00A02EAE" w:rsidRDefault="008A44D2" w:rsidP="006D0693">
      <w:pPr>
        <w:spacing w:after="0"/>
        <w:rPr>
          <w:rFonts w:cstheme="minorHAnsi"/>
          <w:sz w:val="24"/>
          <w:szCs w:val="24"/>
          <w:lang w:val="en-US"/>
        </w:rPr>
      </w:pPr>
    </w:p>
    <w:p w14:paraId="62923A91" w14:textId="77777777" w:rsidR="008A44D2" w:rsidRPr="00A02EAE" w:rsidRDefault="008A44D2" w:rsidP="006D0693">
      <w:pPr>
        <w:spacing w:after="0"/>
        <w:ind w:firstLine="708"/>
        <w:jc w:val="both"/>
        <w:rPr>
          <w:rFonts w:cstheme="minorHAnsi"/>
          <w:sz w:val="24"/>
          <w:szCs w:val="24"/>
          <w:lang w:val="en-US"/>
        </w:rPr>
      </w:pPr>
      <w:r w:rsidRPr="00A02EAE">
        <w:rPr>
          <w:rFonts w:cstheme="minorHAnsi"/>
          <w:sz w:val="24"/>
          <w:szCs w:val="24"/>
          <w:lang w:val="en-US"/>
        </w:rPr>
        <w:t>I</w:t>
      </w:r>
      <w:r w:rsidRPr="00A02EAE">
        <w:rPr>
          <w:rFonts w:cstheme="minorHAnsi"/>
          <w:bCs/>
          <w:sz w:val="24"/>
          <w:szCs w:val="24"/>
          <w:lang w:val="en-US"/>
        </w:rPr>
        <w:t xml:space="preserve"> hereby certify the veracity of the information contained in</w:t>
      </w:r>
      <w:r w:rsidRPr="00A02EAE">
        <w:rPr>
          <w:rFonts w:cstheme="minorHAnsi"/>
          <w:sz w:val="24"/>
          <w:szCs w:val="24"/>
          <w:lang w:val="en-US"/>
        </w:rPr>
        <w:t xml:space="preserve"> this questionnaire and </w:t>
      </w:r>
      <w:r w:rsidRPr="00A02EAE">
        <w:rPr>
          <w:rFonts w:cstheme="minorHAnsi"/>
          <w:bCs/>
          <w:sz w:val="24"/>
          <w:szCs w:val="24"/>
          <w:lang w:val="en-US"/>
        </w:rPr>
        <w:t xml:space="preserve">I am aware that </w:t>
      </w:r>
      <w:r w:rsidR="0009512E" w:rsidRPr="00A02EAE">
        <w:rPr>
          <w:rFonts w:cstheme="minorHAnsi"/>
          <w:bCs/>
          <w:sz w:val="24"/>
          <w:szCs w:val="24"/>
          <w:lang w:val="en-US"/>
        </w:rPr>
        <w:t>this</w:t>
      </w:r>
      <w:r w:rsidRPr="00A02EAE">
        <w:rPr>
          <w:rFonts w:cstheme="minorHAnsi"/>
          <w:bCs/>
          <w:sz w:val="24"/>
          <w:szCs w:val="24"/>
          <w:lang w:val="en-US"/>
        </w:rPr>
        <w:t xml:space="preserve"> information </w:t>
      </w:r>
      <w:r w:rsidR="0009512E" w:rsidRPr="00A02EAE">
        <w:rPr>
          <w:rFonts w:cstheme="minorHAnsi"/>
          <w:bCs/>
          <w:sz w:val="24"/>
          <w:szCs w:val="24"/>
          <w:lang w:val="en-US"/>
        </w:rPr>
        <w:t>is</w:t>
      </w:r>
      <w:r w:rsidRPr="00A02EAE">
        <w:rPr>
          <w:rFonts w:cstheme="minorHAnsi"/>
          <w:bCs/>
          <w:sz w:val="24"/>
          <w:szCs w:val="24"/>
          <w:lang w:val="en-US"/>
        </w:rPr>
        <w:t xml:space="preserve"> subject to </w:t>
      </w:r>
      <w:r w:rsidRPr="00A02EAE">
        <w:rPr>
          <w:rFonts w:cstheme="minorHAnsi"/>
          <w:sz w:val="24"/>
          <w:szCs w:val="24"/>
          <w:lang w:val="en-US"/>
        </w:rPr>
        <w:t xml:space="preserve">on-the-spot </w:t>
      </w:r>
      <w:r w:rsidR="00E446CC" w:rsidRPr="00A02EAE">
        <w:rPr>
          <w:rFonts w:cstheme="minorHAnsi"/>
          <w:sz w:val="24"/>
          <w:szCs w:val="24"/>
          <w:lang w:val="en-US"/>
        </w:rPr>
        <w:t>verification</w:t>
      </w:r>
      <w:r w:rsidRPr="00A02EAE">
        <w:rPr>
          <w:rFonts w:cstheme="minorHAnsi"/>
          <w:sz w:val="24"/>
          <w:szCs w:val="24"/>
          <w:lang w:val="en-US"/>
        </w:rPr>
        <w:t xml:space="preserve">. </w:t>
      </w:r>
    </w:p>
    <w:p w14:paraId="1EDDC89C" w14:textId="77777777" w:rsidR="008A44D2" w:rsidRPr="00C35B5F" w:rsidRDefault="008A44D2" w:rsidP="006D0693">
      <w:pPr>
        <w:spacing w:after="0"/>
        <w:jc w:val="both"/>
        <w:rPr>
          <w:rFonts w:cstheme="minorHAnsi"/>
          <w:sz w:val="24"/>
          <w:szCs w:val="24"/>
          <w:lang w:val="en-US"/>
        </w:rPr>
      </w:pPr>
    </w:p>
    <w:p w14:paraId="3D65CCC8" w14:textId="05B6F960" w:rsidR="008A44D2" w:rsidRPr="00A02EAE" w:rsidRDefault="008A44D2" w:rsidP="006D0693">
      <w:pPr>
        <w:spacing w:after="0"/>
        <w:ind w:firstLine="708"/>
        <w:jc w:val="both"/>
        <w:rPr>
          <w:rFonts w:cstheme="minorHAnsi"/>
          <w:sz w:val="24"/>
          <w:szCs w:val="24"/>
          <w:lang w:val="en-US"/>
        </w:rPr>
      </w:pPr>
      <w:r w:rsidRPr="00A02EAE">
        <w:rPr>
          <w:rFonts w:cstheme="minorHAnsi"/>
          <w:sz w:val="24"/>
          <w:szCs w:val="24"/>
          <w:lang w:val="en-US"/>
        </w:rPr>
        <w:t xml:space="preserve">I authorize the </w:t>
      </w:r>
      <w:r w:rsidR="0071145F" w:rsidRPr="00A02EAE">
        <w:rPr>
          <w:rFonts w:cstheme="minorHAnsi"/>
          <w:sz w:val="24"/>
          <w:szCs w:val="24"/>
          <w:lang w:val="en-US"/>
        </w:rPr>
        <w:t>Department</w:t>
      </w:r>
      <w:r w:rsidRPr="00A02EAE">
        <w:rPr>
          <w:rFonts w:cstheme="minorHAnsi"/>
          <w:sz w:val="24"/>
          <w:szCs w:val="24"/>
          <w:lang w:val="en-US"/>
        </w:rPr>
        <w:t xml:space="preserve"> of Trade Remedies</w:t>
      </w:r>
      <w:r w:rsidR="00210FD4" w:rsidRPr="00A02EAE">
        <w:rPr>
          <w:rFonts w:cstheme="minorHAnsi"/>
          <w:sz w:val="24"/>
          <w:szCs w:val="24"/>
          <w:lang w:val="en-US"/>
        </w:rPr>
        <w:t xml:space="preserve"> </w:t>
      </w:r>
      <w:r w:rsidRPr="00A02EAE">
        <w:rPr>
          <w:rFonts w:cstheme="minorHAnsi"/>
          <w:sz w:val="24"/>
          <w:szCs w:val="24"/>
          <w:lang w:val="en-US"/>
        </w:rPr>
        <w:t>(</w:t>
      </w:r>
      <w:r w:rsidR="0071145F" w:rsidRPr="00A02EAE">
        <w:rPr>
          <w:rFonts w:cstheme="minorHAnsi"/>
          <w:sz w:val="24"/>
          <w:szCs w:val="24"/>
          <w:lang w:val="en-US"/>
        </w:rPr>
        <w:t>DECOM</w:t>
      </w:r>
      <w:r w:rsidRPr="00A02EAE">
        <w:rPr>
          <w:rFonts w:cstheme="minorHAnsi"/>
          <w:sz w:val="24"/>
          <w:szCs w:val="24"/>
          <w:lang w:val="en-US"/>
        </w:rPr>
        <w:t xml:space="preserve">) to use the information contained in this questionnaire. </w:t>
      </w:r>
    </w:p>
    <w:p w14:paraId="056DF2C5" w14:textId="77777777" w:rsidR="008A44D2" w:rsidRPr="00A02EAE" w:rsidRDefault="008A44D2" w:rsidP="006D0693">
      <w:pPr>
        <w:spacing w:after="0"/>
        <w:ind w:firstLine="708"/>
        <w:jc w:val="both"/>
        <w:rPr>
          <w:rFonts w:cstheme="minorHAnsi"/>
          <w:sz w:val="24"/>
          <w:szCs w:val="24"/>
          <w:lang w:val="en-US"/>
        </w:rPr>
      </w:pPr>
    </w:p>
    <w:p w14:paraId="6607286F" w14:textId="77777777" w:rsidR="008A44D2" w:rsidRPr="00A02EAE" w:rsidRDefault="008A44D2" w:rsidP="006D0693">
      <w:pPr>
        <w:spacing w:after="0"/>
        <w:ind w:firstLine="708"/>
        <w:jc w:val="both"/>
        <w:rPr>
          <w:rFonts w:cstheme="minorHAnsi"/>
          <w:sz w:val="24"/>
          <w:szCs w:val="24"/>
          <w:lang w:val="en-US"/>
        </w:rPr>
      </w:pPr>
      <w:r w:rsidRPr="00A02EAE">
        <w:rPr>
          <w:rFonts w:cstheme="minorHAnsi"/>
          <w:sz w:val="24"/>
          <w:szCs w:val="24"/>
          <w:lang w:val="en-US"/>
        </w:rPr>
        <w:t>I am aware that the information presented as confidential,</w:t>
      </w:r>
      <w:r w:rsidRPr="00A02EAE">
        <w:rPr>
          <w:rFonts w:cstheme="minorHAnsi"/>
          <w:b/>
          <w:bCs/>
          <w:lang w:val="en-US"/>
        </w:rPr>
        <w:t xml:space="preserve"> </w:t>
      </w:r>
      <w:r w:rsidRPr="00A02EAE">
        <w:rPr>
          <w:rFonts w:cstheme="minorHAnsi"/>
          <w:bCs/>
          <w:sz w:val="24"/>
          <w:szCs w:val="24"/>
          <w:lang w:val="en-US"/>
        </w:rPr>
        <w:t>provided that this classification is justified</w:t>
      </w:r>
      <w:r w:rsidRPr="00A02EAE">
        <w:rPr>
          <w:rFonts w:cstheme="minorHAnsi"/>
          <w:sz w:val="24"/>
          <w:szCs w:val="24"/>
          <w:lang w:val="en-US"/>
        </w:rPr>
        <w:t xml:space="preserve">, will be treated as such and will not be revealed without the express consent of the party I represent, </w:t>
      </w:r>
      <w:r w:rsidRPr="00A02EAE">
        <w:rPr>
          <w:rFonts w:cstheme="minorHAnsi"/>
          <w:bCs/>
          <w:sz w:val="24"/>
          <w:szCs w:val="24"/>
          <w:lang w:val="en-US"/>
        </w:rPr>
        <w:t>pursuant to the legal provisions applicable</w:t>
      </w:r>
      <w:r w:rsidRPr="00A02EAE">
        <w:rPr>
          <w:rFonts w:cstheme="minorHAnsi"/>
          <w:sz w:val="24"/>
          <w:szCs w:val="24"/>
          <w:lang w:val="en-US"/>
        </w:rPr>
        <w:t xml:space="preserve">. </w:t>
      </w:r>
    </w:p>
    <w:p w14:paraId="3BA7255B" w14:textId="77777777" w:rsidR="008A44D2" w:rsidRPr="00A02EAE" w:rsidRDefault="008A44D2" w:rsidP="006D0693">
      <w:pPr>
        <w:spacing w:after="0"/>
        <w:ind w:firstLine="708"/>
        <w:jc w:val="both"/>
        <w:rPr>
          <w:rFonts w:cstheme="minorHAnsi"/>
          <w:lang w:val="en-US"/>
        </w:rPr>
      </w:pPr>
    </w:p>
    <w:p w14:paraId="1650F7A4" w14:textId="77777777" w:rsidR="00AA6D19" w:rsidRPr="00A02EAE" w:rsidRDefault="00AA6D19" w:rsidP="006D0693">
      <w:pPr>
        <w:spacing w:after="0"/>
        <w:ind w:firstLine="708"/>
        <w:jc w:val="both"/>
        <w:rPr>
          <w:rFonts w:cstheme="minorHAnsi"/>
          <w:lang w:val="en-US"/>
        </w:rPr>
      </w:pPr>
    </w:p>
    <w:p w14:paraId="3B39116A" w14:textId="77777777" w:rsidR="00AA6D19" w:rsidRPr="00A02EAE" w:rsidRDefault="00AA6D19" w:rsidP="006D0693">
      <w:pPr>
        <w:spacing w:after="0"/>
        <w:ind w:firstLine="708"/>
        <w:jc w:val="both"/>
        <w:rPr>
          <w:rFonts w:cstheme="minorHAnsi"/>
          <w:lang w:val="en-US"/>
        </w:rPr>
      </w:pPr>
    </w:p>
    <w:p w14:paraId="175DEA40" w14:textId="77777777" w:rsidR="008A44D2" w:rsidRPr="00A02EAE" w:rsidRDefault="00F20780" w:rsidP="006D0693">
      <w:pPr>
        <w:spacing w:after="0"/>
        <w:jc w:val="right"/>
        <w:rPr>
          <w:rFonts w:cstheme="minorHAnsi"/>
          <w:sz w:val="24"/>
          <w:szCs w:val="24"/>
          <w:lang w:val="en-US"/>
        </w:rPr>
      </w:pPr>
      <w:r w:rsidRPr="00A02EAE">
        <w:rPr>
          <w:rFonts w:cstheme="minorHAnsi"/>
          <w:sz w:val="24"/>
          <w:szCs w:val="24"/>
          <w:lang w:val="en-US"/>
        </w:rPr>
        <w:t>Place and d</w:t>
      </w:r>
      <w:r w:rsidR="008A44D2" w:rsidRPr="00A02EAE">
        <w:rPr>
          <w:rFonts w:cstheme="minorHAnsi"/>
          <w:sz w:val="24"/>
          <w:szCs w:val="24"/>
          <w:lang w:val="en-US"/>
        </w:rPr>
        <w:t>ate</w:t>
      </w:r>
    </w:p>
    <w:p w14:paraId="08F04B75" w14:textId="77777777" w:rsidR="008A44D2" w:rsidRPr="00A02EAE" w:rsidRDefault="008A44D2" w:rsidP="006D0693">
      <w:pPr>
        <w:spacing w:after="0"/>
        <w:jc w:val="center"/>
        <w:rPr>
          <w:rFonts w:cstheme="minorHAnsi"/>
          <w:sz w:val="24"/>
          <w:szCs w:val="24"/>
          <w:lang w:val="en-US"/>
        </w:rPr>
      </w:pPr>
    </w:p>
    <w:p w14:paraId="058B6F72" w14:textId="77777777" w:rsidR="00AA6D19" w:rsidRPr="00A02EAE" w:rsidRDefault="00AA6D19" w:rsidP="006D0693">
      <w:pPr>
        <w:spacing w:after="0"/>
        <w:jc w:val="center"/>
        <w:rPr>
          <w:rFonts w:cstheme="minorHAnsi"/>
          <w:sz w:val="24"/>
          <w:szCs w:val="24"/>
          <w:lang w:val="en-US"/>
        </w:rPr>
      </w:pPr>
    </w:p>
    <w:p w14:paraId="513F14C5" w14:textId="77777777" w:rsidR="00AA6D19" w:rsidRPr="00A02EAE" w:rsidRDefault="00AA6D19" w:rsidP="006D0693">
      <w:pPr>
        <w:spacing w:after="0"/>
        <w:jc w:val="center"/>
        <w:rPr>
          <w:rFonts w:cstheme="minorHAnsi"/>
          <w:sz w:val="24"/>
          <w:szCs w:val="24"/>
          <w:lang w:val="en-US"/>
        </w:rPr>
      </w:pPr>
    </w:p>
    <w:p w14:paraId="7C0CB7C8" w14:textId="77777777" w:rsidR="00AA6D19" w:rsidRPr="00A02EAE" w:rsidRDefault="00AA6D19" w:rsidP="006D0693">
      <w:pPr>
        <w:spacing w:after="0"/>
        <w:jc w:val="center"/>
        <w:rPr>
          <w:rFonts w:cstheme="minorHAnsi"/>
          <w:sz w:val="24"/>
          <w:szCs w:val="24"/>
          <w:lang w:val="en-US"/>
        </w:rPr>
      </w:pPr>
    </w:p>
    <w:p w14:paraId="0EF37B48" w14:textId="77777777" w:rsidR="00AA6D19" w:rsidRPr="00A02EAE" w:rsidRDefault="00AA6D19" w:rsidP="006D0693">
      <w:pPr>
        <w:spacing w:after="0"/>
        <w:jc w:val="center"/>
        <w:rPr>
          <w:rFonts w:cstheme="minorHAnsi"/>
          <w:sz w:val="24"/>
          <w:szCs w:val="24"/>
          <w:lang w:val="en-US"/>
        </w:rPr>
      </w:pPr>
    </w:p>
    <w:p w14:paraId="2DCD23F1" w14:textId="77777777" w:rsidR="00AA6D19" w:rsidRPr="00A02EAE" w:rsidRDefault="00AA6D19" w:rsidP="006D0693">
      <w:pPr>
        <w:spacing w:after="0"/>
        <w:jc w:val="center"/>
        <w:rPr>
          <w:rFonts w:cstheme="minorHAnsi"/>
          <w:sz w:val="24"/>
          <w:szCs w:val="24"/>
          <w:lang w:val="en-US"/>
        </w:rPr>
      </w:pPr>
    </w:p>
    <w:p w14:paraId="31E8A387" w14:textId="77777777" w:rsidR="00AA6D19" w:rsidRPr="00A02EAE" w:rsidRDefault="00AA6D19" w:rsidP="006D0693">
      <w:pPr>
        <w:spacing w:after="0"/>
        <w:jc w:val="center"/>
        <w:rPr>
          <w:rFonts w:cstheme="minorHAnsi"/>
          <w:sz w:val="24"/>
          <w:szCs w:val="24"/>
          <w:lang w:val="en-US"/>
        </w:rPr>
      </w:pPr>
    </w:p>
    <w:p w14:paraId="44D636C1" w14:textId="77777777" w:rsidR="008A44D2" w:rsidRPr="00A02EAE" w:rsidRDefault="008A44D2" w:rsidP="006D0693">
      <w:pPr>
        <w:spacing w:after="0"/>
        <w:jc w:val="center"/>
        <w:rPr>
          <w:rFonts w:cstheme="minorHAnsi"/>
          <w:sz w:val="24"/>
          <w:szCs w:val="24"/>
          <w:lang w:val="en-US"/>
        </w:rPr>
      </w:pPr>
      <w:r w:rsidRPr="00A02EAE">
        <w:rPr>
          <w:rFonts w:cstheme="minorHAnsi"/>
          <w:sz w:val="24"/>
          <w:szCs w:val="24"/>
          <w:lang w:val="en-US"/>
        </w:rPr>
        <w:t>Legal representative’s signature</w:t>
      </w:r>
    </w:p>
    <w:p w14:paraId="68FF533E" w14:textId="299A5E9C" w:rsidR="008A44D2" w:rsidRPr="00A02EAE" w:rsidRDefault="008A44D2" w:rsidP="006D0693">
      <w:pPr>
        <w:spacing w:after="0"/>
        <w:jc w:val="center"/>
        <w:rPr>
          <w:rFonts w:cstheme="minorHAnsi"/>
          <w:sz w:val="24"/>
          <w:szCs w:val="24"/>
          <w:lang w:val="en-US"/>
        </w:rPr>
      </w:pPr>
      <w:r w:rsidRPr="00A02EAE">
        <w:rPr>
          <w:rFonts w:cstheme="minorHAnsi"/>
          <w:sz w:val="24"/>
          <w:szCs w:val="24"/>
          <w:lang w:val="en-US"/>
        </w:rPr>
        <w:t>Legal representative’s legible name</w:t>
      </w:r>
    </w:p>
    <w:p w14:paraId="26295627" w14:textId="77777777" w:rsidR="008A44D2" w:rsidRPr="00A02EAE" w:rsidRDefault="008A44D2" w:rsidP="006D0693">
      <w:pPr>
        <w:spacing w:after="0"/>
        <w:jc w:val="center"/>
        <w:rPr>
          <w:rFonts w:cstheme="minorHAnsi"/>
          <w:sz w:val="24"/>
          <w:szCs w:val="24"/>
          <w:lang w:val="en-US"/>
        </w:rPr>
      </w:pPr>
      <w:r w:rsidRPr="00A02EAE">
        <w:rPr>
          <w:rFonts w:cstheme="minorHAnsi"/>
          <w:sz w:val="24"/>
          <w:szCs w:val="24"/>
          <w:lang w:val="en-US"/>
        </w:rPr>
        <w:t>Legal representative’s position</w:t>
      </w:r>
    </w:p>
    <w:p w14:paraId="1ADAEDD6" w14:textId="77777777" w:rsidR="008A44D2" w:rsidRPr="00A02EAE" w:rsidRDefault="008A44D2" w:rsidP="006D0693">
      <w:pPr>
        <w:spacing w:after="0"/>
        <w:rPr>
          <w:rFonts w:cstheme="minorHAnsi"/>
          <w:lang w:val="en-US"/>
        </w:rPr>
      </w:pPr>
    </w:p>
    <w:p w14:paraId="5BE2F226" w14:textId="77777777" w:rsidR="008A44D2" w:rsidRPr="00A02EAE" w:rsidRDefault="008A44D2" w:rsidP="006D0693">
      <w:pPr>
        <w:spacing w:after="0"/>
        <w:rPr>
          <w:rFonts w:cstheme="minorHAnsi"/>
          <w:lang w:val="en-US"/>
        </w:rPr>
      </w:pPr>
    </w:p>
    <w:sectPr w:rsidR="008A44D2" w:rsidRPr="00A02EAE" w:rsidSect="003F133B">
      <w:headerReference w:type="even" r:id="rId11"/>
      <w:headerReference w:type="default" r:id="rId12"/>
      <w:footerReference w:type="even" r:id="rId13"/>
      <w:footerReference w:type="default" r:id="rId14"/>
      <w:headerReference w:type="first" r:id="rId15"/>
      <w:footerReference w:type="first" r:id="rId16"/>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5F29C" w14:textId="77777777" w:rsidR="000A3D92" w:rsidRDefault="000A3D92">
      <w:pPr>
        <w:spacing w:after="0" w:line="240" w:lineRule="auto"/>
      </w:pPr>
      <w:r>
        <w:separator/>
      </w:r>
    </w:p>
  </w:endnote>
  <w:endnote w:type="continuationSeparator" w:id="0">
    <w:p w14:paraId="07645FF3" w14:textId="77777777" w:rsidR="000A3D92" w:rsidRDefault="000A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12119" w14:textId="77777777" w:rsidR="000A3D92" w:rsidRDefault="000A3D92">
      <w:pPr>
        <w:spacing w:after="0" w:line="240" w:lineRule="auto"/>
      </w:pPr>
      <w:r>
        <w:separator/>
      </w:r>
    </w:p>
  </w:footnote>
  <w:footnote w:type="continuationSeparator" w:id="0">
    <w:p w14:paraId="7CEB8A74" w14:textId="77777777" w:rsidR="000A3D92" w:rsidRDefault="000A3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15303"/>
    <w:rsid w:val="00020E19"/>
    <w:rsid w:val="00023431"/>
    <w:rsid w:val="00032B4A"/>
    <w:rsid w:val="00034DE3"/>
    <w:rsid w:val="00035C9A"/>
    <w:rsid w:val="000439C9"/>
    <w:rsid w:val="00045CFC"/>
    <w:rsid w:val="000510E9"/>
    <w:rsid w:val="00051429"/>
    <w:rsid w:val="00056AC0"/>
    <w:rsid w:val="00060E07"/>
    <w:rsid w:val="000678E5"/>
    <w:rsid w:val="000743B4"/>
    <w:rsid w:val="00086468"/>
    <w:rsid w:val="00091246"/>
    <w:rsid w:val="000917FD"/>
    <w:rsid w:val="0009350C"/>
    <w:rsid w:val="00094F42"/>
    <w:rsid w:val="0009512E"/>
    <w:rsid w:val="000977FE"/>
    <w:rsid w:val="000A3A37"/>
    <w:rsid w:val="000A3D92"/>
    <w:rsid w:val="000A6ED7"/>
    <w:rsid w:val="000B026D"/>
    <w:rsid w:val="000C483E"/>
    <w:rsid w:val="000D0FED"/>
    <w:rsid w:val="000E21EC"/>
    <w:rsid w:val="000E393E"/>
    <w:rsid w:val="000E7C0F"/>
    <w:rsid w:val="000F2072"/>
    <w:rsid w:val="000F2B96"/>
    <w:rsid w:val="001066B4"/>
    <w:rsid w:val="001116D4"/>
    <w:rsid w:val="001157B4"/>
    <w:rsid w:val="00120FDF"/>
    <w:rsid w:val="00122125"/>
    <w:rsid w:val="001233B4"/>
    <w:rsid w:val="00125E6A"/>
    <w:rsid w:val="00126B5D"/>
    <w:rsid w:val="0013617D"/>
    <w:rsid w:val="00136BE6"/>
    <w:rsid w:val="0014284C"/>
    <w:rsid w:val="001458A7"/>
    <w:rsid w:val="001504E7"/>
    <w:rsid w:val="00150CD0"/>
    <w:rsid w:val="00153718"/>
    <w:rsid w:val="00153D41"/>
    <w:rsid w:val="00155798"/>
    <w:rsid w:val="001672D7"/>
    <w:rsid w:val="00170B3B"/>
    <w:rsid w:val="001726E4"/>
    <w:rsid w:val="00177B42"/>
    <w:rsid w:val="00186EED"/>
    <w:rsid w:val="00191004"/>
    <w:rsid w:val="00193FCB"/>
    <w:rsid w:val="00195D38"/>
    <w:rsid w:val="001A5B33"/>
    <w:rsid w:val="001B111A"/>
    <w:rsid w:val="001B1A98"/>
    <w:rsid w:val="001B4CE3"/>
    <w:rsid w:val="001B57FB"/>
    <w:rsid w:val="001C56B4"/>
    <w:rsid w:val="001C798D"/>
    <w:rsid w:val="001D1F15"/>
    <w:rsid w:val="001D2127"/>
    <w:rsid w:val="001D280A"/>
    <w:rsid w:val="001D410E"/>
    <w:rsid w:val="001D463B"/>
    <w:rsid w:val="001D6577"/>
    <w:rsid w:val="001D75CD"/>
    <w:rsid w:val="001E5DE3"/>
    <w:rsid w:val="001F3049"/>
    <w:rsid w:val="001F64C1"/>
    <w:rsid w:val="00201C61"/>
    <w:rsid w:val="002068D1"/>
    <w:rsid w:val="002108D8"/>
    <w:rsid w:val="00210FD4"/>
    <w:rsid w:val="00214958"/>
    <w:rsid w:val="00217041"/>
    <w:rsid w:val="00220AB9"/>
    <w:rsid w:val="00231DE6"/>
    <w:rsid w:val="002339F3"/>
    <w:rsid w:val="002342B9"/>
    <w:rsid w:val="00234EFC"/>
    <w:rsid w:val="002355EF"/>
    <w:rsid w:val="002355FE"/>
    <w:rsid w:val="00236242"/>
    <w:rsid w:val="00242520"/>
    <w:rsid w:val="00244FE9"/>
    <w:rsid w:val="00245D78"/>
    <w:rsid w:val="002462A8"/>
    <w:rsid w:val="002613D4"/>
    <w:rsid w:val="00262D7C"/>
    <w:rsid w:val="00264338"/>
    <w:rsid w:val="00264725"/>
    <w:rsid w:val="00270743"/>
    <w:rsid w:val="00271E74"/>
    <w:rsid w:val="0027346B"/>
    <w:rsid w:val="0027376F"/>
    <w:rsid w:val="002767A2"/>
    <w:rsid w:val="00280C03"/>
    <w:rsid w:val="00281065"/>
    <w:rsid w:val="00281186"/>
    <w:rsid w:val="00281630"/>
    <w:rsid w:val="0028184E"/>
    <w:rsid w:val="0028194A"/>
    <w:rsid w:val="00283360"/>
    <w:rsid w:val="0028409B"/>
    <w:rsid w:val="002874F6"/>
    <w:rsid w:val="0029413E"/>
    <w:rsid w:val="002A0588"/>
    <w:rsid w:val="002A46F9"/>
    <w:rsid w:val="002B1F14"/>
    <w:rsid w:val="002B6CCB"/>
    <w:rsid w:val="002C04D2"/>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123"/>
    <w:rsid w:val="0035060F"/>
    <w:rsid w:val="00350CC7"/>
    <w:rsid w:val="00352AE2"/>
    <w:rsid w:val="003564A7"/>
    <w:rsid w:val="00356A41"/>
    <w:rsid w:val="00357067"/>
    <w:rsid w:val="00360936"/>
    <w:rsid w:val="00361C67"/>
    <w:rsid w:val="00364353"/>
    <w:rsid w:val="00365B28"/>
    <w:rsid w:val="0036633F"/>
    <w:rsid w:val="00366C5E"/>
    <w:rsid w:val="00370AEF"/>
    <w:rsid w:val="003710F1"/>
    <w:rsid w:val="00374AAB"/>
    <w:rsid w:val="003807D1"/>
    <w:rsid w:val="003860B8"/>
    <w:rsid w:val="00393049"/>
    <w:rsid w:val="003A1F35"/>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377B1"/>
    <w:rsid w:val="00447EAA"/>
    <w:rsid w:val="00453883"/>
    <w:rsid w:val="00460B7C"/>
    <w:rsid w:val="00461A76"/>
    <w:rsid w:val="00462DAE"/>
    <w:rsid w:val="004649F3"/>
    <w:rsid w:val="004672CA"/>
    <w:rsid w:val="00473DD7"/>
    <w:rsid w:val="00474F08"/>
    <w:rsid w:val="00475A6B"/>
    <w:rsid w:val="00480143"/>
    <w:rsid w:val="00482610"/>
    <w:rsid w:val="00483299"/>
    <w:rsid w:val="00484CE9"/>
    <w:rsid w:val="00485863"/>
    <w:rsid w:val="00487B41"/>
    <w:rsid w:val="00490CD1"/>
    <w:rsid w:val="0049356D"/>
    <w:rsid w:val="00494E76"/>
    <w:rsid w:val="00494E8B"/>
    <w:rsid w:val="00495ED4"/>
    <w:rsid w:val="004963F1"/>
    <w:rsid w:val="004972BB"/>
    <w:rsid w:val="004A20CD"/>
    <w:rsid w:val="004A351E"/>
    <w:rsid w:val="004A4696"/>
    <w:rsid w:val="004A571A"/>
    <w:rsid w:val="004A796C"/>
    <w:rsid w:val="004B446E"/>
    <w:rsid w:val="004B5411"/>
    <w:rsid w:val="004C14AC"/>
    <w:rsid w:val="004C569B"/>
    <w:rsid w:val="004D5404"/>
    <w:rsid w:val="004E4C23"/>
    <w:rsid w:val="004E4FC6"/>
    <w:rsid w:val="004F1C0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D74D4"/>
    <w:rsid w:val="005E3866"/>
    <w:rsid w:val="005E5820"/>
    <w:rsid w:val="00601833"/>
    <w:rsid w:val="00601BDD"/>
    <w:rsid w:val="00607022"/>
    <w:rsid w:val="006073D3"/>
    <w:rsid w:val="00611485"/>
    <w:rsid w:val="00617131"/>
    <w:rsid w:val="00617151"/>
    <w:rsid w:val="00617CA4"/>
    <w:rsid w:val="006222FB"/>
    <w:rsid w:val="0063005D"/>
    <w:rsid w:val="006314CC"/>
    <w:rsid w:val="00632096"/>
    <w:rsid w:val="0063530B"/>
    <w:rsid w:val="006357D7"/>
    <w:rsid w:val="00637CD6"/>
    <w:rsid w:val="00641921"/>
    <w:rsid w:val="006444C5"/>
    <w:rsid w:val="006467D9"/>
    <w:rsid w:val="00646F0C"/>
    <w:rsid w:val="00651AC2"/>
    <w:rsid w:val="0067026F"/>
    <w:rsid w:val="00674DEA"/>
    <w:rsid w:val="00675D0A"/>
    <w:rsid w:val="00686BB7"/>
    <w:rsid w:val="00686CB2"/>
    <w:rsid w:val="0069155D"/>
    <w:rsid w:val="0069167F"/>
    <w:rsid w:val="006934ED"/>
    <w:rsid w:val="006A3F0F"/>
    <w:rsid w:val="006A51CA"/>
    <w:rsid w:val="006A5E19"/>
    <w:rsid w:val="006B0739"/>
    <w:rsid w:val="006B4FC0"/>
    <w:rsid w:val="006B5504"/>
    <w:rsid w:val="006B67FE"/>
    <w:rsid w:val="006B6FF1"/>
    <w:rsid w:val="006C1F5A"/>
    <w:rsid w:val="006C3323"/>
    <w:rsid w:val="006D0693"/>
    <w:rsid w:val="006D1671"/>
    <w:rsid w:val="006D20F9"/>
    <w:rsid w:val="006D32BA"/>
    <w:rsid w:val="006D3816"/>
    <w:rsid w:val="006D3CC5"/>
    <w:rsid w:val="006E0824"/>
    <w:rsid w:val="006E0C54"/>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7F7BF7"/>
    <w:rsid w:val="0080175B"/>
    <w:rsid w:val="00801D32"/>
    <w:rsid w:val="00804B06"/>
    <w:rsid w:val="008058B6"/>
    <w:rsid w:val="00812FBA"/>
    <w:rsid w:val="008135C0"/>
    <w:rsid w:val="00813BBC"/>
    <w:rsid w:val="00813C17"/>
    <w:rsid w:val="00815AFB"/>
    <w:rsid w:val="00815E3A"/>
    <w:rsid w:val="0081716A"/>
    <w:rsid w:val="008206DE"/>
    <w:rsid w:val="00822B80"/>
    <w:rsid w:val="00823B65"/>
    <w:rsid w:val="00823E85"/>
    <w:rsid w:val="00826C82"/>
    <w:rsid w:val="0082752F"/>
    <w:rsid w:val="00832020"/>
    <w:rsid w:val="00836DAA"/>
    <w:rsid w:val="0084120E"/>
    <w:rsid w:val="008433E9"/>
    <w:rsid w:val="0084589C"/>
    <w:rsid w:val="00847B63"/>
    <w:rsid w:val="008500B8"/>
    <w:rsid w:val="00854030"/>
    <w:rsid w:val="00862632"/>
    <w:rsid w:val="0086313A"/>
    <w:rsid w:val="0086334B"/>
    <w:rsid w:val="00863F3D"/>
    <w:rsid w:val="00864CB2"/>
    <w:rsid w:val="00864CE9"/>
    <w:rsid w:val="008656E4"/>
    <w:rsid w:val="00880D06"/>
    <w:rsid w:val="00882A6B"/>
    <w:rsid w:val="00884230"/>
    <w:rsid w:val="00887509"/>
    <w:rsid w:val="008966AD"/>
    <w:rsid w:val="008A0F13"/>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2FD3"/>
    <w:rsid w:val="00917A09"/>
    <w:rsid w:val="00920AD4"/>
    <w:rsid w:val="00926B3C"/>
    <w:rsid w:val="009366A5"/>
    <w:rsid w:val="00940020"/>
    <w:rsid w:val="009405E1"/>
    <w:rsid w:val="0094173D"/>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2EAE"/>
    <w:rsid w:val="00A07F82"/>
    <w:rsid w:val="00A1498D"/>
    <w:rsid w:val="00A160A1"/>
    <w:rsid w:val="00A21BB2"/>
    <w:rsid w:val="00A2316B"/>
    <w:rsid w:val="00A23258"/>
    <w:rsid w:val="00A24301"/>
    <w:rsid w:val="00A251F5"/>
    <w:rsid w:val="00A3282A"/>
    <w:rsid w:val="00A329BA"/>
    <w:rsid w:val="00A35279"/>
    <w:rsid w:val="00A358F6"/>
    <w:rsid w:val="00A35AE0"/>
    <w:rsid w:val="00A3606F"/>
    <w:rsid w:val="00A4067C"/>
    <w:rsid w:val="00A419C6"/>
    <w:rsid w:val="00A428AD"/>
    <w:rsid w:val="00A459F4"/>
    <w:rsid w:val="00A5339D"/>
    <w:rsid w:val="00A535FB"/>
    <w:rsid w:val="00A55C1B"/>
    <w:rsid w:val="00A623B1"/>
    <w:rsid w:val="00A63308"/>
    <w:rsid w:val="00A65940"/>
    <w:rsid w:val="00A7335D"/>
    <w:rsid w:val="00A74E22"/>
    <w:rsid w:val="00A82745"/>
    <w:rsid w:val="00A82854"/>
    <w:rsid w:val="00A84A9D"/>
    <w:rsid w:val="00A87FF0"/>
    <w:rsid w:val="00A92D4D"/>
    <w:rsid w:val="00A94E6D"/>
    <w:rsid w:val="00A95976"/>
    <w:rsid w:val="00AA1963"/>
    <w:rsid w:val="00AA5A25"/>
    <w:rsid w:val="00AA5F8F"/>
    <w:rsid w:val="00AA6406"/>
    <w:rsid w:val="00AA6D19"/>
    <w:rsid w:val="00AB101F"/>
    <w:rsid w:val="00AB7CED"/>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198B"/>
    <w:rsid w:val="00B7759B"/>
    <w:rsid w:val="00B80F81"/>
    <w:rsid w:val="00B81BCA"/>
    <w:rsid w:val="00B84EF1"/>
    <w:rsid w:val="00B86777"/>
    <w:rsid w:val="00B870AD"/>
    <w:rsid w:val="00B90C78"/>
    <w:rsid w:val="00B9316B"/>
    <w:rsid w:val="00B9772B"/>
    <w:rsid w:val="00BA0FA2"/>
    <w:rsid w:val="00BA1478"/>
    <w:rsid w:val="00BA207D"/>
    <w:rsid w:val="00BA38AF"/>
    <w:rsid w:val="00BA3A51"/>
    <w:rsid w:val="00BA599A"/>
    <w:rsid w:val="00BB095B"/>
    <w:rsid w:val="00BB3D43"/>
    <w:rsid w:val="00BB4922"/>
    <w:rsid w:val="00BB6204"/>
    <w:rsid w:val="00BB7733"/>
    <w:rsid w:val="00BC144F"/>
    <w:rsid w:val="00BC63F1"/>
    <w:rsid w:val="00BD4F09"/>
    <w:rsid w:val="00BE02F8"/>
    <w:rsid w:val="00BF1729"/>
    <w:rsid w:val="00BF1F64"/>
    <w:rsid w:val="00BF2F3E"/>
    <w:rsid w:val="00BF61F2"/>
    <w:rsid w:val="00C00306"/>
    <w:rsid w:val="00C02C50"/>
    <w:rsid w:val="00C077AB"/>
    <w:rsid w:val="00C07E50"/>
    <w:rsid w:val="00C11EFE"/>
    <w:rsid w:val="00C1395A"/>
    <w:rsid w:val="00C149E7"/>
    <w:rsid w:val="00C17CC2"/>
    <w:rsid w:val="00C20A64"/>
    <w:rsid w:val="00C21A5D"/>
    <w:rsid w:val="00C22B18"/>
    <w:rsid w:val="00C245D7"/>
    <w:rsid w:val="00C26D11"/>
    <w:rsid w:val="00C27C6D"/>
    <w:rsid w:val="00C27DEF"/>
    <w:rsid w:val="00C309DE"/>
    <w:rsid w:val="00C34214"/>
    <w:rsid w:val="00C35B5F"/>
    <w:rsid w:val="00C40E24"/>
    <w:rsid w:val="00C43601"/>
    <w:rsid w:val="00C44266"/>
    <w:rsid w:val="00C46ADC"/>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0655"/>
    <w:rsid w:val="00CE44A9"/>
    <w:rsid w:val="00CE4E1A"/>
    <w:rsid w:val="00CE6372"/>
    <w:rsid w:val="00CE6C62"/>
    <w:rsid w:val="00CF4EF8"/>
    <w:rsid w:val="00D00321"/>
    <w:rsid w:val="00D006D2"/>
    <w:rsid w:val="00D02768"/>
    <w:rsid w:val="00D0282B"/>
    <w:rsid w:val="00D06D9D"/>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6775B"/>
    <w:rsid w:val="00D7102C"/>
    <w:rsid w:val="00D71EFB"/>
    <w:rsid w:val="00D75574"/>
    <w:rsid w:val="00D765D0"/>
    <w:rsid w:val="00D766D5"/>
    <w:rsid w:val="00D80555"/>
    <w:rsid w:val="00D84553"/>
    <w:rsid w:val="00D8549C"/>
    <w:rsid w:val="00D87492"/>
    <w:rsid w:val="00D90670"/>
    <w:rsid w:val="00D95F46"/>
    <w:rsid w:val="00DA70CC"/>
    <w:rsid w:val="00DB1035"/>
    <w:rsid w:val="00DB1083"/>
    <w:rsid w:val="00DB3381"/>
    <w:rsid w:val="00DB76D9"/>
    <w:rsid w:val="00DC13BF"/>
    <w:rsid w:val="00DC2020"/>
    <w:rsid w:val="00DD05AA"/>
    <w:rsid w:val="00DD2001"/>
    <w:rsid w:val="00DD3297"/>
    <w:rsid w:val="00DE1635"/>
    <w:rsid w:val="00DF0976"/>
    <w:rsid w:val="00DF38C4"/>
    <w:rsid w:val="00DF4D93"/>
    <w:rsid w:val="00DF5298"/>
    <w:rsid w:val="00DF5729"/>
    <w:rsid w:val="00E023C2"/>
    <w:rsid w:val="00E1126E"/>
    <w:rsid w:val="00E1151F"/>
    <w:rsid w:val="00E144C9"/>
    <w:rsid w:val="00E14604"/>
    <w:rsid w:val="00E14828"/>
    <w:rsid w:val="00E211CF"/>
    <w:rsid w:val="00E22825"/>
    <w:rsid w:val="00E42F8E"/>
    <w:rsid w:val="00E43746"/>
    <w:rsid w:val="00E446CC"/>
    <w:rsid w:val="00E53F31"/>
    <w:rsid w:val="00E63619"/>
    <w:rsid w:val="00E6609C"/>
    <w:rsid w:val="00E6741D"/>
    <w:rsid w:val="00E71185"/>
    <w:rsid w:val="00E71F4B"/>
    <w:rsid w:val="00E72607"/>
    <w:rsid w:val="00E74041"/>
    <w:rsid w:val="00E800FD"/>
    <w:rsid w:val="00E809BE"/>
    <w:rsid w:val="00E80E5C"/>
    <w:rsid w:val="00E86226"/>
    <w:rsid w:val="00E87D1D"/>
    <w:rsid w:val="00E90ABD"/>
    <w:rsid w:val="00E91518"/>
    <w:rsid w:val="00E92D7D"/>
    <w:rsid w:val="00E93D36"/>
    <w:rsid w:val="00E95911"/>
    <w:rsid w:val="00EA306F"/>
    <w:rsid w:val="00EA538D"/>
    <w:rsid w:val="00EA5AF7"/>
    <w:rsid w:val="00EB48E0"/>
    <w:rsid w:val="00EB4F27"/>
    <w:rsid w:val="00EB78FB"/>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2F2D"/>
    <w:rsid w:val="00F4331D"/>
    <w:rsid w:val="00F4517E"/>
    <w:rsid w:val="00F4717C"/>
    <w:rsid w:val="00F502AE"/>
    <w:rsid w:val="00F54D37"/>
    <w:rsid w:val="00F5636A"/>
    <w:rsid w:val="00F62930"/>
    <w:rsid w:val="00F637AC"/>
    <w:rsid w:val="00F66541"/>
    <w:rsid w:val="00F66671"/>
    <w:rsid w:val="00F66B65"/>
    <w:rsid w:val="00F73895"/>
    <w:rsid w:val="00F75488"/>
    <w:rsid w:val="00F75CF0"/>
    <w:rsid w:val="00F77E8C"/>
    <w:rsid w:val="00F81B23"/>
    <w:rsid w:val="00F8223F"/>
    <w:rsid w:val="00F84490"/>
    <w:rsid w:val="00F851FB"/>
    <w:rsid w:val="00F858D9"/>
    <w:rsid w:val="00F94F55"/>
    <w:rsid w:val="00F969CD"/>
    <w:rsid w:val="00FB2220"/>
    <w:rsid w:val="00FB228F"/>
    <w:rsid w:val="00FB4EEA"/>
    <w:rsid w:val="00FB6ACA"/>
    <w:rsid w:val="00FC17B9"/>
    <w:rsid w:val="00FC67D5"/>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styleId="MenoPendente">
    <w:name w:val="Unresolved Mention"/>
    <w:basedOn w:val="Fontepargpadro"/>
    <w:uiPriority w:val="99"/>
    <w:semiHidden/>
    <w:unhideWhenUsed/>
    <w:rsid w:val="00B87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SharedWithUsers xmlns="920f825e-d284-4e86-ae9b-448c8e7a12c8">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0aba24b078237d232f7df17dc812865d">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82e1421baeb9f5b8506b1ae71c531b02"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2.xml><?xml version="1.0" encoding="utf-8"?>
<ds:datastoreItem xmlns:ds="http://schemas.openxmlformats.org/officeDocument/2006/customXml" ds:itemID="{2B7B1BA6-21FA-4AA4-8972-AEE2507136D3}">
  <ds:schemaRefs>
    <ds:schemaRef ds:uri="http://schemas.microsoft.com/office/2006/documentManagement/types"/>
    <ds:schemaRef ds:uri="http://purl.org/dc/elements/1.1/"/>
    <ds:schemaRef ds:uri="920f825e-d284-4e86-ae9b-448c8e7a12c8"/>
    <ds:schemaRef ds:uri="http://purl.org/dc/terms/"/>
    <ds:schemaRef ds:uri="http://schemas.microsoft.com/office/2006/metadata/properties"/>
    <ds:schemaRef ds:uri="http://schemas.microsoft.com/office/infopath/2007/PartnerControls"/>
    <ds:schemaRef ds:uri="http://schemas.openxmlformats.org/package/2006/metadata/core-properties"/>
    <ds:schemaRef ds:uri="6ade6551-29d1-4f87-9430-cb44f82e3359"/>
    <ds:schemaRef ds:uri="http://www.w3.org/XML/1998/namespace"/>
    <ds:schemaRef ds:uri="http://purl.org/dc/dcmitype/"/>
  </ds:schemaRefs>
</ds:datastoreItem>
</file>

<file path=customXml/itemProps3.xml><?xml version="1.0" encoding="utf-8"?>
<ds:datastoreItem xmlns:ds="http://schemas.openxmlformats.org/officeDocument/2006/customXml" ds:itemID="{3A4FCE80-326C-4F95-A7B1-1C858109C48D}">
  <ds:schemaRefs>
    <ds:schemaRef ds:uri="http://schemas.microsoft.com/sharepoint/v3/contenttype/forms"/>
  </ds:schemaRefs>
</ds:datastoreItem>
</file>

<file path=customXml/itemProps4.xml><?xml version="1.0" encoding="utf-8"?>
<ds:datastoreItem xmlns:ds="http://schemas.openxmlformats.org/officeDocument/2006/customXml" ds:itemID="{B3569FFC-6B71-476C-8F9D-6CFD804D6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1183</TotalTime>
  <Pages>54</Pages>
  <Words>15649</Words>
  <Characters>84507</Characters>
  <Application>Microsoft Office Word</Application>
  <DocSecurity>0</DocSecurity>
  <Lines>704</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Fabrício Marques da Silva</cp:lastModifiedBy>
  <cp:revision>131</cp:revision>
  <dcterms:created xsi:type="dcterms:W3CDTF">2015-12-17T13:15:00Z</dcterms:created>
  <dcterms:modified xsi:type="dcterms:W3CDTF">2025-10-15T13:00:00Z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y fmtid="{D5CDD505-2E9C-101B-9397-08002B2CF9AE}" pid="4" name="Order">
    <vt:r8>11893900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